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C6887" w14:textId="5D3BA2F6" w:rsidR="006E0179" w:rsidRPr="00603483" w:rsidRDefault="00DD7774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Příloha</w:t>
      </w:r>
      <w:r w:rsidR="006E0179" w:rsidRPr="00603483">
        <w:rPr>
          <w:sz w:val="52"/>
          <w:szCs w:val="52"/>
        </w:rPr>
        <w:t xml:space="preserve"> č.</w:t>
      </w:r>
      <w:r w:rsidR="00202EAC">
        <w:rPr>
          <w:sz w:val="52"/>
          <w:szCs w:val="52"/>
        </w:rPr>
        <w:t xml:space="preserve"> </w:t>
      </w:r>
      <w:r w:rsidR="00E23D7B">
        <w:rPr>
          <w:sz w:val="52"/>
          <w:szCs w:val="52"/>
        </w:rPr>
        <w:t>1</w:t>
      </w:r>
      <w:r w:rsidR="006E0179" w:rsidRPr="00603483">
        <w:rPr>
          <w:sz w:val="52"/>
          <w:szCs w:val="52"/>
        </w:rPr>
        <w:t xml:space="preserve"> </w:t>
      </w:r>
    </w:p>
    <w:p w14:paraId="4FEE0912" w14:textId="76F98191" w:rsidR="00DD7774" w:rsidRPr="00603483" w:rsidRDefault="00202EAC" w:rsidP="00DD7774">
      <w:pPr>
        <w:jc w:val="center"/>
        <w:rPr>
          <w:sz w:val="52"/>
          <w:szCs w:val="52"/>
        </w:rPr>
      </w:pPr>
      <w:r>
        <w:rPr>
          <w:sz w:val="52"/>
          <w:szCs w:val="52"/>
        </w:rPr>
        <w:t>Smlouvy</w:t>
      </w:r>
      <w:r w:rsidR="00C60034">
        <w:rPr>
          <w:sz w:val="52"/>
          <w:szCs w:val="52"/>
        </w:rPr>
        <w:t>:</w:t>
      </w:r>
      <w:r w:rsidR="006E0179" w:rsidRPr="00603483">
        <w:rPr>
          <w:sz w:val="52"/>
          <w:szCs w:val="52"/>
        </w:rPr>
        <w:t xml:space="preserve"> </w:t>
      </w:r>
    </w:p>
    <w:p w14:paraId="6798E3D6" w14:textId="0C17B104" w:rsidR="008915CC" w:rsidRPr="00603483" w:rsidRDefault="00697F53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Technická specifikace</w:t>
      </w:r>
    </w:p>
    <w:p w14:paraId="3B11479E" w14:textId="77777777" w:rsidR="008915CC" w:rsidRDefault="008915CC" w:rsidP="008915CC"/>
    <w:p w14:paraId="7DD1064B" w14:textId="77777777" w:rsidR="008915CC" w:rsidRDefault="008915CC" w:rsidP="008915CC"/>
    <w:p w14:paraId="2296D4BB" w14:textId="77777777" w:rsidR="008915CC" w:rsidRDefault="008915CC" w:rsidP="008915CC"/>
    <w:p w14:paraId="35A13C0C" w14:textId="77777777" w:rsidR="008915CC" w:rsidRDefault="008915CC" w:rsidP="008915CC"/>
    <w:p w14:paraId="0381D0A1" w14:textId="77777777" w:rsidR="008915CC" w:rsidRDefault="008915CC" w:rsidP="008915CC"/>
    <w:p w14:paraId="344184D9" w14:textId="77777777" w:rsidR="008915CC" w:rsidRDefault="008915CC" w:rsidP="008915CC"/>
    <w:p w14:paraId="1466F11B" w14:textId="77777777" w:rsidR="008915CC" w:rsidRDefault="008915CC" w:rsidP="008915CC"/>
    <w:p w14:paraId="402D7F5B" w14:textId="77777777" w:rsidR="008915CC" w:rsidRDefault="008915CC" w:rsidP="008915CC"/>
    <w:p w14:paraId="1D6FEF34" w14:textId="77777777" w:rsidR="008915CC" w:rsidRDefault="008915CC" w:rsidP="008915CC"/>
    <w:p w14:paraId="1039D66F" w14:textId="77777777" w:rsidR="008915CC" w:rsidRDefault="008915CC" w:rsidP="008915CC"/>
    <w:p w14:paraId="685FE216" w14:textId="77777777" w:rsidR="008915CC" w:rsidRDefault="008915CC" w:rsidP="008915CC"/>
    <w:p w14:paraId="3103BC0B" w14:textId="77777777" w:rsidR="008915CC" w:rsidRDefault="008915CC" w:rsidP="008915CC"/>
    <w:p w14:paraId="160E990D" w14:textId="77777777" w:rsidR="008915CC" w:rsidRDefault="008915CC" w:rsidP="008915CC"/>
    <w:p w14:paraId="5A3F732A" w14:textId="77777777" w:rsidR="008915CC" w:rsidRDefault="008915CC" w:rsidP="008915CC"/>
    <w:p w14:paraId="4C9F65B2" w14:textId="77777777" w:rsidR="008915CC" w:rsidRDefault="008915CC" w:rsidP="008915CC"/>
    <w:p w14:paraId="0B3BFD54" w14:textId="77777777" w:rsidR="008915CC" w:rsidRDefault="008915CC" w:rsidP="008915CC"/>
    <w:p w14:paraId="1296D1E6" w14:textId="77777777" w:rsidR="008915CC" w:rsidRDefault="008915CC" w:rsidP="008915CC"/>
    <w:p w14:paraId="5AE2413C" w14:textId="77777777" w:rsidR="008915CC" w:rsidRDefault="008915CC" w:rsidP="008915CC"/>
    <w:p w14:paraId="13CBAC76" w14:textId="77777777" w:rsidR="008915CC" w:rsidRDefault="008915CC" w:rsidP="008915CC"/>
    <w:p w14:paraId="3439ABC8" w14:textId="77777777" w:rsidR="008915CC" w:rsidRDefault="008915CC" w:rsidP="008915CC"/>
    <w:p w14:paraId="7B134CD4" w14:textId="77777777" w:rsidR="008915CC" w:rsidRDefault="008915CC" w:rsidP="008915CC"/>
    <w:p w14:paraId="19E5F8C5" w14:textId="77777777" w:rsidR="00E92D15" w:rsidRDefault="00E92D15" w:rsidP="008915CC"/>
    <w:p w14:paraId="62FEC19E" w14:textId="77777777" w:rsidR="00E92D15" w:rsidRDefault="00E92D15" w:rsidP="008915CC"/>
    <w:p w14:paraId="34E3FBEC" w14:textId="77777777" w:rsidR="00E92D15" w:rsidRDefault="00E92D15" w:rsidP="008915CC"/>
    <w:sdt>
      <w:sdtPr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2"/>
          <w:szCs w:val="22"/>
          <w:lang w:eastAsia="zh-CN"/>
          <w14:ligatures w14:val="standardContextual"/>
        </w:rPr>
        <w:id w:val="761953731"/>
        <w:docPartObj>
          <w:docPartGallery w:val="Table of Contents"/>
          <w:docPartUnique/>
        </w:docPartObj>
      </w:sdtPr>
      <w:sdtContent>
        <w:p w14:paraId="66834673" w14:textId="5B8EF761" w:rsidR="00DC7861" w:rsidRDefault="00DC7861">
          <w:pPr>
            <w:pStyle w:val="Nadpisobsahu"/>
          </w:pPr>
          <w:r>
            <w:t>Obsah</w:t>
          </w:r>
        </w:p>
        <w:p w14:paraId="4E69B397" w14:textId="70268D0C" w:rsidR="00C14E46" w:rsidRDefault="005E2A24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r>
            <w:rPr>
              <w:rFonts w:eastAsia="Times New Roman"/>
              <w:bCs w:val="0"/>
              <w:caps w:val="0"/>
            </w:rPr>
            <w:fldChar w:fldCharType="begin"/>
          </w:r>
          <w:r>
            <w:rPr>
              <w:rFonts w:eastAsia="Times New Roman"/>
              <w:bCs w:val="0"/>
              <w:caps w:val="0"/>
            </w:rPr>
            <w:instrText xml:space="preserve"> TOC \o "1-4" \h \z \u </w:instrText>
          </w:r>
          <w:r>
            <w:rPr>
              <w:rFonts w:eastAsia="Times New Roman"/>
              <w:bCs w:val="0"/>
              <w:caps w:val="0"/>
            </w:rPr>
            <w:fldChar w:fldCharType="separate"/>
          </w:r>
          <w:hyperlink w:anchor="_Toc177708929" w:history="1">
            <w:r w:rsidR="00C14E46" w:rsidRPr="00754440">
              <w:rPr>
                <w:rStyle w:val="Hypertextovodkaz"/>
              </w:rPr>
              <w:t>1.</w:t>
            </w:r>
            <w:r w:rsidR="00C14E46"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="00C14E46" w:rsidRPr="00754440">
              <w:rPr>
                <w:rStyle w:val="Hypertextovodkaz"/>
              </w:rPr>
              <w:t>Manažerské shrnutí výchozího stavu</w:t>
            </w:r>
            <w:r w:rsidR="00C14E46">
              <w:rPr>
                <w:webHidden/>
              </w:rPr>
              <w:tab/>
            </w:r>
            <w:r w:rsidR="00C14E46">
              <w:rPr>
                <w:webHidden/>
              </w:rPr>
              <w:fldChar w:fldCharType="begin"/>
            </w:r>
            <w:r w:rsidR="00C14E46">
              <w:rPr>
                <w:webHidden/>
              </w:rPr>
              <w:instrText xml:space="preserve"> PAGEREF _Toc177708929 \h </w:instrText>
            </w:r>
            <w:r w:rsidR="00C14E46">
              <w:rPr>
                <w:webHidden/>
              </w:rPr>
            </w:r>
            <w:r w:rsidR="00C14E46">
              <w:rPr>
                <w:webHidden/>
              </w:rPr>
              <w:fldChar w:fldCharType="separate"/>
            </w:r>
            <w:r w:rsidR="00C14E46">
              <w:rPr>
                <w:webHidden/>
              </w:rPr>
              <w:t>4</w:t>
            </w:r>
            <w:r w:rsidR="00C14E46">
              <w:rPr>
                <w:webHidden/>
              </w:rPr>
              <w:fldChar w:fldCharType="end"/>
            </w:r>
          </w:hyperlink>
        </w:p>
        <w:p w14:paraId="481B8DD5" w14:textId="11040CEC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0" w:history="1">
            <w:r w:rsidRPr="00754440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1D0662" w14:textId="337C27E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1" w:history="1">
            <w:r w:rsidRPr="00754440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88ACDEB" w14:textId="7AABC9E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2" w:history="1">
            <w:r w:rsidRPr="00754440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00A94EE" w14:textId="12F2D217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3" w:history="1">
            <w:r w:rsidRPr="00754440">
              <w:rPr>
                <w:rStyle w:val="Hypertextovodkaz"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10018CD" w14:textId="7113C5EF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4" w:history="1">
            <w:r w:rsidRPr="00754440">
              <w:rPr>
                <w:rStyle w:val="Hypertextovodkaz"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BC415A2" w14:textId="5F740B5F" w:rsidR="00C14E46" w:rsidRDefault="00C14E46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hyperlink w:anchor="_Toc177708935" w:history="1">
            <w:r w:rsidRPr="00754440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realizované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C7EEBA7" w14:textId="3C93919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6" w:history="1">
            <w:r w:rsidRPr="00754440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Záměr obnovy infrastruktury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C23382B" w14:textId="0CC02424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7" w:history="1">
            <w:r w:rsidRPr="00754440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certifikaci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E2E7C93" w14:textId="38B4C5F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8" w:history="1">
            <w:r w:rsidRPr="00754440">
              <w:rPr>
                <w:rStyle w:val="Hypertextovodkaz"/>
              </w:rPr>
              <w:t>2.3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Technické parametry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86DDAA9" w14:textId="7D5C688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9" w:history="1">
            <w:r w:rsidRPr="00754440">
              <w:rPr>
                <w:rStyle w:val="Hypertextovodkaz"/>
              </w:rPr>
              <w:t>2.4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96A5545" w14:textId="7D47144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0" w:history="1">
            <w:r w:rsidRPr="00754440">
              <w:rPr>
                <w:rStyle w:val="Hypertextovodkaz"/>
                <w:rFonts w:eastAsiaTheme="majorEastAsia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603AC" w14:textId="5E6069A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1" w:history="1">
            <w:r w:rsidRPr="00754440">
              <w:rPr>
                <w:rStyle w:val="Hypertextovodkaz"/>
                <w:rFonts w:eastAsiaTheme="majorEastAsia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9B86" w14:textId="4E69529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42" w:history="1">
            <w:r w:rsidRPr="00754440">
              <w:rPr>
                <w:rStyle w:val="Hypertextovodkaz"/>
              </w:rPr>
              <w:t>2.5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 (síťové a bezpečnostní prvky)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07764CCF" w14:textId="251DBC4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3" w:history="1">
            <w:r w:rsidRPr="00754440">
              <w:rPr>
                <w:rStyle w:val="Hypertextovodkaz"/>
                <w:rFonts w:eastAsiaTheme="majorEastAsia"/>
                <w:noProof/>
              </w:rPr>
              <w:t>2.5.1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D4E9B" w14:textId="7DF7BEE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4" w:history="1">
            <w:r w:rsidRPr="00754440">
              <w:rPr>
                <w:rStyle w:val="Hypertextovodkaz"/>
                <w:rFonts w:eastAsiaTheme="majorEastAsia"/>
                <w:noProof/>
              </w:rPr>
              <w:t>2.5.2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D6CFE" w14:textId="2554CF2F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5" w:history="1">
            <w:r w:rsidRPr="00754440">
              <w:rPr>
                <w:rStyle w:val="Hypertextovodkaz"/>
                <w:rFonts w:eastAsiaTheme="majorEastAsia"/>
                <w:noProof/>
              </w:rPr>
              <w:t>2.5.2.1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Inicializační nastavení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B408F" w14:textId="3D3DE02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6" w:history="1">
            <w:r w:rsidRPr="00754440">
              <w:rPr>
                <w:rStyle w:val="Hypertextovodkaz"/>
                <w:rFonts w:eastAsiaTheme="majorEastAsia"/>
                <w:noProof/>
              </w:rPr>
              <w:t>2.5.2.2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AA8D" w14:textId="2A3B9A7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7" w:history="1">
            <w:r w:rsidRPr="00754440">
              <w:rPr>
                <w:rStyle w:val="Hypertextovodkaz"/>
                <w:rFonts w:eastAsiaTheme="majorEastAsia"/>
                <w:noProof/>
              </w:rPr>
              <w:t>2.5.3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 - topologie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3E61F" w14:textId="59C7D8B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8" w:history="1">
            <w:r w:rsidRPr="00754440">
              <w:rPr>
                <w:rStyle w:val="Hypertextovodkaz"/>
                <w:rFonts w:eastAsiaTheme="majorEastAsia"/>
                <w:noProof/>
              </w:rPr>
              <w:t>2.5.3.1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část DC – Fyzické provedení / SoC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019AF" w14:textId="2677350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9" w:history="1">
            <w:r w:rsidRPr="00754440">
              <w:rPr>
                <w:rStyle w:val="Hypertextovodkaz"/>
                <w:rFonts w:eastAsiaTheme="majorEastAsia"/>
                <w:noProof/>
              </w:rPr>
              <w:t>2.5.3.2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65A64" w14:textId="478B5C8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0" w:history="1">
            <w:r w:rsidRPr="00754440">
              <w:rPr>
                <w:rStyle w:val="Hypertextovodkaz"/>
                <w:rFonts w:eastAsiaTheme="majorEastAsia"/>
                <w:noProof/>
              </w:rPr>
              <w:t>2.5.3.3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WAN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68612" w14:textId="34D4043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1" w:history="1">
            <w:r w:rsidRPr="00754440">
              <w:rPr>
                <w:rStyle w:val="Hypertextovodkaz"/>
                <w:rFonts w:eastAsiaTheme="majorEastAsia"/>
                <w:noProof/>
              </w:rPr>
              <w:t>2.5.3.4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DCI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22EEB" w14:textId="0DCE551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2" w:history="1">
            <w:r w:rsidRPr="00754440">
              <w:rPr>
                <w:rStyle w:val="Hypertextovodkaz"/>
                <w:rFonts w:eastAsiaTheme="majorEastAsia"/>
                <w:noProof/>
              </w:rPr>
              <w:t>2.5.4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L2-L7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EA0B3" w14:textId="5C073D3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3" w:history="1">
            <w:r w:rsidRPr="00754440">
              <w:rPr>
                <w:rStyle w:val="Hypertextovodkaz"/>
                <w:rFonts w:eastAsiaTheme="majorEastAsia"/>
                <w:noProof/>
              </w:rPr>
              <w:t>2.5.4.1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7B6C4" w14:textId="058109BB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4" w:history="1">
            <w:r w:rsidRPr="00754440">
              <w:rPr>
                <w:rStyle w:val="Hypertextovodkaz"/>
                <w:rFonts w:eastAsiaTheme="majorEastAsia"/>
                <w:noProof/>
              </w:rPr>
              <w:t>2.5.4.2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Firewall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B3878" w14:textId="68317B1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5" w:history="1">
            <w:r w:rsidRPr="00754440">
              <w:rPr>
                <w:rStyle w:val="Hypertextovodkaz"/>
                <w:rFonts w:eastAsiaTheme="majorEastAsia"/>
                <w:noProof/>
              </w:rPr>
              <w:t>2.5.5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Load balancer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2476F" w14:textId="5CA2902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6" w:history="1">
            <w:r w:rsidRPr="00754440">
              <w:rPr>
                <w:rStyle w:val="Hypertextovodkaz"/>
                <w:rFonts w:eastAsiaTheme="majorEastAsia"/>
                <w:noProof/>
              </w:rPr>
              <w:t>2.5.6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B4044" w14:textId="2B0A6FF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7" w:history="1">
            <w:r w:rsidRPr="00754440">
              <w:rPr>
                <w:rStyle w:val="Hypertextovodkaz"/>
                <w:rFonts w:eastAsiaTheme="majorEastAsia"/>
                <w:noProof/>
              </w:rPr>
              <w:t>2.5.6.1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D73D5" w14:textId="0F26C0CD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8" w:history="1">
            <w:r w:rsidRPr="00754440">
              <w:rPr>
                <w:rStyle w:val="Hypertextovodkaz"/>
                <w:rFonts w:eastAsiaTheme="majorEastAsia"/>
                <w:noProof/>
              </w:rPr>
              <w:t>2.5.6.2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přístup na síťové elementy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16110" w14:textId="6C982C6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59" w:history="1">
            <w:r w:rsidRPr="00754440">
              <w:rPr>
                <w:rStyle w:val="Hypertextovodkaz"/>
              </w:rPr>
              <w:t>2.6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Systémové skříně (Rack)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14:paraId="12755C83" w14:textId="6BACFC2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0" w:history="1">
            <w:r w:rsidRPr="00754440">
              <w:rPr>
                <w:rStyle w:val="Hypertextovodkaz"/>
                <w:rFonts w:eastAsiaTheme="majorEastAsia"/>
                <w:noProof/>
              </w:rPr>
              <w:t>2.6.1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ABBD2" w14:textId="3AF3D06C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1" w:history="1">
            <w:r w:rsidRPr="00754440">
              <w:rPr>
                <w:rStyle w:val="Hypertextovodkaz"/>
                <w:rFonts w:eastAsiaTheme="majorEastAsia"/>
                <w:noProof/>
              </w:rPr>
              <w:t>2.6.2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možností 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443E7" w14:textId="56DAB13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2" w:history="1">
            <w:r w:rsidRPr="00754440">
              <w:rPr>
                <w:rStyle w:val="Hypertextovodkaz"/>
                <w:rFonts w:eastAsiaTheme="majorEastAsia"/>
                <w:noProof/>
              </w:rPr>
              <w:t>2.6.3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systémové skříně (Rack)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DBBE1" w14:textId="445565E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3" w:history="1">
            <w:r w:rsidRPr="00754440">
              <w:rPr>
                <w:rStyle w:val="Hypertextovodkaz"/>
                <w:rFonts w:eastAsiaTheme="majorEastAsia"/>
                <w:noProof/>
              </w:rPr>
              <w:t>2.6.4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dodávaného řešení  - Racky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D5ABC" w14:textId="44FD210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64" w:history="1">
            <w:r w:rsidRPr="00754440">
              <w:rPr>
                <w:rStyle w:val="Hypertextovodkaz"/>
              </w:rPr>
              <w:t>2.7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08CEE0C0" w14:textId="7899E9E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5" w:history="1">
            <w:r w:rsidRPr="00754440">
              <w:rPr>
                <w:rStyle w:val="Hypertextovodkaz"/>
                <w:rFonts w:eastAsiaTheme="majorEastAsia"/>
                <w:noProof/>
              </w:rPr>
              <w:t>2.7.1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ukládání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E25F" w14:textId="554DAA52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6" w:history="1">
            <w:r w:rsidRPr="00754440">
              <w:rPr>
                <w:rStyle w:val="Hypertextovodkaz"/>
                <w:rFonts w:eastAsiaTheme="majorEastAsia"/>
                <w:noProof/>
              </w:rPr>
              <w:t>2.7.1.1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907F6" w14:textId="3357124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7" w:history="1">
            <w:r w:rsidRPr="00754440">
              <w:rPr>
                <w:rStyle w:val="Hypertextovodkaz"/>
                <w:rFonts w:eastAsiaTheme="majorEastAsia"/>
                <w:noProof/>
              </w:rPr>
              <w:t>2.7.1.2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36413" w14:textId="42C3691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8" w:history="1">
            <w:r w:rsidRPr="00754440">
              <w:rPr>
                <w:rStyle w:val="Hypertextovodkaz"/>
                <w:rFonts w:eastAsiaTheme="majorEastAsia"/>
                <w:noProof/>
              </w:rPr>
              <w:t>2.7.1.3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produkční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30278" w14:textId="16DE45F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9" w:history="1">
            <w:r w:rsidRPr="00754440">
              <w:rPr>
                <w:rStyle w:val="Hypertextovodkaz"/>
                <w:rFonts w:eastAsiaTheme="majorEastAsia"/>
                <w:noProof/>
              </w:rPr>
              <w:t>2.7.1.4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zálohování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2A011" w14:textId="174B8C2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0" w:history="1">
            <w:r w:rsidRPr="00754440">
              <w:rPr>
                <w:rStyle w:val="Hypertextovodkaz"/>
                <w:rFonts w:eastAsiaTheme="majorEastAsia"/>
                <w:noProof/>
              </w:rPr>
              <w:t>2.7.1.5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Páskové knihovny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38A49" w14:textId="62BA581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1" w:history="1">
            <w:r w:rsidRPr="00754440">
              <w:rPr>
                <w:rStyle w:val="Hypertextovodkaz"/>
                <w:rFonts w:eastAsiaTheme="majorEastAsia"/>
                <w:noProof/>
              </w:rPr>
              <w:t>2.7.2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zálohování a ochranu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CF1C0" w14:textId="2452959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2" w:history="1">
            <w:r w:rsidRPr="00754440">
              <w:rPr>
                <w:rStyle w:val="Hypertextovodkaz"/>
                <w:rFonts w:eastAsiaTheme="majorEastAsia"/>
                <w:noProof/>
              </w:rPr>
              <w:t>2.7.2.1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4DC9" w14:textId="1123B17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3" w:history="1">
            <w:r w:rsidRPr="00754440">
              <w:rPr>
                <w:rStyle w:val="Hypertextovodkaz"/>
                <w:rFonts w:eastAsiaTheme="majorEastAsia"/>
                <w:noProof/>
              </w:rPr>
              <w:t>2.7.2.2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BD564" w14:textId="6BE3E77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4" w:history="1">
            <w:r w:rsidRPr="00754440">
              <w:rPr>
                <w:rStyle w:val="Hypertextovodkaz"/>
                <w:rFonts w:eastAsiaTheme="majorEastAsia"/>
                <w:noProof/>
              </w:rPr>
              <w:t>2.7.2.3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Zálohování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607BD" w14:textId="343CCA5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5" w:history="1">
            <w:r w:rsidRPr="00754440">
              <w:rPr>
                <w:rStyle w:val="Hypertextovodkaz"/>
                <w:rFonts w:eastAsiaTheme="majorEastAsia"/>
                <w:noProof/>
              </w:rPr>
              <w:t>2.7.2.4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Správa klonovacích (hardwarový snapshot) funkcí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3B028" w14:textId="18AFB92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6" w:history="1">
            <w:r w:rsidRPr="00754440">
              <w:rPr>
                <w:rStyle w:val="Hypertextovodkaz"/>
                <w:rFonts w:eastAsiaTheme="majorEastAsia"/>
                <w:noProof/>
              </w:rPr>
              <w:t>2.7.2.5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Detekce ransomware hrozeb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9C7D9" w14:textId="64408DA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77" w:history="1">
            <w:r w:rsidRPr="00754440">
              <w:rPr>
                <w:rStyle w:val="Hypertextovodkaz"/>
              </w:rPr>
              <w:t>2.8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14:paraId="6EF49716" w14:textId="0CFD27BB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8" w:history="1">
            <w:r w:rsidRPr="00754440">
              <w:rPr>
                <w:rStyle w:val="Hypertextovodkaz"/>
                <w:rFonts w:eastAsiaTheme="majorEastAsia"/>
                <w:noProof/>
              </w:rPr>
              <w:t>2.8.1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51D3B" w14:textId="5DBA8C5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9" w:history="1">
            <w:r w:rsidRPr="00754440">
              <w:rPr>
                <w:rStyle w:val="Hypertextovodkaz"/>
                <w:rFonts w:eastAsiaTheme="majorEastAsia"/>
                <w:noProof/>
              </w:rPr>
              <w:t>2.8.2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F2C30" w14:textId="284A0E68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0" w:history="1">
            <w:r w:rsidRPr="00754440">
              <w:rPr>
                <w:rStyle w:val="Hypertextovodkaz"/>
                <w:rFonts w:eastAsiaTheme="majorEastAsia"/>
                <w:noProof/>
              </w:rPr>
              <w:t>2.8.3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EF96A" w14:textId="404D6FD3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1" w:history="1">
            <w:r w:rsidRPr="00754440">
              <w:rPr>
                <w:rStyle w:val="Hypertextovodkaz"/>
              </w:rPr>
              <w:t>2.9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Zálohovací a dohledové servery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78</w:t>
            </w:r>
            <w:r>
              <w:rPr>
                <w:webHidden/>
              </w:rPr>
              <w:fldChar w:fldCharType="end"/>
            </w:r>
          </w:hyperlink>
        </w:p>
        <w:p w14:paraId="42933864" w14:textId="2DEF2A73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2" w:history="1">
            <w:r w:rsidRPr="00754440">
              <w:rPr>
                <w:rStyle w:val="Hypertextovodkaz"/>
                <w:rFonts w:eastAsiaTheme="majorEastAsia"/>
                <w:noProof/>
              </w:rPr>
              <w:t>2.9.1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E728D9" w14:textId="3516B00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3" w:history="1">
            <w:r w:rsidRPr="00754440">
              <w:rPr>
                <w:rStyle w:val="Hypertextovodkaz"/>
                <w:rFonts w:eastAsiaTheme="majorEastAsia"/>
                <w:noProof/>
              </w:rPr>
              <w:t>2.9.2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6E279" w14:textId="514BEF52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4" w:history="1">
            <w:r w:rsidRPr="00754440">
              <w:rPr>
                <w:rStyle w:val="Hypertextovodkaz"/>
              </w:rPr>
              <w:t>2.10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81</w:t>
            </w:r>
            <w:r>
              <w:rPr>
                <w:webHidden/>
              </w:rPr>
              <w:fldChar w:fldCharType="end"/>
            </w:r>
          </w:hyperlink>
        </w:p>
        <w:p w14:paraId="2FFB2D66" w14:textId="4B967CC0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5" w:history="1">
            <w:r w:rsidRPr="00754440">
              <w:rPr>
                <w:rStyle w:val="Hypertextovodkaz"/>
                <w:rFonts w:eastAsiaTheme="majorEastAsia"/>
                <w:noProof/>
              </w:rPr>
              <w:t>2.10.1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97C0B" w14:textId="39A774A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6" w:history="1">
            <w:r w:rsidRPr="00754440">
              <w:rPr>
                <w:rStyle w:val="Hypertextovodkaz"/>
                <w:rFonts w:eastAsiaTheme="majorEastAsia"/>
                <w:noProof/>
              </w:rPr>
              <w:t>2.10.2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8919B" w14:textId="4BCE73F9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7" w:history="1">
            <w:r w:rsidRPr="00754440">
              <w:rPr>
                <w:rStyle w:val="Hypertextovodkaz"/>
              </w:rPr>
              <w:t>2.11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Aplikační a Systémový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87</w:t>
            </w:r>
            <w:r>
              <w:rPr>
                <w:webHidden/>
              </w:rPr>
              <w:fldChar w:fldCharType="end"/>
            </w:r>
          </w:hyperlink>
        </w:p>
        <w:p w14:paraId="0526B876" w14:textId="37F85008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8" w:history="1">
            <w:r w:rsidRPr="00754440">
              <w:rPr>
                <w:rStyle w:val="Hypertextovodkaz"/>
                <w:rFonts w:eastAsiaTheme="majorEastAsia"/>
                <w:noProof/>
              </w:rPr>
              <w:t>2.11.1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F2F7B" w14:textId="1C03348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9" w:history="1">
            <w:r w:rsidRPr="00754440">
              <w:rPr>
                <w:rStyle w:val="Hypertextovodkaz"/>
                <w:rFonts w:eastAsiaTheme="majorEastAsia"/>
                <w:noProof/>
              </w:rPr>
              <w:t>2.11.2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D4664" w14:textId="189A7A8D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0" w:history="1">
            <w:r w:rsidRPr="00754440">
              <w:rPr>
                <w:rStyle w:val="Hypertextovodkaz"/>
                <w:rFonts w:eastAsiaTheme="majorEastAsia"/>
                <w:noProof/>
              </w:rPr>
              <w:t>2.11.3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259D3" w14:textId="0DE9A6D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1" w:history="1">
            <w:r w:rsidRPr="00754440">
              <w:rPr>
                <w:rStyle w:val="Hypertextovodkaz"/>
                <w:rFonts w:eastAsiaTheme="majorEastAsia"/>
                <w:noProof/>
              </w:rPr>
              <w:t>2.11.4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Systémové a HW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CB1EB" w14:textId="64DF7FA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2" w:history="1">
            <w:r w:rsidRPr="00754440">
              <w:rPr>
                <w:rStyle w:val="Hypertextovodkaz"/>
                <w:rFonts w:eastAsiaTheme="majorEastAsia"/>
                <w:noProof/>
              </w:rPr>
              <w:t>2.11.5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monitorované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25C0A" w14:textId="4D4BE65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93" w:history="1">
            <w:r w:rsidRPr="00754440">
              <w:rPr>
                <w:rStyle w:val="Hypertextovodkaz"/>
              </w:rPr>
              <w:t>2.12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Migrace IS SZIF a akceptace dodávky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92</w:t>
            </w:r>
            <w:r>
              <w:rPr>
                <w:webHidden/>
              </w:rPr>
              <w:fldChar w:fldCharType="end"/>
            </w:r>
          </w:hyperlink>
        </w:p>
        <w:p w14:paraId="04E1B30B" w14:textId="63A87B5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4" w:history="1">
            <w:r w:rsidRPr="00754440">
              <w:rPr>
                <w:rStyle w:val="Hypertextovodkaz"/>
                <w:rFonts w:eastAsiaTheme="majorEastAsia"/>
                <w:noProof/>
              </w:rPr>
              <w:t>2.12.1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realizaci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E6471" w14:textId="6A49D67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5" w:history="1">
            <w:r w:rsidRPr="00754440">
              <w:rPr>
                <w:rStyle w:val="Hypertextovodkaz"/>
                <w:rFonts w:eastAsiaTheme="majorEastAsia"/>
                <w:noProof/>
              </w:rPr>
              <w:t>2.12.2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akceptace kompletní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02CC7" w14:textId="27A4495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6" w:history="1">
            <w:r w:rsidRPr="00754440">
              <w:rPr>
                <w:rStyle w:val="Hypertextovodkaz"/>
                <w:rFonts w:eastAsiaTheme="majorEastAsia"/>
                <w:noProof/>
              </w:rPr>
              <w:t>2.12.3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Kontroly provozovatelů IS SZIF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28D16" w14:textId="1E43FFF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7" w:history="1">
            <w:r w:rsidRPr="00754440">
              <w:rPr>
                <w:rStyle w:val="Hypertextovodkaz"/>
                <w:rFonts w:eastAsiaTheme="majorEastAsia"/>
                <w:noProof/>
              </w:rPr>
              <w:t>2.12.4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migrací dle platformy a metody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B40B5" w14:textId="55E98ACC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8" w:history="1">
            <w:r w:rsidRPr="00754440">
              <w:rPr>
                <w:rStyle w:val="Hypertextovodkaz"/>
                <w:rFonts w:eastAsiaTheme="majorEastAsia"/>
                <w:noProof/>
              </w:rPr>
              <w:t>2.12.4.1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„Storage APP“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E570B" w14:textId="51FC4145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9" w:history="1">
            <w:r w:rsidRPr="00754440">
              <w:rPr>
                <w:rStyle w:val="Hypertextovodkaz"/>
                <w:rFonts w:eastAsiaTheme="majorEastAsia"/>
                <w:noProof/>
              </w:rPr>
              <w:t>2.12.4.2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„PowerPC“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DFB11" w14:textId="51DDC262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9000" w:history="1">
            <w:r w:rsidRPr="00754440">
              <w:rPr>
                <w:rStyle w:val="Hypertextovodkaz"/>
                <w:rFonts w:eastAsiaTheme="majorEastAsia"/>
                <w:noProof/>
              </w:rPr>
              <w:t>2.12.4.3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„x86“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51241" w14:textId="68D58C3F" w:rsidR="00DC7861" w:rsidRPr="004241E9" w:rsidRDefault="005E2A24" w:rsidP="00DC7861">
          <w:r>
            <w:rPr>
              <w:rFonts w:ascii="Verdana" w:eastAsia="Times New Roman" w:hAnsi="Verdana" w:cs="Times New Roman"/>
              <w:bCs/>
              <w:caps/>
              <w:noProof/>
              <w:kern w:val="0"/>
              <w:sz w:val="20"/>
              <w:szCs w:val="18"/>
              <w:lang w:eastAsia="cs-CZ"/>
              <w14:ligatures w14:val="none"/>
            </w:rPr>
            <w:fldChar w:fldCharType="end"/>
          </w:r>
        </w:p>
      </w:sdtContent>
    </w:sdt>
    <w:p w14:paraId="26CB194B" w14:textId="7EC9F83C" w:rsidR="008915CC" w:rsidRPr="00FF41DD" w:rsidRDefault="008915CC" w:rsidP="00416E43">
      <w:pPr>
        <w:pStyle w:val="Nadpis1"/>
        <w:numPr>
          <w:ilvl w:val="0"/>
          <w:numId w:val="3"/>
        </w:numPr>
        <w:rPr>
          <w:sz w:val="52"/>
          <w:szCs w:val="52"/>
        </w:rPr>
      </w:pPr>
      <w:bookmarkStart w:id="0" w:name="_Toc177708929"/>
      <w:r w:rsidRPr="00FF41DD">
        <w:rPr>
          <w:sz w:val="52"/>
          <w:szCs w:val="52"/>
        </w:rPr>
        <w:lastRenderedPageBreak/>
        <w:t>Manažerské shrnutí výchozího stavu</w:t>
      </w:r>
      <w:bookmarkEnd w:id="0"/>
      <w:r w:rsidRPr="00FF41DD">
        <w:rPr>
          <w:sz w:val="52"/>
          <w:szCs w:val="52"/>
        </w:rPr>
        <w:t xml:space="preserve"> </w:t>
      </w:r>
    </w:p>
    <w:p w14:paraId="62DC6A84" w14:textId="50DA1790" w:rsidR="008915CC" w:rsidRDefault="00441B25" w:rsidP="008915CC">
      <w:pPr>
        <w:spacing w:before="240" w:after="360"/>
        <w:jc w:val="both"/>
      </w:pPr>
      <w:r>
        <w:t xml:space="preserve">Objednatel </w:t>
      </w:r>
      <w:r w:rsidR="008915CC">
        <w:t>v této části dokumentu popisuje stávající technické řešení infrastruktury, které v prostředí Státního Zemědělského Intervenčního Fondu (dále jen SZIF) provozuje.</w:t>
      </w:r>
    </w:p>
    <w:p w14:paraId="6446CA92" w14:textId="6B050B72" w:rsidR="008915CC" w:rsidRPr="00FF41DD" w:rsidRDefault="008915CC" w:rsidP="008915CC">
      <w:pPr>
        <w:pStyle w:val="Nadpis2"/>
        <w:rPr>
          <w:sz w:val="40"/>
          <w:szCs w:val="40"/>
        </w:rPr>
      </w:pPr>
      <w:bookmarkStart w:id="1" w:name="_Toc177708930"/>
      <w:r w:rsidRPr="00FF41DD">
        <w:rPr>
          <w:sz w:val="40"/>
          <w:szCs w:val="40"/>
        </w:rPr>
        <w:t>SAN síť</w:t>
      </w:r>
      <w:bookmarkEnd w:id="1"/>
    </w:p>
    <w:p w14:paraId="13FC7473" w14:textId="570C18A6" w:rsidR="00970078" w:rsidRDefault="008915CC" w:rsidP="00970078">
      <w:pPr>
        <w:spacing w:before="240" w:after="120"/>
        <w:jc w:val="both"/>
      </w:pPr>
      <w:r>
        <w:t xml:space="preserve">SAN síť je tvořena instalací 4 kusů Edge SAN přepínači typu Cisco MDS 9148 S a 4 kusy Cisco MDS 9396 S, které umožňují propojení zařízení. </w:t>
      </w:r>
    </w:p>
    <w:p w14:paraId="0174788B" w14:textId="28398944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9148S jsou osazeny 48x 16Gbps SW SFP pro koncová zařízení a ISL propoje. </w:t>
      </w:r>
    </w:p>
    <w:p w14:paraId="45986B77" w14:textId="77777777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9396S jsou osazeny 96x 16Gbps SW SFP pro koncová zařízení a ISL propoje. </w:t>
      </w:r>
    </w:p>
    <w:p w14:paraId="3E0ECAFA" w14:textId="17C26967" w:rsidR="008915CC" w:rsidRDefault="00970078" w:rsidP="00970078">
      <w:pPr>
        <w:spacing w:after="120"/>
        <w:jc w:val="both"/>
      </w:pPr>
      <w:r>
        <w:t xml:space="preserve">SAN přepínače jsou zapojeny tak, aby </w:t>
      </w:r>
      <w:r w:rsidR="00F67FD1">
        <w:t>t</w:t>
      </w:r>
      <w:r w:rsidR="008915CC" w:rsidRPr="00F67FD1">
        <w:t>voř</w:t>
      </w:r>
      <w:r w:rsidR="00F67FD1" w:rsidRPr="00F67FD1">
        <w:t>ily</w:t>
      </w:r>
      <w:r w:rsidR="008915CC">
        <w:t xml:space="preserve"> dvě fyzicky oddělené </w:t>
      </w:r>
      <w:r w:rsidR="004F791D">
        <w:t>F</w:t>
      </w:r>
      <w:r w:rsidR="008915CC">
        <w:t xml:space="preserve">abric sítě. Konektivita mezi sály je realizována v každém </w:t>
      </w:r>
      <w:r w:rsidR="004F791D">
        <w:t>F</w:t>
      </w:r>
      <w:r w:rsidR="008915CC">
        <w:t xml:space="preserve">abricu pomocí 16x 16Gb propoje. Konektivita mezi Core a </w:t>
      </w:r>
      <w:r w:rsidR="004F791D">
        <w:t>E</w:t>
      </w:r>
      <w:r w:rsidR="008915CC">
        <w:t xml:space="preserve">dge přepínači je realizována pomocí 16x 16Gb propoje </w:t>
      </w:r>
      <w:r w:rsidR="004F791D">
        <w:t>pro každý</w:t>
      </w:r>
      <w:r w:rsidR="008915CC">
        <w:t xml:space="preserve"> Fabric.</w:t>
      </w:r>
    </w:p>
    <w:p w14:paraId="588DB847" w14:textId="77777777" w:rsidR="008915CC" w:rsidRDefault="008915CC" w:rsidP="008915CC"/>
    <w:p w14:paraId="4FE3655E" w14:textId="77777777" w:rsidR="008915CC" w:rsidRPr="00FF41DD" w:rsidRDefault="008915CC" w:rsidP="004F791D">
      <w:pPr>
        <w:pStyle w:val="Nadpis2"/>
        <w:rPr>
          <w:sz w:val="40"/>
          <w:szCs w:val="40"/>
        </w:rPr>
      </w:pPr>
      <w:bookmarkStart w:id="2" w:name="_Ref172650628"/>
      <w:bookmarkStart w:id="3" w:name="_Toc177708931"/>
      <w:r w:rsidRPr="00FF41DD">
        <w:rPr>
          <w:sz w:val="40"/>
          <w:szCs w:val="40"/>
        </w:rPr>
        <w:t>LAN síť</w:t>
      </w:r>
      <w:bookmarkEnd w:id="2"/>
      <w:bookmarkEnd w:id="3"/>
    </w:p>
    <w:p w14:paraId="61B49E5D" w14:textId="77D5E3A4" w:rsidR="008915CC" w:rsidRDefault="00441B25" w:rsidP="004F791D">
      <w:pPr>
        <w:spacing w:before="240" w:after="120"/>
        <w:jc w:val="both"/>
      </w:pPr>
      <w:r>
        <w:t>Objednatel</w:t>
      </w:r>
      <w:r w:rsidR="004F791D">
        <w:t xml:space="preserve"> provozuje svou infrastrukturu v lokalitě</w:t>
      </w:r>
      <w:r w:rsidR="008915CC">
        <w:t xml:space="preserve"> DC </w:t>
      </w:r>
      <w:r w:rsidR="004F791D">
        <w:t>Chodov, která je instalována ve</w:t>
      </w:r>
      <w:r w:rsidR="008915CC">
        <w:t xml:space="preserve"> dvou</w:t>
      </w:r>
      <w:r w:rsidR="004F791D">
        <w:t xml:space="preserve"> samostatných</w:t>
      </w:r>
      <w:r w:rsidR="008915CC">
        <w:t xml:space="preserve"> sál</w:t>
      </w:r>
      <w:r w:rsidR="004F791D">
        <w:t xml:space="preserve">ech poskytující </w:t>
      </w:r>
      <w:r w:rsidR="008915CC">
        <w:t>redundantní řešení</w:t>
      </w:r>
      <w:r w:rsidR="00D127F5">
        <w:t>. LAN je tvořena následujícími prvky a instalací</w:t>
      </w:r>
      <w:r w:rsidR="004F791D">
        <w:t>:</w:t>
      </w:r>
    </w:p>
    <w:p w14:paraId="692C401B" w14:textId="0DA19151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Dva </w:t>
      </w:r>
      <w:r w:rsidR="00D127F5">
        <w:t>kusy</w:t>
      </w:r>
      <w:r w:rsidR="005B5E44">
        <w:t xml:space="preserve"> Cisco</w:t>
      </w:r>
      <w:r w:rsidR="00D127F5">
        <w:t xml:space="preserve"> </w:t>
      </w:r>
      <w:r>
        <w:t>Nexus 9K</w:t>
      </w:r>
      <w:r w:rsidR="005B5E44">
        <w:t xml:space="preserve"> jsou umístěny ve dvou fyzických boxech na každém sálu a</w:t>
      </w:r>
      <w:r>
        <w:t xml:space="preserve"> jsou zapojeny ve </w:t>
      </w:r>
      <w:r w:rsidR="00D127F5">
        <w:t>v</w:t>
      </w:r>
      <w:r>
        <w:t xml:space="preserve">PC </w:t>
      </w:r>
      <w:r w:rsidR="00D127F5">
        <w:t xml:space="preserve">(Virtual Port Channel) </w:t>
      </w:r>
      <w:r>
        <w:t>páru</w:t>
      </w:r>
      <w:r w:rsidR="005B5E44">
        <w:t xml:space="preserve"> tak, aby</w:t>
      </w:r>
      <w:r>
        <w:t xml:space="preserve"> </w:t>
      </w:r>
      <w:r w:rsidR="005B5E44">
        <w:t>zajistily</w:t>
      </w:r>
      <w:r>
        <w:t xml:space="preserve"> sestavení </w:t>
      </w:r>
      <w:r w:rsidR="005B5E44">
        <w:t xml:space="preserve">dvou </w:t>
      </w:r>
      <w:r>
        <w:t>Ether</w:t>
      </w:r>
      <w:r w:rsidR="00762D97">
        <w:t>netových propojů (EthernetChannel) mezi každým z nich.</w:t>
      </w:r>
      <w:r>
        <w:t xml:space="preserve"> Propoj mezi těmito dvěma boxy je tvořen jedn</w:t>
      </w:r>
      <w:r w:rsidR="00D127F5">
        <w:t>ou linkou s rychlostí</w:t>
      </w:r>
      <w:r>
        <w:t xml:space="preserve"> 100G</w:t>
      </w:r>
      <w:r w:rsidR="005B5E44">
        <w:t>bE</w:t>
      </w:r>
      <w:r>
        <w:t xml:space="preserve">. Synchronizace </w:t>
      </w:r>
      <w:r w:rsidR="00762D97">
        <w:t>přes v</w:t>
      </w:r>
      <w:r>
        <w:t>PC peer-link je zajištěna dedikovaným 1G</w:t>
      </w:r>
      <w:r w:rsidR="00762D97">
        <w:t>bE</w:t>
      </w:r>
      <w:r>
        <w:t xml:space="preserve"> mgmt0 portem mezi </w:t>
      </w:r>
      <w:r w:rsidR="00762D97">
        <w:t>přepínači</w:t>
      </w:r>
      <w:r>
        <w:t xml:space="preserve">. </w:t>
      </w:r>
      <w:r w:rsidR="007113CE">
        <w:t xml:space="preserve">Port </w:t>
      </w:r>
      <w:r>
        <w:t>Up</w:t>
      </w:r>
      <w:r w:rsidR="007113CE">
        <w:t>L</w:t>
      </w:r>
      <w:r>
        <w:t>ink mezi sály je tvořen dvěm</w:t>
      </w:r>
      <w:r w:rsidR="007113CE">
        <w:t>a</w:t>
      </w:r>
      <w:r>
        <w:t xml:space="preserve"> 100G</w:t>
      </w:r>
      <w:r w:rsidR="007113CE">
        <w:t>bE linkami</w:t>
      </w:r>
      <w:r>
        <w:t xml:space="preserve"> v</w:t>
      </w:r>
      <w:r w:rsidR="00F66BAD">
        <w:t xml:space="preserve"> </w:t>
      </w:r>
      <w:r>
        <w:t>jednom logickém 200G</w:t>
      </w:r>
      <w:r w:rsidR="007113CE">
        <w:t>bE kanálu</w:t>
      </w:r>
      <w:r>
        <w:t>.</w:t>
      </w:r>
    </w:p>
    <w:p w14:paraId="61A44258" w14:textId="2AC9F8CB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První dvojice Extenderů FEX101 je zapojená do master </w:t>
      </w:r>
      <w:r w:rsidR="00F66BAD">
        <w:t xml:space="preserve">přepínačů Cisco </w:t>
      </w:r>
      <w:r>
        <w:t>Nexus v módu Single</w:t>
      </w:r>
      <w:r w:rsidR="00F66BAD">
        <w:t>-</w:t>
      </w:r>
      <w:r>
        <w:t>home 8x10G</w:t>
      </w:r>
      <w:r w:rsidR="00F66BAD">
        <w:t>bE</w:t>
      </w:r>
      <w:r>
        <w:t xml:space="preserve"> </w:t>
      </w:r>
      <w:r w:rsidR="00F66BAD">
        <w:t xml:space="preserve">kabely </w:t>
      </w:r>
      <w:r>
        <w:t>optick</w:t>
      </w:r>
      <w:r w:rsidR="00F66BAD">
        <w:t>ého vlákna</w:t>
      </w:r>
      <w:r>
        <w:t xml:space="preserve"> </w:t>
      </w:r>
      <w:r w:rsidR="00F66BAD">
        <w:t>B</w:t>
      </w:r>
      <w:r>
        <w:t>reakout.</w:t>
      </w:r>
    </w:p>
    <w:p w14:paraId="7D0AA5CA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Druhá dvojce Extenderů FEX102 je zapojená </w:t>
      </w:r>
      <w:r w:rsidR="00F66BAD">
        <w:t xml:space="preserve">do master přepínačů Cisco Nexus </w:t>
      </w:r>
      <w:r>
        <w:t xml:space="preserve">v módu Single-home </w:t>
      </w:r>
      <w:r w:rsidR="00F66BAD">
        <w:t>8x10GbE kabely optického vlákna Breakout</w:t>
      </w:r>
      <w:r>
        <w:t>.</w:t>
      </w:r>
    </w:p>
    <w:p w14:paraId="7307A4BC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Boxy Cisco FirePower 4140 jsou zapojené jako samostatná zařízení v každém sál</w:t>
      </w:r>
      <w:r w:rsidR="00E92D15">
        <w:t>e</w:t>
      </w:r>
      <w:r>
        <w:t>. Do boxů FirePower jsou zapojené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>ink</w:t>
      </w:r>
      <w:r w:rsidR="00E92D15">
        <w:t xml:space="preserve"> porty</w:t>
      </w:r>
      <w:r>
        <w:t xml:space="preserve"> (2x10G</w:t>
      </w:r>
      <w:r w:rsidR="00E92D15">
        <w:t>bE</w:t>
      </w:r>
      <w:r>
        <w:t xml:space="preserve"> do každého </w:t>
      </w:r>
      <w:r w:rsidR="00E92D15">
        <w:t xml:space="preserve">Cisco </w:t>
      </w:r>
      <w:r>
        <w:t xml:space="preserve">Nexus </w:t>
      </w:r>
      <w:r w:rsidR="00E92D15">
        <w:t>přepínače</w:t>
      </w:r>
      <w:r>
        <w:t xml:space="preserve">), které jsou svázané do jednoho logického kanálu </w:t>
      </w:r>
      <w:r w:rsidR="00E92D15">
        <w:t xml:space="preserve">s rychlostí </w:t>
      </w:r>
      <w:r>
        <w:t>40G</w:t>
      </w:r>
      <w:r w:rsidR="00E92D15">
        <w:t>bE</w:t>
      </w:r>
      <w:r>
        <w:t>.</w:t>
      </w:r>
    </w:p>
    <w:p w14:paraId="4AAAC16B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Na </w:t>
      </w:r>
      <w:r w:rsidR="00E92D15">
        <w:t xml:space="preserve">Cisco </w:t>
      </w:r>
      <w:r>
        <w:t xml:space="preserve">FirePower boxech je instalovaný SW modul Cisco ASA, který je nakonfigurovaný v HA </w:t>
      </w:r>
      <w:r w:rsidR="00E92D15">
        <w:t xml:space="preserve">(High Availability) </w:t>
      </w:r>
      <w:r>
        <w:t>režimu active-standby</w:t>
      </w:r>
      <w:r w:rsidR="00E92D15">
        <w:t xml:space="preserve"> a p</w:t>
      </w:r>
      <w:r>
        <w:t xml:space="preserve">ro datovou konektivitu </w:t>
      </w:r>
      <w:r w:rsidR="00E92D15">
        <w:t>používá</w:t>
      </w:r>
      <w:r>
        <w:t xml:space="preserve"> logický kanál 40G</w:t>
      </w:r>
      <w:r w:rsidR="00E92D15">
        <w:t>bE</w:t>
      </w:r>
      <w:r>
        <w:t xml:space="preserve"> svého nadřazeného prvku</w:t>
      </w:r>
      <w:r w:rsidR="00E92D15">
        <w:t xml:space="preserve"> Cisco</w:t>
      </w:r>
      <w:r>
        <w:t xml:space="preserve"> FirePower.</w:t>
      </w:r>
    </w:p>
    <w:p w14:paraId="64DF0B9F" w14:textId="53CE73B6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Loadbalancer boxy BIG-IP F5 i5800 jsou zapojené jako samostatná zařízení v každém sálu. Na boxech jsou virtualizované vCMP </w:t>
      </w:r>
      <w:r w:rsidR="00E92D15">
        <w:t xml:space="preserve">(Virual Clustered Multiprocessing) </w:t>
      </w:r>
      <w:r>
        <w:t>hosti, kteří fungují jako jednotlivé balancery (dmz1-p, dmz1-t,</w:t>
      </w:r>
      <w:r w:rsidR="00773826">
        <w:t xml:space="preserve"> </w:t>
      </w:r>
      <w:r>
        <w:t>dmz2-p,</w:t>
      </w:r>
      <w:r w:rsidR="00773826">
        <w:t xml:space="preserve"> </w:t>
      </w:r>
      <w:r>
        <w:t>dmz2-t). Balancery jsou připojeny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 xml:space="preserve">ink </w:t>
      </w:r>
      <w:r w:rsidR="00E92D15">
        <w:t xml:space="preserve">porty </w:t>
      </w:r>
      <w:r>
        <w:t xml:space="preserve">do </w:t>
      </w:r>
      <w:r w:rsidR="00E92D15">
        <w:t>přepínačů Cisco</w:t>
      </w:r>
      <w:r>
        <w:t xml:space="preserve"> Nexus (2x10G</w:t>
      </w:r>
      <w:r w:rsidR="00E92D15">
        <w:t>bE</w:t>
      </w:r>
      <w:r>
        <w:t xml:space="preserve"> do každého </w:t>
      </w:r>
      <w:r w:rsidR="00E92D15">
        <w:t>přepínače</w:t>
      </w:r>
      <w:r>
        <w:t>), které jsou svázané do jednoho logického kanálu 40G</w:t>
      </w:r>
      <w:r w:rsidR="00E92D15">
        <w:t>bE</w:t>
      </w:r>
      <w:r>
        <w:t>. vCMP hosti poté sdílí tuto konektivitu od master boxu.</w:t>
      </w:r>
    </w:p>
    <w:p w14:paraId="5BCDB0B8" w14:textId="77777777" w:rsidR="008915CC" w:rsidRDefault="008915CC" w:rsidP="008915CC"/>
    <w:p w14:paraId="2E365765" w14:textId="78969D56" w:rsidR="00D4708D" w:rsidRDefault="00D4708D" w:rsidP="00130E4B">
      <w:pPr>
        <w:spacing w:before="240" w:after="120"/>
        <w:jc w:val="both"/>
      </w:pPr>
      <w:r>
        <w:lastRenderedPageBreak/>
        <w:t>V rámci životního cyklu LAN nastaly následující skutečnosti, které vyžadují upgrade celé této struktury. Jedná se zejména o:</w:t>
      </w:r>
    </w:p>
    <w:p w14:paraId="75C37A75" w14:textId="1F593862" w:rsidR="00D4708D" w:rsidRDefault="00D4708D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End of Sale a/nebo End of Life veškerých komponent v</w:t>
      </w:r>
      <w:r w:rsidR="00AF7B03">
        <w:t> </w:t>
      </w:r>
      <w:r>
        <w:t>DC</w:t>
      </w:r>
      <w:r w:rsidR="00AF7B03">
        <w:t>;</w:t>
      </w:r>
    </w:p>
    <w:p w14:paraId="673DC041" w14:textId="68948A28" w:rsidR="00D4708D" w:rsidRDefault="007F3497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Současný k</w:t>
      </w:r>
      <w:r w:rsidR="00D4708D">
        <w:t xml:space="preserve">oncept řešení, </w:t>
      </w:r>
      <w:r>
        <w:t>je poplatný době implementace (r. 2018)</w:t>
      </w:r>
      <w:r w:rsidR="00D4708D">
        <w:t xml:space="preserve">, </w:t>
      </w:r>
      <w:r w:rsidR="00AF7B03">
        <w:t xml:space="preserve">který ale již nebude schopen poskytovat </w:t>
      </w:r>
      <w:r w:rsidR="00D4708D">
        <w:t>optimální komunikační strukturu pro aplikačně orientované služby</w:t>
      </w:r>
      <w:r w:rsidR="00AF7B03">
        <w:t>;</w:t>
      </w:r>
    </w:p>
    <w:p w14:paraId="4705713A" w14:textId="27EAD656" w:rsidR="00D4708D" w:rsidRDefault="00AF7B03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Především se jed</w:t>
      </w:r>
      <w:r w:rsidR="00326A29">
        <w:t>n</w:t>
      </w:r>
      <w:r>
        <w:t xml:space="preserve">á o </w:t>
      </w:r>
      <w:r w:rsidR="00326A29">
        <w:t xml:space="preserve">nedostatečné výkonové požadavky </w:t>
      </w:r>
      <w:r w:rsidR="00D4708D">
        <w:t>celé LAN struktury</w:t>
      </w:r>
      <w:r w:rsidR="00AB6B2E">
        <w:t>, a to od</w:t>
      </w:r>
      <w:r w:rsidR="00D4708D">
        <w:t xml:space="preserve"> připojení výpočetních prostředků </w:t>
      </w:r>
      <w:r w:rsidR="003B7FF6">
        <w:t>k navazujícím výkonům</w:t>
      </w:r>
      <w:r w:rsidR="00D4708D">
        <w:t xml:space="preserve"> DC </w:t>
      </w:r>
      <w:r w:rsidR="003B7FF6">
        <w:t>F</w:t>
      </w:r>
      <w:r w:rsidR="00D4708D">
        <w:t xml:space="preserve">abric, FW a </w:t>
      </w:r>
      <w:r w:rsidR="003B7FF6">
        <w:t>LB</w:t>
      </w:r>
      <w:r w:rsidR="00130E4B">
        <w:t>;</w:t>
      </w:r>
    </w:p>
    <w:p w14:paraId="53E0B924" w14:textId="10DBAA50" w:rsidR="00607E69" w:rsidRDefault="00195BA4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Dále je to n</w:t>
      </w:r>
      <w:r w:rsidR="00D4708D">
        <w:t>edostatečn</w:t>
      </w:r>
      <w:r>
        <w:t>é ošetření</w:t>
      </w:r>
      <w:r w:rsidR="00D4708D">
        <w:t xml:space="preserve"> vysok</w:t>
      </w:r>
      <w:r>
        <w:t>é</w:t>
      </w:r>
      <w:r w:rsidR="00D4708D">
        <w:t xml:space="preserve"> dostupnost</w:t>
      </w:r>
      <w:r>
        <w:t>i</w:t>
      </w:r>
      <w:r w:rsidR="00D4708D">
        <w:t xml:space="preserve"> a spolehlivost</w:t>
      </w:r>
      <w:r>
        <w:t>i</w:t>
      </w:r>
      <w:r w:rsidR="000D0E1C">
        <w:t xml:space="preserve"> (</w:t>
      </w:r>
      <w:r w:rsidR="00D4708D">
        <w:t xml:space="preserve">plánované výpadky </w:t>
      </w:r>
      <w:r w:rsidR="000D0E1C">
        <w:t>a/nebo</w:t>
      </w:r>
      <w:r w:rsidR="00D4708D">
        <w:t xml:space="preserve"> upgrade</w:t>
      </w:r>
      <w:r w:rsidR="00683813">
        <w:t>,</w:t>
      </w:r>
      <w:r w:rsidR="00D4708D">
        <w:t xml:space="preserve"> </w:t>
      </w:r>
      <w:r w:rsidR="006277CB">
        <w:t>selhání síťových</w:t>
      </w:r>
      <w:r w:rsidR="00D4708D">
        <w:t xml:space="preserve"> elementů či topologie</w:t>
      </w:r>
      <w:r w:rsidR="00130E4B">
        <w:t>;</w:t>
      </w:r>
    </w:p>
    <w:p w14:paraId="7D017A80" w14:textId="08713ACF" w:rsidR="008915CC" w:rsidRPr="00FF41DD" w:rsidRDefault="00E92D15" w:rsidP="00E92D15">
      <w:pPr>
        <w:pStyle w:val="Nadpis2"/>
        <w:rPr>
          <w:sz w:val="40"/>
          <w:szCs w:val="40"/>
        </w:rPr>
      </w:pPr>
      <w:bookmarkStart w:id="4" w:name="_Toc177708932"/>
      <w:r w:rsidRPr="00FF41DD">
        <w:rPr>
          <w:sz w:val="40"/>
          <w:szCs w:val="40"/>
        </w:rPr>
        <w:t>Datová úložiště</w:t>
      </w:r>
      <w:bookmarkEnd w:id="4"/>
    </w:p>
    <w:p w14:paraId="13AF350B" w14:textId="77777777" w:rsidR="00E92D15" w:rsidRDefault="008915CC" w:rsidP="00E92D15">
      <w:pPr>
        <w:spacing w:before="240" w:after="120"/>
        <w:jc w:val="both"/>
      </w:pPr>
      <w:r>
        <w:t>Jako úložiště dat jsou v každé lokalitě instalovány dva nody diskového pole IBM SVC, které tvoří HA cluster využívající technologii Hyperswap pro zajištění vysoké dostupnosti dat. Dále jsou v každé lokalitě instalovány následující diskové pole:</w:t>
      </w:r>
    </w:p>
    <w:p w14:paraId="005D25C4" w14:textId="26B1F275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2x IBM Flashsystem 900 – 10x Medium MicroLatency flash module, 8.55 TB, efektivní kapacita 160 TiB.</w:t>
      </w:r>
    </w:p>
    <w:p w14:paraId="107E73B9" w14:textId="7E25438D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IBM V7000 – 1x High density expanze, 90x 1,8TB SAS 10k, 20x 7,68TB SAS SSD.</w:t>
      </w:r>
    </w:p>
    <w:p w14:paraId="5E2A376E" w14:textId="13EDAAA8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HPE 3par 8200 – 3x 2,5 HDD expanze, 5x 3,5 HDD expanze, 8x 3,84 TB SSD, 18x 1,2TB SAS 10k, 120x 6TB NL-SAS, 40x 1,8TB SAS 10k.</w:t>
      </w:r>
    </w:p>
    <w:p w14:paraId="73983207" w14:textId="3030B97E" w:rsidR="008915CC" w:rsidRDefault="008915CC" w:rsidP="00225E94">
      <w:pPr>
        <w:spacing w:before="240" w:after="240"/>
        <w:jc w:val="both"/>
      </w:pPr>
      <w:r>
        <w:t>Tyto diskové pole jsou virtualizovány pomocí IBM SVC, které zajištuje potřebnou vysokou dostupnost diskových polí. Část kapacity diskových polí HPE je poskytnuta přímo zálohovacímu serveru bez použití IBM SVC.</w:t>
      </w:r>
    </w:p>
    <w:p w14:paraId="30C428A9" w14:textId="1BEAA2D1" w:rsidR="008915CC" w:rsidRPr="00FF41DD" w:rsidRDefault="00F85119" w:rsidP="00F85119">
      <w:pPr>
        <w:pStyle w:val="Nadpis2"/>
        <w:rPr>
          <w:sz w:val="40"/>
          <w:szCs w:val="40"/>
        </w:rPr>
      </w:pPr>
      <w:bookmarkStart w:id="5" w:name="_Toc177708933"/>
      <w:r w:rsidRPr="00FF41DD">
        <w:rPr>
          <w:sz w:val="40"/>
          <w:szCs w:val="40"/>
        </w:rPr>
        <w:t>Výpočetní servery pro ERP SAP</w:t>
      </w:r>
      <w:bookmarkEnd w:id="5"/>
    </w:p>
    <w:p w14:paraId="785AD069" w14:textId="36ADA930" w:rsidR="00327669" w:rsidRDefault="00327669" w:rsidP="00F85119">
      <w:pPr>
        <w:spacing w:before="240" w:after="240"/>
        <w:jc w:val="both"/>
      </w:pPr>
      <w:r w:rsidRPr="00076B3C">
        <w:t xml:space="preserve">Aktuálně </w:t>
      </w:r>
      <w:r w:rsidR="00441B25">
        <w:t>Objednatelem</w:t>
      </w:r>
      <w:r>
        <w:t xml:space="preserve"> </w:t>
      </w:r>
      <w:r w:rsidRPr="00076B3C">
        <w:t>používané servery pro provoz SAP aplikací jsou umístěny ve dvou nezávislých datových</w:t>
      </w:r>
      <w:r>
        <w:t xml:space="preserve"> </w:t>
      </w:r>
      <w:r w:rsidRPr="00076B3C">
        <w:t xml:space="preserve">sálech. V každém z obou sálů jsou umístěny dva servery. Jeden pro provoz SAP aplikací, druhý pro provoz zálohování, instalační server a dohled.  </w:t>
      </w:r>
    </w:p>
    <w:p w14:paraId="7172998B" w14:textId="2177630A" w:rsidR="00327669" w:rsidRDefault="00210C0B" w:rsidP="00F85119">
      <w:pPr>
        <w:spacing w:before="240" w:after="240"/>
        <w:jc w:val="both"/>
      </w:pPr>
      <w:r w:rsidRPr="00076B3C">
        <w:t>Oba servery jsou plně virtualizované pomocí virtualizace PowerVM. Servery pro provoz SAP využívají operačního systému AIX pro databáze Oracle a aplikační servery SAP. Dále operační systém Linux RedHat for SAP pro provoz databází SAP HANA. Pro oba operační systémy jsou využívána HA řešení. Pro AIX jde o HA klastr PowerHA, pro Linux RedHat jde o pacemaker integrovaný v RHEL for SAP.</w:t>
      </w:r>
    </w:p>
    <w:p w14:paraId="48ACCB5D" w14:textId="4BFE7553" w:rsidR="008915CC" w:rsidRPr="00FF41DD" w:rsidRDefault="00F85119" w:rsidP="00F85119">
      <w:pPr>
        <w:pStyle w:val="Nadpis2"/>
        <w:rPr>
          <w:sz w:val="40"/>
          <w:szCs w:val="40"/>
        </w:rPr>
      </w:pPr>
      <w:bookmarkStart w:id="6" w:name="_Toc177708934"/>
      <w:r w:rsidRPr="00FF41DD">
        <w:rPr>
          <w:sz w:val="40"/>
          <w:szCs w:val="40"/>
        </w:rPr>
        <w:t xml:space="preserve">Výpočetní servery </w:t>
      </w:r>
      <w:r w:rsidR="00304EBE" w:rsidRPr="00FF41DD">
        <w:rPr>
          <w:sz w:val="40"/>
          <w:szCs w:val="40"/>
        </w:rPr>
        <w:t>pro v</w:t>
      </w:r>
      <w:r w:rsidR="008915CC" w:rsidRPr="00FF41DD">
        <w:rPr>
          <w:sz w:val="40"/>
          <w:szCs w:val="40"/>
        </w:rPr>
        <w:t>irtualizac</w:t>
      </w:r>
      <w:r w:rsidR="00D22A3C" w:rsidRPr="00FF41DD">
        <w:rPr>
          <w:sz w:val="40"/>
          <w:szCs w:val="40"/>
        </w:rPr>
        <w:t>i platformy</w:t>
      </w:r>
      <w:r w:rsidR="00304EBE" w:rsidRPr="00FF41DD">
        <w:rPr>
          <w:sz w:val="40"/>
          <w:szCs w:val="40"/>
        </w:rPr>
        <w:t xml:space="preserve"> x86</w:t>
      </w:r>
      <w:bookmarkEnd w:id="6"/>
    </w:p>
    <w:p w14:paraId="40CD7772" w14:textId="00CA630C" w:rsidR="00225E94" w:rsidRPr="00225E94" w:rsidRDefault="00441B25" w:rsidP="00C4653C">
      <w:pPr>
        <w:spacing w:before="240" w:after="240"/>
        <w:jc w:val="both"/>
      </w:pPr>
      <w:r>
        <w:t>Objednatel</w:t>
      </w:r>
      <w:r w:rsidR="00210C0B">
        <w:t xml:space="preserve"> v současné době provozuje cluster dvanácti 1U fyzických x86 serverů na platformě VMware </w:t>
      </w:r>
      <w:r w:rsidR="00210C0B" w:rsidRPr="00076B3C">
        <w:rPr>
          <w:lang w:eastAsia="cs-CZ"/>
        </w:rPr>
        <w:t>s 10GbE konektivitou a připojenými SAN blokovými úložišti přes FC16 SAN</w:t>
      </w:r>
      <w:r w:rsidR="00210C0B">
        <w:t xml:space="preserve">. Tyto servery jsou rozděleny do dvou datových sálů v rámci </w:t>
      </w:r>
      <w:r w:rsidR="00210C0B" w:rsidRPr="008A3D47">
        <w:t>v jedn</w:t>
      </w:r>
      <w:r w:rsidR="00210C0B">
        <w:t>oho</w:t>
      </w:r>
      <w:r w:rsidR="00210C0B" w:rsidRPr="008A3D47">
        <w:t xml:space="preserve"> datové</w:t>
      </w:r>
      <w:r w:rsidR="00210C0B">
        <w:t>ho</w:t>
      </w:r>
      <w:r w:rsidR="00210C0B" w:rsidRPr="008A3D47">
        <w:t xml:space="preserve"> centr</w:t>
      </w:r>
      <w:r w:rsidR="00210C0B">
        <w:t>a</w:t>
      </w:r>
      <w:r w:rsidR="00210C0B" w:rsidRPr="008A3D47">
        <w:t xml:space="preserve"> - O2 DC Chodov (V lomech 2339/1, 149 00 Praha 4 – Chodov)</w:t>
      </w:r>
      <w:r w:rsidR="00210C0B">
        <w:t xml:space="preserve"> v DR (Disaster Recovery) scénáři. </w:t>
      </w:r>
    </w:p>
    <w:p w14:paraId="6C97CC14" w14:textId="54F40D4E" w:rsidR="00225E94" w:rsidRPr="002F74C3" w:rsidRDefault="00225E94" w:rsidP="00225E94">
      <w:pPr>
        <w:pStyle w:val="Nadpis1"/>
        <w:rPr>
          <w:sz w:val="52"/>
          <w:szCs w:val="52"/>
        </w:rPr>
      </w:pPr>
      <w:bookmarkStart w:id="7" w:name="_Toc177708935"/>
      <w:r w:rsidRPr="00FF41DD">
        <w:rPr>
          <w:sz w:val="52"/>
          <w:szCs w:val="52"/>
        </w:rPr>
        <w:lastRenderedPageBreak/>
        <w:t>Požadavky na realizované řešení</w:t>
      </w:r>
      <w:bookmarkEnd w:id="7"/>
    </w:p>
    <w:p w14:paraId="65DFF629" w14:textId="2285DCEF" w:rsidR="00FB23CE" w:rsidRPr="00FB23CE" w:rsidRDefault="00FB23CE" w:rsidP="00FB23CE">
      <w:pPr>
        <w:pStyle w:val="Nadpis2"/>
        <w:rPr>
          <w:sz w:val="40"/>
          <w:szCs w:val="40"/>
        </w:rPr>
      </w:pPr>
      <w:bookmarkStart w:id="8" w:name="_Toc177708936"/>
      <w:r w:rsidRPr="00FB23CE">
        <w:rPr>
          <w:sz w:val="40"/>
          <w:szCs w:val="40"/>
        </w:rPr>
        <w:t>Záměr obnovy infrastruktury</w:t>
      </w:r>
      <w:bookmarkEnd w:id="8"/>
    </w:p>
    <w:p w14:paraId="7D96EBCC" w14:textId="18DC91A3" w:rsidR="00A056B8" w:rsidRPr="005E1ACB" w:rsidRDefault="00441B25" w:rsidP="00634259">
      <w:pPr>
        <w:spacing w:before="160"/>
        <w:jc w:val="both"/>
      </w:pPr>
      <w:r>
        <w:t>Objednatel</w:t>
      </w:r>
      <w:r w:rsidR="00A056B8" w:rsidRPr="005E1ACB">
        <w:t xml:space="preserve"> v této části dokumentu popisuje záměr k nahrazení stávající infrastruktury pro provoz a rozvoj informačního systému SZIF a zajištění služeb provozu této infrastruktury na </w:t>
      </w:r>
      <w:r w:rsidR="00D145EF" w:rsidRPr="005E1ACB">
        <w:t>72</w:t>
      </w:r>
      <w:r w:rsidR="00A056B8" w:rsidRPr="005E1ACB">
        <w:t xml:space="preserve"> měsíců, kdy nezbytným předpokladem pro poskytování služeb provozu po celou požadovanou dobu plnění je kompletní obměna stávající infrastruktury.</w:t>
      </w:r>
    </w:p>
    <w:p w14:paraId="3F84A113" w14:textId="65D9302D" w:rsidR="00D175CB" w:rsidRPr="005E1ACB" w:rsidRDefault="00D175CB" w:rsidP="00634259">
      <w:pPr>
        <w:jc w:val="both"/>
      </w:pPr>
      <w:r w:rsidRPr="005E1ACB">
        <w:t>Požadované služby jsou definované v dokumentu Katalog s</w:t>
      </w:r>
      <w:r w:rsidRPr="00E9382C">
        <w:t>lužeb (</w:t>
      </w:r>
      <w:r w:rsidR="004927E2" w:rsidRPr="00E9382C">
        <w:t>P</w:t>
      </w:r>
      <w:r w:rsidRPr="00E9382C">
        <w:t>říloha</w:t>
      </w:r>
      <w:r w:rsidR="004927E2" w:rsidRPr="00E9382C">
        <w:t xml:space="preserve"> č. </w:t>
      </w:r>
      <w:r w:rsidR="00E8515B" w:rsidRPr="00E9382C">
        <w:t>1</w:t>
      </w:r>
      <w:r w:rsidR="004927E2" w:rsidRPr="00E9382C">
        <w:t xml:space="preserve"> </w:t>
      </w:r>
      <w:r w:rsidR="00E8515B" w:rsidRPr="00E9382C">
        <w:t>Servisní s</w:t>
      </w:r>
      <w:r w:rsidR="004927E2" w:rsidRPr="00E9382C">
        <w:t>mlouvy: Katalog služeb</w:t>
      </w:r>
      <w:r w:rsidRPr="00E9382C">
        <w:t>)</w:t>
      </w:r>
      <w:r w:rsidR="007C0F69" w:rsidRPr="00E9382C">
        <w:t>.</w:t>
      </w:r>
    </w:p>
    <w:p w14:paraId="678198B5" w14:textId="6BD7876C" w:rsidR="00795E44" w:rsidRPr="005E1ACB" w:rsidRDefault="00795E44" w:rsidP="00634259">
      <w:pPr>
        <w:jc w:val="both"/>
      </w:pPr>
      <w:bookmarkStart w:id="9" w:name="_Toc508365360"/>
      <w:bookmarkStart w:id="10" w:name="_Toc507591195"/>
      <w:bookmarkStart w:id="11" w:name="_Toc507591284"/>
      <w:bookmarkStart w:id="12" w:name="_Toc507591323"/>
      <w:bookmarkStart w:id="13" w:name="_Toc507591361"/>
      <w:bookmarkStart w:id="14" w:name="_Toc507591424"/>
      <w:bookmarkStart w:id="15" w:name="_Toc507596766"/>
      <w:bookmarkStart w:id="16" w:name="_Toc507591196"/>
      <w:bookmarkStart w:id="17" w:name="_Toc507591285"/>
      <w:bookmarkStart w:id="18" w:name="_Toc507591324"/>
      <w:bookmarkStart w:id="19" w:name="_Toc507591362"/>
      <w:bookmarkStart w:id="20" w:name="_Toc507591425"/>
      <w:bookmarkStart w:id="21" w:name="_Toc507596767"/>
      <w:bookmarkStart w:id="22" w:name="_Toc507591197"/>
      <w:bookmarkStart w:id="23" w:name="_Toc507591286"/>
      <w:bookmarkStart w:id="24" w:name="_Toc507591325"/>
      <w:bookmarkStart w:id="25" w:name="_Toc507591363"/>
      <w:bookmarkStart w:id="26" w:name="_Toc507591426"/>
      <w:bookmarkStart w:id="27" w:name="_Toc507596768"/>
      <w:bookmarkStart w:id="28" w:name="_Toc507591198"/>
      <w:bookmarkStart w:id="29" w:name="_Toc507591287"/>
      <w:bookmarkStart w:id="30" w:name="_Toc507591326"/>
      <w:bookmarkStart w:id="31" w:name="_Toc507591364"/>
      <w:bookmarkStart w:id="32" w:name="_Toc507591427"/>
      <w:bookmarkStart w:id="33" w:name="_Toc507596769"/>
      <w:bookmarkStart w:id="34" w:name="_Toc508365378"/>
      <w:bookmarkStart w:id="35" w:name="_Toc507591336"/>
      <w:bookmarkStart w:id="36" w:name="_Toc507142652"/>
      <w:bookmarkStart w:id="37" w:name="_Toc507591438"/>
      <w:bookmarkStart w:id="38" w:name="_Toc507596781"/>
      <w:bookmarkStart w:id="39" w:name="_Toc507142653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9024FE">
        <w:t xml:space="preserve">Plnění </w:t>
      </w:r>
      <w:r w:rsidR="00554FF8">
        <w:t xml:space="preserve">požadované </w:t>
      </w:r>
      <w:r w:rsidRPr="009024FE">
        <w:t>dodávk</w:t>
      </w:r>
      <w:r w:rsidR="00554FF8">
        <w:t xml:space="preserve">y </w:t>
      </w:r>
      <w:r w:rsidR="000063BA">
        <w:t xml:space="preserve">v rámci </w:t>
      </w:r>
      <w:r w:rsidR="00B56BD8">
        <w:t>tohoto pro</w:t>
      </w:r>
      <w:r w:rsidR="000063BA">
        <w:t>jektu</w:t>
      </w:r>
      <w:r w:rsidRPr="009024FE">
        <w:t xml:space="preserve"> </w:t>
      </w:r>
      <w:r w:rsidR="000063BA">
        <w:t>se m</w:t>
      </w:r>
      <w:r w:rsidR="005265E6">
        <w:t>usí</w:t>
      </w:r>
      <w:r w:rsidR="000063BA">
        <w:t xml:space="preserve"> řídit</w:t>
      </w:r>
      <w:r w:rsidRPr="009024FE">
        <w:t xml:space="preserve"> </w:t>
      </w:r>
      <w:r w:rsidR="00C57382">
        <w:t>metodikou</w:t>
      </w:r>
      <w:r w:rsidR="005265E6" w:rsidRPr="009024FE">
        <w:t xml:space="preserve"> ITIL</w:t>
      </w:r>
      <w:r w:rsidR="00984977">
        <w:t>, kter</w:t>
      </w:r>
      <w:r w:rsidR="00C57382">
        <w:t>á</w:t>
      </w:r>
      <w:r w:rsidR="00984977">
        <w:t xml:space="preserve"> </w:t>
      </w:r>
      <w:r w:rsidRPr="009024FE">
        <w:t xml:space="preserve">poskytuje strukturovaný rámec pro efektivní řízení </w:t>
      </w:r>
      <w:r w:rsidR="00C57382" w:rsidRPr="005C6E73">
        <w:t xml:space="preserve">IT projektů, produktů a </w:t>
      </w:r>
      <w:r w:rsidR="005C6E73">
        <w:t xml:space="preserve">IT </w:t>
      </w:r>
      <w:r w:rsidR="00C57382" w:rsidRPr="005C6E73">
        <w:t>služeb</w:t>
      </w:r>
      <w:r w:rsidRPr="009024FE">
        <w:t>, se zaměř</w:t>
      </w:r>
      <w:r>
        <w:t>ením</w:t>
      </w:r>
      <w:r w:rsidRPr="009024FE">
        <w:t xml:space="preserve"> na optimalizaci </w:t>
      </w:r>
      <w:r w:rsidR="00C57382">
        <w:t>a</w:t>
      </w:r>
      <w:r w:rsidRPr="009024FE">
        <w:t xml:space="preserve"> zajištění kvality</w:t>
      </w:r>
      <w:r w:rsidR="00C57382">
        <w:t>.</w:t>
      </w:r>
    </w:p>
    <w:p w14:paraId="5D57904B" w14:textId="4CA4E84A" w:rsidR="00106887" w:rsidRPr="005E1ACB" w:rsidRDefault="00A056B8" w:rsidP="00634259">
      <w:pPr>
        <w:jc w:val="both"/>
      </w:pPr>
      <w:r w:rsidRPr="005E1ACB">
        <w:t xml:space="preserve">Návrh nového řešení infrastruktury musí vycházet ze standardů SAP, viz </w:t>
      </w:r>
      <w:r w:rsidR="00FB23CE" w:rsidRPr="005E1ACB">
        <w:t xml:space="preserve">kapitola </w:t>
      </w:r>
      <w:r w:rsidR="00FB23CE" w:rsidRPr="005E1ACB">
        <w:fldChar w:fldCharType="begin"/>
      </w:r>
      <w:r w:rsidR="00FB23CE" w:rsidRPr="005E1ACB">
        <w:instrText xml:space="preserve"> REF _Ref166923793 \r \h  \* MERGEFORMAT </w:instrText>
      </w:r>
      <w:r w:rsidR="00FB23CE" w:rsidRPr="005E1ACB">
        <w:fldChar w:fldCharType="separate"/>
      </w:r>
      <w:r w:rsidR="002B2D98">
        <w:t>2.2</w:t>
      </w:r>
      <w:r w:rsidR="00FB23CE" w:rsidRPr="005E1ACB">
        <w:fldChar w:fldCharType="end"/>
      </w:r>
      <w:r w:rsidR="00FB23CE" w:rsidRPr="005E1ACB">
        <w:t xml:space="preserve"> </w:t>
      </w:r>
      <w:r w:rsidRPr="005E1ACB">
        <w:t xml:space="preserve">tohoto dokumentu a respektovat veškeré požadavky na technické i provozní parametry uvedené v tomto dokumentu. </w:t>
      </w:r>
      <w:r w:rsidR="00441B25">
        <w:t>Objednatel</w:t>
      </w:r>
      <w:r w:rsidRPr="005E1ACB">
        <w:t xml:space="preserve"> </w:t>
      </w:r>
      <w:r w:rsidR="008311E0">
        <w:t>požaduje dodání</w:t>
      </w:r>
      <w:r w:rsidRPr="005E1ACB">
        <w:t xml:space="preserve"> řešení popsané v</w:t>
      </w:r>
      <w:r w:rsidR="00167344" w:rsidRPr="005E1ACB">
        <w:t> </w:t>
      </w:r>
      <w:r w:rsidRPr="005E1ACB">
        <w:t>samostatných</w:t>
      </w:r>
      <w:r w:rsidR="00167344" w:rsidRPr="005E1ACB">
        <w:t xml:space="preserve"> kapitolách jako </w:t>
      </w:r>
      <w:r w:rsidRPr="005E1ACB">
        <w:t>funkční blo</w:t>
      </w:r>
      <w:r w:rsidR="00167344" w:rsidRPr="005E1ACB">
        <w:t>ky</w:t>
      </w:r>
      <w:r w:rsidRPr="005E1ACB">
        <w:t xml:space="preserve">. Tyto funkční bloky (oblasti) jsou dále členěny do dílčích bloků, pro které jsou uvedeny jednotlivé parametry dle požadavků </w:t>
      </w:r>
      <w:r w:rsidR="008311E0">
        <w:t>Objednatele</w:t>
      </w:r>
      <w:r w:rsidR="00167344" w:rsidRPr="005E1ACB">
        <w:t xml:space="preserve">, vycházející ze znalosti provozu </w:t>
      </w:r>
      <w:r w:rsidRPr="005E1ACB">
        <w:t>stávající</w:t>
      </w:r>
      <w:r w:rsidR="00167344" w:rsidRPr="005E1ACB">
        <w:t>ch informačních systémů</w:t>
      </w:r>
      <w:r w:rsidRPr="005E1ACB">
        <w:t xml:space="preserve"> </w:t>
      </w:r>
      <w:r w:rsidR="00167344" w:rsidRPr="005E1ACB">
        <w:t xml:space="preserve">IS SZIF </w:t>
      </w:r>
      <w:r w:rsidRPr="005E1ACB">
        <w:t>provozo</w:t>
      </w:r>
      <w:r w:rsidR="00167344" w:rsidRPr="005E1ACB">
        <w:t>vaných</w:t>
      </w:r>
      <w:r w:rsidRPr="005E1ACB">
        <w:t xml:space="preserve"> na</w:t>
      </w:r>
      <w:r w:rsidR="00167344" w:rsidRPr="005E1ACB">
        <w:t xml:space="preserve"> heterogenních</w:t>
      </w:r>
      <w:r w:rsidRPr="005E1ACB">
        <w:t xml:space="preserve"> aplikačn</w:t>
      </w:r>
      <w:r w:rsidR="00167344" w:rsidRPr="005E1ACB">
        <w:t>ích</w:t>
      </w:r>
      <w:r w:rsidRPr="005E1ACB">
        <w:t xml:space="preserve"> platfo</w:t>
      </w:r>
      <w:r w:rsidR="00167344" w:rsidRPr="005E1ACB">
        <w:t>rmách.</w:t>
      </w:r>
    </w:p>
    <w:p w14:paraId="4B51B5EF" w14:textId="16E07FB3" w:rsidR="00A056B8" w:rsidRPr="005E1ACB" w:rsidRDefault="00A056B8" w:rsidP="002C2D2B">
      <w:pPr>
        <w:jc w:val="both"/>
      </w:pPr>
      <w:r w:rsidRPr="005E1ACB">
        <w:t>Na následujícím obrázku</w:t>
      </w:r>
      <w:r w:rsidR="00395619" w:rsidRPr="005E1ACB">
        <w:t xml:space="preserve"> č. 1</w:t>
      </w:r>
      <w:r w:rsidRPr="005E1ACB">
        <w:t xml:space="preserve"> je schéma budoucího prostředí IS SZIF, včetně CMS (provozovaného MVČR), prostřednictvím kterého je zajištěna </w:t>
      </w:r>
      <w:r w:rsidR="002C2D2B" w:rsidRPr="005E1ACB">
        <w:t xml:space="preserve">základní </w:t>
      </w:r>
      <w:r w:rsidRPr="005E1ACB">
        <w:t>konektivita</w:t>
      </w:r>
      <w:r w:rsidR="002C2D2B" w:rsidRPr="005E1ACB">
        <w:t xml:space="preserve"> a bezpečnostní služby (</w:t>
      </w:r>
      <w:r w:rsidR="00395619" w:rsidRPr="005E1ACB">
        <w:t>p</w:t>
      </w:r>
      <w:r w:rsidR="002C2D2B" w:rsidRPr="005E1ACB">
        <w:t>ozn.: není předmětem poptávaných služeb).</w:t>
      </w:r>
    </w:p>
    <w:p w14:paraId="71B9EECE" w14:textId="18AC0890" w:rsidR="00106887" w:rsidRPr="005E1ACB" w:rsidRDefault="00634259" w:rsidP="00462D09">
      <w:pPr>
        <w:pStyle w:val="Odstavecseseznamem"/>
        <w:ind w:left="0"/>
        <w:jc w:val="both"/>
      </w:pPr>
      <w:r>
        <w:t>Dodavatel</w:t>
      </w:r>
      <w:r w:rsidR="00462D09" w:rsidRPr="005E1ACB">
        <w:t xml:space="preserve"> musí počítat s realizací tohoto připojení za účelem využívání i poskytování služeb</w:t>
      </w:r>
      <w:r w:rsidR="00ED1000" w:rsidRPr="005E1ACB">
        <w:t> </w:t>
      </w:r>
      <w:r w:rsidR="00462D09" w:rsidRPr="005E1ACB">
        <w:t>CMS</w:t>
      </w:r>
      <w:r w:rsidR="00ED1000" w:rsidRPr="005E1ACB">
        <w:t>, kdy propojení nesmí obsahovat slabé místo, které v případě selhání způsobí nefunkčnost celého systému (SPOF)</w:t>
      </w:r>
      <w:r w:rsidR="00395619" w:rsidRPr="005E1ACB">
        <w:t>. Propoj musí být realizován plně redundantně na každé straně celkového řešení s</w:t>
      </w:r>
      <w:r w:rsidR="00C76075" w:rsidRPr="005E1ACB">
        <w:t xml:space="preserve"> minimální </w:t>
      </w:r>
      <w:r w:rsidR="00395619" w:rsidRPr="005E1ACB">
        <w:t>r</w:t>
      </w:r>
      <w:r w:rsidR="00C76075" w:rsidRPr="005E1ACB">
        <w:t>y</w:t>
      </w:r>
      <w:r w:rsidR="00395619" w:rsidRPr="005E1ACB">
        <w:t>chlostí</w:t>
      </w:r>
      <w:r w:rsidR="00E41038" w:rsidRPr="005E1ACB">
        <w:t xml:space="preserve"> 2x10GbE</w:t>
      </w:r>
      <w:r w:rsidR="00462D09" w:rsidRPr="005E1ACB">
        <w:t xml:space="preserve">. </w:t>
      </w:r>
    </w:p>
    <w:p w14:paraId="79A301BB" w14:textId="5A4A53D0" w:rsidR="00106887" w:rsidRPr="005E1ACB" w:rsidRDefault="00634259" w:rsidP="00C76075">
      <w:pPr>
        <w:jc w:val="both"/>
      </w:pPr>
      <w:r>
        <w:t>Dodavatel</w:t>
      </w:r>
      <w:r w:rsidR="009D60B2" w:rsidRPr="005E1ACB">
        <w:t xml:space="preserve"> </w:t>
      </w:r>
      <w:r w:rsidR="00C76075" w:rsidRPr="005E1ACB">
        <w:t xml:space="preserve">v inicializační fázi </w:t>
      </w:r>
      <w:r w:rsidR="009D60B2" w:rsidRPr="005E1ACB">
        <w:t>musí napojit</w:t>
      </w:r>
      <w:r w:rsidR="00C76075" w:rsidRPr="005E1ACB">
        <w:t xml:space="preserve"> celé</w:t>
      </w:r>
      <w:r w:rsidR="009D60B2" w:rsidRPr="005E1ACB">
        <w:t xml:space="preserve"> dodávané řešení na stávající propoj zajištěný aktuálním</w:t>
      </w:r>
      <w:r w:rsidR="00516F3E" w:rsidRPr="005E1ACB">
        <w:t xml:space="preserve"> poskytovatel</w:t>
      </w:r>
      <w:r w:rsidR="009D60B2" w:rsidRPr="005E1ACB">
        <w:t>em</w:t>
      </w:r>
      <w:r w:rsidR="00516F3E" w:rsidRPr="005E1ACB">
        <w:t xml:space="preserve"> DC (O2 Praha Chodov)</w:t>
      </w:r>
      <w:r w:rsidR="009D60B2" w:rsidRPr="005E1ACB">
        <w:t>.</w:t>
      </w:r>
      <w:r w:rsidR="00516F3E" w:rsidRPr="005E1ACB">
        <w:t xml:space="preserve"> </w:t>
      </w:r>
    </w:p>
    <w:p w14:paraId="6DF626E7" w14:textId="77777777" w:rsidR="00C76075" w:rsidRDefault="00C76075" w:rsidP="00C76075"/>
    <w:p w14:paraId="3108D1A3" w14:textId="4FCA4985" w:rsidR="00D43AB3" w:rsidRDefault="00505BA0" w:rsidP="00D43AB3">
      <w:pPr>
        <w:keepNext/>
      </w:pPr>
      <w:r>
        <w:rPr>
          <w:noProof/>
        </w:rPr>
        <w:lastRenderedPageBreak/>
        <w:drawing>
          <wp:inline distT="0" distB="0" distL="0" distR="0" wp14:anchorId="1E7361EA" wp14:editId="058A6D92">
            <wp:extent cx="5760720" cy="444119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1DA7" w14:textId="061C3EAC" w:rsidR="00D43AB3" w:rsidRDefault="00D43AB3" w:rsidP="00D43AB3">
      <w:pPr>
        <w:pStyle w:val="Titulek"/>
        <w:jc w:val="center"/>
      </w:pPr>
      <w:bookmarkStart w:id="40" w:name="_Ref16711641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1</w:t>
      </w:r>
      <w:r>
        <w:fldChar w:fldCharType="end"/>
      </w:r>
      <w:r>
        <w:t xml:space="preserve"> - Architektura</w:t>
      </w:r>
      <w:bookmarkEnd w:id="40"/>
    </w:p>
    <w:p w14:paraId="4DA7A9BC" w14:textId="32A63277" w:rsidR="002C2D2B" w:rsidRPr="004936D6" w:rsidRDefault="008311E0" w:rsidP="00605AAE">
      <w:pPr>
        <w:jc w:val="both"/>
      </w:pPr>
      <w:r>
        <w:t>Objednatel</w:t>
      </w:r>
      <w:r w:rsidR="002C2D2B" w:rsidRPr="004936D6">
        <w:t xml:space="preserve"> požaduje, aby veškerá nová infrastruktura byla plně redundantní a splňovala požadavky na možné zajištění provozu v režimu 7x24, </w:t>
      </w:r>
      <w:r w:rsidR="00261218" w:rsidRPr="004936D6">
        <w:t xml:space="preserve">viz definice </w:t>
      </w:r>
      <w:r w:rsidR="00261218" w:rsidRPr="00E9382C">
        <w:t>služby v </w:t>
      </w:r>
      <w:r w:rsidR="00E41038" w:rsidRPr="00E9382C">
        <w:t>K</w:t>
      </w:r>
      <w:r w:rsidR="00261218" w:rsidRPr="00E9382C">
        <w:t>atalogu služeb</w:t>
      </w:r>
      <w:r w:rsidR="00E41038" w:rsidRPr="00E9382C">
        <w:t xml:space="preserve"> (viz Příloha </w:t>
      </w:r>
      <w:r w:rsidR="007C0F69" w:rsidRPr="00E9382C">
        <w:t xml:space="preserve">č. </w:t>
      </w:r>
      <w:r w:rsidR="00D72BAD" w:rsidRPr="00E9382C">
        <w:t>1</w:t>
      </w:r>
      <w:r w:rsidR="00DD7774" w:rsidRPr="00E9382C">
        <w:t xml:space="preserve"> </w:t>
      </w:r>
      <w:r w:rsidR="00D72BAD" w:rsidRPr="00E9382C">
        <w:t>Servisní s</w:t>
      </w:r>
      <w:r w:rsidR="00DD7774" w:rsidRPr="00E9382C">
        <w:t>mlouvy</w:t>
      </w:r>
      <w:r w:rsidR="007C0F69" w:rsidRPr="00E9382C">
        <w:t>: Katalog služeb</w:t>
      </w:r>
      <w:r w:rsidR="00E41038" w:rsidRPr="00E9382C">
        <w:t>).</w:t>
      </w:r>
      <w:r w:rsidR="002C2D2B" w:rsidRPr="00E9382C">
        <w:t xml:space="preserve"> Redundance</w:t>
      </w:r>
      <w:r w:rsidR="002C2D2B" w:rsidRPr="004936D6">
        <w:t xml:space="preserve"> infrastruktury bude koncipovaná v módu active - active. Tedy služby jednoho systému bude možné zajistit z libovolné lokality.</w:t>
      </w:r>
    </w:p>
    <w:p w14:paraId="364399ED" w14:textId="1605BB0C" w:rsidR="00874221" w:rsidRPr="004936D6" w:rsidRDefault="00E141AF" w:rsidP="00605AAE">
      <w:pPr>
        <w:jc w:val="both"/>
      </w:pPr>
      <w:r w:rsidRPr="004936D6">
        <w:t xml:space="preserve">Veškeré technologie, které jsou předmětem plnění, budou umístěny v lokalitě - </w:t>
      </w:r>
      <w:r w:rsidRPr="004936D6">
        <w:rPr>
          <w:b/>
          <w:bCs/>
        </w:rPr>
        <w:t>O2 DC Chodov (V lomech 2339/1, 149 00 Praha 4 – Chodov)</w:t>
      </w:r>
      <w:r w:rsidRPr="004936D6">
        <w:t xml:space="preserve">. </w:t>
      </w:r>
      <w:r w:rsidR="00874221" w:rsidRPr="004936D6">
        <w:t>Celé nabídnuté řešení musí být připraveno pro provoz i ve v</w:t>
      </w:r>
      <w:r w:rsidR="00BF4A9F" w:rsidRPr="004936D6">
        <w:t>z</w:t>
      </w:r>
      <w:r w:rsidR="00874221" w:rsidRPr="004936D6">
        <w:t xml:space="preserve">dálených lokalitách, kdy sál A a B budou provozovány v tzv. metroclusteru. </w:t>
      </w:r>
    </w:p>
    <w:p w14:paraId="02EFBDD8" w14:textId="05E3B837" w:rsidR="00E141AF" w:rsidRPr="004936D6" w:rsidRDefault="00992FD5" w:rsidP="00605AAE">
      <w:pPr>
        <w:jc w:val="both"/>
      </w:pPr>
      <w:r w:rsidRPr="00B03DC7">
        <w:t>Z</w:t>
      </w:r>
      <w:r w:rsidR="00DF61E9" w:rsidRPr="00B03DC7">
        <w:t> </w:t>
      </w:r>
      <w:r w:rsidR="00DF61E9" w:rsidRPr="00DC00D6">
        <w:t>popisu řešení uvedeného v tomto dokumentu</w:t>
      </w:r>
      <w:r w:rsidR="004F73E7" w:rsidRPr="00DC00D6">
        <w:t xml:space="preserve"> nebo vytvořeného na základě tohoto dokumentu</w:t>
      </w:r>
      <w:r w:rsidRPr="00DC00D6">
        <w:t>, tj.</w:t>
      </w:r>
      <w:r w:rsidR="004F73E7" w:rsidRPr="00DC00D6">
        <w:t xml:space="preserve"> </w:t>
      </w:r>
      <w:r w:rsidRPr="00DC00D6">
        <w:t>Přílo</w:t>
      </w:r>
      <w:r w:rsidR="004F73E7" w:rsidRPr="00DC00D6">
        <w:t>hy</w:t>
      </w:r>
      <w:r w:rsidRPr="00DC00D6">
        <w:t xml:space="preserve"> </w:t>
      </w:r>
      <w:r w:rsidR="00DF61E9" w:rsidRPr="00DC00D6">
        <w:t xml:space="preserve">č. 1 Smlouvy: Technická specifikace </w:t>
      </w:r>
      <w:r w:rsidR="00E141AF" w:rsidRPr="00DC00D6">
        <w:t>musí být naprosto</w:t>
      </w:r>
      <w:r w:rsidR="00E141AF" w:rsidRPr="00B03DC7">
        <w:t xml:space="preserve"> jednoznačně zřejmé, jaká je celková architektura řešení, jaké jsou použity jednotlivé komponenty pro naplnění podmínek na realizaci řešení, </w:t>
      </w:r>
      <w:r w:rsidR="00424166" w:rsidRPr="00B03DC7">
        <w:t>jaká je</w:t>
      </w:r>
      <w:r w:rsidR="00E141AF" w:rsidRPr="00B03DC7">
        <w:t xml:space="preserve"> budoucí detailní architektura řešení s uvedenými komponentami, </w:t>
      </w:r>
      <w:r w:rsidR="00424166" w:rsidRPr="00B03DC7">
        <w:t xml:space="preserve">jaký je </w:t>
      </w:r>
      <w:r w:rsidR="00E141AF" w:rsidRPr="00B03DC7">
        <w:t>způsob realizace včetně harmonogramu pro instalaci, implementaci</w:t>
      </w:r>
      <w:r w:rsidR="00605AAE" w:rsidRPr="00B03DC7">
        <w:t xml:space="preserve"> </w:t>
      </w:r>
      <w:r w:rsidR="00E141AF" w:rsidRPr="00B03DC7">
        <w:t xml:space="preserve">a testování funkčnosti řešení a požadovaná součinnost v podobě, jak požadovaného technického nastavení, tak personálního zajištění ze strany </w:t>
      </w:r>
      <w:r w:rsidR="008311E0" w:rsidRPr="00B03DC7">
        <w:t>Objednatele</w:t>
      </w:r>
      <w:r w:rsidR="00E141AF" w:rsidRPr="00B03DC7">
        <w:t xml:space="preserve"> a současného provozovatele informačního systému na aplikační platformě. </w:t>
      </w:r>
      <w:r w:rsidR="008311E0" w:rsidRPr="00B03DC7">
        <w:t>Objednatel</w:t>
      </w:r>
      <w:r w:rsidR="00E141AF" w:rsidRPr="00B03DC7">
        <w:t xml:space="preserve"> udává, že pokud nebude specifikováno a dohodnuto jinak v rámci definice služeb (příprava a realizace migrace), bude součinnost v podobě personálního zajištění poskytována v základní provozní době (tedy v režimu 5x12).</w:t>
      </w:r>
    </w:p>
    <w:p w14:paraId="4252CC41" w14:textId="0F5031B4" w:rsidR="00E141AF" w:rsidRPr="004936D6" w:rsidRDefault="006C602E" w:rsidP="000B68D7">
      <w:pPr>
        <w:jc w:val="both"/>
      </w:pPr>
      <w:r>
        <w:t>Ř</w:t>
      </w:r>
      <w:r w:rsidR="00E141AF" w:rsidRPr="004936D6">
        <w:t>ešení musí být koncipován</w:t>
      </w:r>
      <w:r>
        <w:t>o</w:t>
      </w:r>
      <w:r w:rsidR="00E141AF" w:rsidRPr="004936D6">
        <w:t xml:space="preserve"> jako hardware, software a patřičné licence. Všechny tyto oblasti </w:t>
      </w:r>
      <w:r w:rsidR="005E28DE" w:rsidRPr="004936D6">
        <w:t xml:space="preserve">(dodané </w:t>
      </w:r>
      <w:r w:rsidR="00755ABC" w:rsidRPr="004936D6">
        <w:t>funkční</w:t>
      </w:r>
      <w:r w:rsidR="005E28DE" w:rsidRPr="004936D6">
        <w:t xml:space="preserve"> </w:t>
      </w:r>
      <w:r w:rsidR="00304A6C" w:rsidRPr="004936D6">
        <w:t>celky – HW</w:t>
      </w:r>
      <w:r w:rsidR="005E28DE" w:rsidRPr="004936D6">
        <w:t xml:space="preserve"> a SW) </w:t>
      </w:r>
      <w:r w:rsidR="00E141AF" w:rsidRPr="004936D6">
        <w:t xml:space="preserve">musí mít zajištěnou podporu </w:t>
      </w:r>
      <w:r w:rsidR="00E141AF" w:rsidRPr="00036801">
        <w:t xml:space="preserve">pro dané období </w:t>
      </w:r>
      <w:r w:rsidR="004E1AF2" w:rsidRPr="00036801">
        <w:t xml:space="preserve">pro zajištění SLA </w:t>
      </w:r>
      <w:r w:rsidR="00E141AF" w:rsidRPr="00036801">
        <w:t>dle</w:t>
      </w:r>
      <w:r w:rsidR="00304A6C" w:rsidRPr="00036801">
        <w:t xml:space="preserve"> </w:t>
      </w:r>
      <w:r w:rsidR="007C0F69" w:rsidRPr="00036801">
        <w:t>Příloh</w:t>
      </w:r>
      <w:r w:rsidR="00304A6C" w:rsidRPr="00036801">
        <w:t>y</w:t>
      </w:r>
      <w:r w:rsidR="007C0F69" w:rsidRPr="00036801">
        <w:t xml:space="preserve"> č. </w:t>
      </w:r>
      <w:r w:rsidR="00304A6C" w:rsidRPr="00036801">
        <w:t>1 Servisní s</w:t>
      </w:r>
      <w:r w:rsidR="007C0F69" w:rsidRPr="00036801">
        <w:t>mlouvy: Katalog služeb,</w:t>
      </w:r>
      <w:r w:rsidR="004E1AF2" w:rsidRPr="00036801">
        <w:t xml:space="preserve"> </w:t>
      </w:r>
      <w:r w:rsidR="00304A6C" w:rsidRPr="00036801">
        <w:t xml:space="preserve">viz </w:t>
      </w:r>
      <w:r w:rsidR="004E1AF2" w:rsidRPr="00036801">
        <w:t xml:space="preserve">kapitola </w:t>
      </w:r>
      <w:r w:rsidR="000E4DFE" w:rsidRPr="00036801">
        <w:t>1</w:t>
      </w:r>
      <w:r w:rsidR="004E1AF2" w:rsidRPr="00036801">
        <w:t>.5 Definice SLA</w:t>
      </w:r>
      <w:r w:rsidR="00E141AF" w:rsidRPr="00036801">
        <w:t>.</w:t>
      </w:r>
      <w:r w:rsidR="005E28DE" w:rsidRPr="00036801">
        <w:t xml:space="preserve"> Tato podpora musí být zajištěna výrobcem jednotlivých dodávaných technologii a toto musí být potvrzeno</w:t>
      </w:r>
      <w:r w:rsidR="005E28DE" w:rsidRPr="004936D6">
        <w:t xml:space="preserve"> čestným prohlášením </w:t>
      </w:r>
      <w:r w:rsidR="005E28DE" w:rsidRPr="004936D6">
        <w:lastRenderedPageBreak/>
        <w:t>výrobce včetně toho, že odpovídá úroveň požadované podpory s</w:t>
      </w:r>
      <w:r w:rsidR="00DF5CF7" w:rsidRPr="004936D6">
        <w:t> úrovní podpory dodávanou s technologickými celky. Včetně požadovaných úrovní času pro reakci a opravu.</w:t>
      </w:r>
    </w:p>
    <w:p w14:paraId="66FF303A" w14:textId="7E89BD27" w:rsidR="000B68D7" w:rsidRPr="004936D6" w:rsidRDefault="006C0A52" w:rsidP="000B68D7">
      <w:pPr>
        <w:jc w:val="both"/>
      </w:pPr>
      <w:r w:rsidRPr="004936D6">
        <w:t>T</w:t>
      </w:r>
      <w:r w:rsidR="00912BFB" w:rsidRPr="004936D6">
        <w:t xml:space="preserve">echnická specifikace řešení </w:t>
      </w:r>
      <w:r w:rsidR="000B68D7" w:rsidRPr="004936D6">
        <w:t xml:space="preserve">je </w:t>
      </w:r>
      <w:r w:rsidR="00912BFB" w:rsidRPr="004936D6">
        <w:t xml:space="preserve">rozdělena do </w:t>
      </w:r>
      <w:r w:rsidR="000B68D7" w:rsidRPr="004936D6">
        <w:t xml:space="preserve">následujících </w:t>
      </w:r>
      <w:r w:rsidR="00912BFB" w:rsidRPr="004936D6">
        <w:t xml:space="preserve">nezávislých funkčních bloků, které jsou detailněji </w:t>
      </w:r>
      <w:r w:rsidRPr="004936D6">
        <w:t>popsány</w:t>
      </w:r>
      <w:r w:rsidR="00912BFB" w:rsidRPr="004936D6">
        <w:t xml:space="preserve"> níže</w:t>
      </w:r>
      <w:r w:rsidR="000B68D7" w:rsidRPr="004936D6">
        <w:t xml:space="preserve"> v</w:t>
      </w:r>
      <w:r w:rsidRPr="004936D6">
        <w:t> jednotlivých kapitolách</w:t>
      </w:r>
      <w:r w:rsidR="00912BFB" w:rsidRPr="004936D6">
        <w:t>, včetně seznamu jejich dílčích bloků</w:t>
      </w:r>
      <w:r w:rsidRPr="004936D6">
        <w:t xml:space="preserve"> a jejich d</w:t>
      </w:r>
      <w:r w:rsidR="00912BFB" w:rsidRPr="004936D6">
        <w:t>etailní</w:t>
      </w:r>
      <w:r w:rsidRPr="004936D6">
        <w:t>ch</w:t>
      </w:r>
      <w:r w:rsidR="00912BFB" w:rsidRPr="004936D6">
        <w:t xml:space="preserve"> specifikac</w:t>
      </w:r>
      <w:r w:rsidRPr="004936D6">
        <w:t>í a</w:t>
      </w:r>
      <w:r w:rsidR="00912BFB" w:rsidRPr="004936D6">
        <w:t xml:space="preserve"> požadovaných parametrů </w:t>
      </w:r>
      <w:r w:rsidRPr="004936D6">
        <w:t>pro všechny</w:t>
      </w:r>
      <w:r w:rsidR="00912BFB" w:rsidRPr="004936D6">
        <w:t xml:space="preserve"> tyto bloky. </w:t>
      </w:r>
    </w:p>
    <w:p w14:paraId="2C56C541" w14:textId="77E3D40C" w:rsidR="00912BFB" w:rsidRPr="004936D6" w:rsidRDefault="00912BFB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Podpůrná infrastruktura</w:t>
      </w:r>
      <w:r w:rsidR="000B68D7" w:rsidRPr="004936D6">
        <w:t>:</w:t>
      </w:r>
    </w:p>
    <w:p w14:paraId="06ADB32B" w14:textId="43A0A002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Storage area network (SAN)</w:t>
      </w:r>
      <w:r w:rsidR="00DF5CF7" w:rsidRPr="004936D6">
        <w:t xml:space="preserve"> – viz </w:t>
      </w:r>
      <w:r w:rsidR="0031523D" w:rsidRPr="004936D6">
        <w:t>k</w:t>
      </w:r>
      <w:r w:rsidR="00DF5CF7" w:rsidRPr="004936D6">
        <w:t xml:space="preserve">apitola </w:t>
      </w:r>
      <w:r w:rsidR="0031523D" w:rsidRPr="004936D6">
        <w:fldChar w:fldCharType="begin"/>
      </w:r>
      <w:r w:rsidR="0031523D" w:rsidRPr="004936D6">
        <w:instrText xml:space="preserve"> REF _Ref166922529 \r \h  \* MERGEFORMAT </w:instrText>
      </w:r>
      <w:r w:rsidR="0031523D" w:rsidRPr="004936D6">
        <w:fldChar w:fldCharType="separate"/>
      </w:r>
      <w:r w:rsidR="007D4C1E">
        <w:t>2.3</w:t>
      </w:r>
      <w:r w:rsidR="0031523D" w:rsidRPr="004936D6">
        <w:fldChar w:fldCharType="end"/>
      </w:r>
    </w:p>
    <w:p w14:paraId="54A76138" w14:textId="72C7EEF7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 xml:space="preserve">Local area network (LAN) vč. </w:t>
      </w:r>
      <w:r w:rsidR="00912BFB" w:rsidRPr="004936D6">
        <w:t>Firewall</w:t>
      </w:r>
      <w:r w:rsidR="00F255E8" w:rsidRPr="004936D6">
        <w:t xml:space="preserve"> </w:t>
      </w:r>
      <w:r w:rsidR="00912BFB" w:rsidRPr="004936D6">
        <w:t>– síťový</w:t>
      </w:r>
      <w:r w:rsidRPr="004936D6">
        <w:t xml:space="preserve">, </w:t>
      </w:r>
      <w:r w:rsidR="00912BFB" w:rsidRPr="004936D6">
        <w:t>Load Balancer (LB, WAF)</w:t>
      </w:r>
      <w:r w:rsidRPr="004936D6">
        <w:t>, Antivir</w:t>
      </w:r>
      <w:r w:rsidR="00562B93" w:rsidRPr="004936D6">
        <w:t xml:space="preserve"> – viz kapitola </w:t>
      </w:r>
      <w:r w:rsidR="00EA65B4" w:rsidRPr="004936D6">
        <w:fldChar w:fldCharType="begin"/>
      </w:r>
      <w:r w:rsidR="00EA65B4" w:rsidRPr="004936D6">
        <w:instrText xml:space="preserve"> REF _Ref169779366 \r \h </w:instrText>
      </w:r>
      <w:r w:rsidR="00EA65B4" w:rsidRPr="004936D6">
        <w:fldChar w:fldCharType="separate"/>
      </w:r>
      <w:r w:rsidR="007D4C1E">
        <w:t>2.5</w:t>
      </w:r>
      <w:r w:rsidR="00EA65B4" w:rsidRPr="004936D6">
        <w:fldChar w:fldCharType="end"/>
      </w:r>
    </w:p>
    <w:p w14:paraId="21D425C9" w14:textId="31D1765A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Systémové skříně (Rack)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_Ref166922741 \r \h </w:instrText>
      </w:r>
      <w:r w:rsidR="00562B93" w:rsidRPr="004936D6">
        <w:fldChar w:fldCharType="separate"/>
      </w:r>
      <w:r w:rsidR="007D4C1E">
        <w:t>2.6</w:t>
      </w:r>
      <w:r w:rsidR="00562B93" w:rsidRPr="004936D6">
        <w:fldChar w:fldCharType="end"/>
      </w:r>
    </w:p>
    <w:p w14:paraId="7875198A" w14:textId="77777777" w:rsidR="000B68D7" w:rsidRPr="004936D6" w:rsidRDefault="000B68D7" w:rsidP="000B68D7">
      <w:pPr>
        <w:keepLines/>
        <w:spacing w:after="0" w:line="260" w:lineRule="exact"/>
      </w:pPr>
    </w:p>
    <w:p w14:paraId="27E43517" w14:textId="4F6889A3" w:rsidR="00912BFB" w:rsidRPr="004936D6" w:rsidRDefault="000B68D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Datová úložiště:</w:t>
      </w:r>
    </w:p>
    <w:p w14:paraId="353CC87B" w14:textId="2C03F03E" w:rsidR="000B68D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Produkční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_Ref166922860 \r \h </w:instrText>
      </w:r>
      <w:r w:rsidR="00562B93" w:rsidRPr="004936D6">
        <w:fldChar w:fldCharType="separate"/>
      </w:r>
      <w:r w:rsidR="007D4C1E">
        <w:t>2.7.1.3</w:t>
      </w:r>
      <w:r w:rsidR="00562B93" w:rsidRPr="004936D6">
        <w:fldChar w:fldCharType="end"/>
      </w:r>
    </w:p>
    <w:p w14:paraId="3982AAA0" w14:textId="3E6717C4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Zálohovací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_Ref166922919 \r \h </w:instrText>
      </w:r>
      <w:r w:rsidR="00562B93" w:rsidRPr="004936D6">
        <w:fldChar w:fldCharType="separate"/>
      </w:r>
      <w:r w:rsidR="007D4C1E">
        <w:t>2.7.1.4</w:t>
      </w:r>
      <w:r w:rsidR="00562B93" w:rsidRPr="004936D6">
        <w:fldChar w:fldCharType="end"/>
      </w:r>
    </w:p>
    <w:p w14:paraId="1D7F9C8D" w14:textId="473A28C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Páskové knihovny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_Ref166922948 \r \h </w:instrText>
      </w:r>
      <w:r w:rsidR="00562B93" w:rsidRPr="004936D6">
        <w:fldChar w:fldCharType="separate"/>
      </w:r>
      <w:r w:rsidR="007D4C1E">
        <w:t>2.7.1.5</w:t>
      </w:r>
      <w:r w:rsidR="00562B93" w:rsidRPr="004936D6">
        <w:fldChar w:fldCharType="end"/>
      </w:r>
    </w:p>
    <w:p w14:paraId="4A5F0C03" w14:textId="5F59D52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 pro zálohování a ochranu dat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_Ref166923005 \r \h </w:instrText>
      </w:r>
      <w:r w:rsidR="00562B93" w:rsidRPr="004936D6">
        <w:fldChar w:fldCharType="separate"/>
      </w:r>
      <w:r w:rsidR="007D4C1E">
        <w:t>2.7.2</w:t>
      </w:r>
      <w:r w:rsidR="00562B93" w:rsidRPr="004936D6">
        <w:fldChar w:fldCharType="end"/>
      </w:r>
    </w:p>
    <w:p w14:paraId="166EFC90" w14:textId="5E4FF82C" w:rsidR="005648F0" w:rsidRPr="004936D6" w:rsidRDefault="005648F0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A</w:t>
      </w:r>
      <w:r w:rsidR="00EB486F" w:rsidRPr="004936D6">
        <w:t>p</w:t>
      </w:r>
      <w:r w:rsidRPr="004936D6">
        <w:t>likační monitoring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_Ref166923215 \r \h </w:instrText>
      </w:r>
      <w:r w:rsidR="00562B93" w:rsidRPr="004936D6">
        <w:fldChar w:fldCharType="separate"/>
      </w:r>
      <w:r w:rsidR="007D4C1E">
        <w:t>2.11</w:t>
      </w:r>
      <w:r w:rsidR="00562B93" w:rsidRPr="004936D6">
        <w:fldChar w:fldCharType="end"/>
      </w:r>
    </w:p>
    <w:p w14:paraId="79F3EC60" w14:textId="77777777" w:rsidR="006E4F97" w:rsidRPr="004936D6" w:rsidRDefault="006E4F97" w:rsidP="000B68D7">
      <w:pPr>
        <w:keepLines/>
        <w:spacing w:after="0" w:line="260" w:lineRule="exact"/>
      </w:pPr>
    </w:p>
    <w:p w14:paraId="0F92C2DE" w14:textId="34C262D4" w:rsidR="00912BFB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ERP SAP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_Ref166923244 \r \h </w:instrText>
      </w:r>
      <w:r w:rsidR="00562B93" w:rsidRPr="004936D6">
        <w:fldChar w:fldCharType="separate"/>
      </w:r>
      <w:r w:rsidR="004936D6">
        <w:t>2.8</w:t>
      </w:r>
      <w:r w:rsidR="00562B93" w:rsidRPr="004936D6">
        <w:fldChar w:fldCharType="end"/>
      </w:r>
    </w:p>
    <w:p w14:paraId="2FC6752D" w14:textId="77777777" w:rsidR="006E4F97" w:rsidRPr="004936D6" w:rsidRDefault="006E4F97" w:rsidP="006E4F97">
      <w:pPr>
        <w:keepLines/>
        <w:spacing w:after="0" w:line="260" w:lineRule="exact"/>
      </w:pPr>
    </w:p>
    <w:p w14:paraId="614CB489" w14:textId="252C4E1D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Zálohovací a dohledové servery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_Ref166923329 \r \h </w:instrText>
      </w:r>
      <w:r w:rsidR="00FB23CE" w:rsidRPr="004936D6">
        <w:fldChar w:fldCharType="separate"/>
      </w:r>
      <w:r w:rsidR="004936D6">
        <w:t>2.9</w:t>
      </w:r>
      <w:r w:rsidR="00FB23CE" w:rsidRPr="004936D6">
        <w:fldChar w:fldCharType="end"/>
      </w:r>
    </w:p>
    <w:p w14:paraId="544F91A6" w14:textId="77777777" w:rsidR="006E4F97" w:rsidRPr="004936D6" w:rsidRDefault="006E4F97" w:rsidP="006E4F97">
      <w:pPr>
        <w:keepLines/>
        <w:spacing w:after="0" w:line="260" w:lineRule="exact"/>
      </w:pPr>
    </w:p>
    <w:p w14:paraId="045B57A4" w14:textId="1342B247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virtualizaci platformy x86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_Ref166923280 \r \h </w:instrText>
      </w:r>
      <w:r w:rsidR="00FB23CE" w:rsidRPr="004936D6">
        <w:fldChar w:fldCharType="separate"/>
      </w:r>
      <w:r w:rsidR="004936D6">
        <w:t>2.10</w:t>
      </w:r>
      <w:r w:rsidR="00FB23CE" w:rsidRPr="004936D6">
        <w:fldChar w:fldCharType="end"/>
      </w:r>
    </w:p>
    <w:p w14:paraId="4280C94C" w14:textId="77777777" w:rsidR="006E4F97" w:rsidRPr="004936D6" w:rsidRDefault="006E4F97" w:rsidP="006E4F97">
      <w:pPr>
        <w:pStyle w:val="Odstavecseseznamem"/>
        <w:keepLines/>
        <w:spacing w:after="0" w:line="260" w:lineRule="exact"/>
      </w:pPr>
    </w:p>
    <w:p w14:paraId="7DFDAD0D" w14:textId="05363F70" w:rsidR="004E1AF2" w:rsidRPr="004936D6" w:rsidRDefault="00912BFB" w:rsidP="00A54DD4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Služby</w:t>
      </w:r>
      <w:r w:rsidR="00A54DD4" w:rsidRPr="004936D6">
        <w:t xml:space="preserve"> – viz </w:t>
      </w:r>
      <w:r w:rsidR="004E1AF2" w:rsidRPr="00036801">
        <w:t>Katalog služeb (</w:t>
      </w:r>
      <w:r w:rsidR="007C0F69" w:rsidRPr="00036801">
        <w:t>P</w:t>
      </w:r>
      <w:r w:rsidR="004E1AF2" w:rsidRPr="00036801">
        <w:t xml:space="preserve">říloha </w:t>
      </w:r>
      <w:r w:rsidR="007C0F69" w:rsidRPr="00036801">
        <w:t xml:space="preserve">č. </w:t>
      </w:r>
      <w:r w:rsidR="002277DC" w:rsidRPr="00036801">
        <w:t>1 Servisní s</w:t>
      </w:r>
      <w:r w:rsidR="007C0F69" w:rsidRPr="00036801">
        <w:t>mlouvy: Katalog služeb</w:t>
      </w:r>
      <w:r w:rsidR="004E1AF2" w:rsidRPr="00036801">
        <w:t>)</w:t>
      </w:r>
    </w:p>
    <w:p w14:paraId="669497F7" w14:textId="77777777" w:rsidR="004D2988" w:rsidRPr="004D2988" w:rsidRDefault="004D2988" w:rsidP="004D2988">
      <w:pPr>
        <w:pStyle w:val="Odstavecseseznamem"/>
        <w:keepLines/>
        <w:spacing w:after="0" w:line="260" w:lineRule="exact"/>
        <w:ind w:left="1440"/>
        <w:rPr>
          <w:color w:val="92D050"/>
        </w:rPr>
      </w:pPr>
    </w:p>
    <w:p w14:paraId="28D060C3" w14:textId="3A8B4F67" w:rsidR="00FB23CE" w:rsidRPr="00FB23CE" w:rsidRDefault="00FB23CE" w:rsidP="00FB23CE">
      <w:pPr>
        <w:pStyle w:val="Nadpis2"/>
        <w:rPr>
          <w:sz w:val="40"/>
          <w:szCs w:val="40"/>
        </w:rPr>
      </w:pPr>
      <w:bookmarkStart w:id="41" w:name="_Toc509827083"/>
      <w:bookmarkStart w:id="42" w:name="_Ref166923793"/>
      <w:bookmarkStart w:id="43" w:name="_Toc177708937"/>
      <w:r w:rsidRPr="00FB23CE">
        <w:rPr>
          <w:sz w:val="40"/>
          <w:szCs w:val="40"/>
        </w:rPr>
        <w:t>Požadavky na certifikaci dodávaných komponent</w:t>
      </w:r>
      <w:bookmarkEnd w:id="41"/>
      <w:bookmarkEnd w:id="42"/>
      <w:bookmarkEnd w:id="43"/>
    </w:p>
    <w:p w14:paraId="2D24E492" w14:textId="1AE92B8F" w:rsidR="008170AA" w:rsidRPr="004936D6" w:rsidRDefault="008311E0" w:rsidP="00152C54">
      <w:pPr>
        <w:spacing w:before="240" w:after="240"/>
        <w:jc w:val="both"/>
      </w:pPr>
      <w:r>
        <w:t>Objednatel</w:t>
      </w:r>
      <w:r w:rsidR="00FB23CE" w:rsidRPr="004936D6">
        <w:t xml:space="preserve"> požaduje po </w:t>
      </w:r>
      <w:r w:rsidR="00634259">
        <w:t>Dodavatel</w:t>
      </w:r>
      <w:r w:rsidR="00FB23CE" w:rsidRPr="004936D6">
        <w:t>i potvrzení souladu nabízeného řešení s</w:t>
      </w:r>
      <w:r w:rsidR="008170AA" w:rsidRPr="004936D6">
        <w:t xml:space="preserve"> ERP</w:t>
      </w:r>
      <w:r w:rsidR="00FB23CE" w:rsidRPr="004936D6">
        <w:t xml:space="preserve"> SAP podporovanými platformami. </w:t>
      </w:r>
      <w:r w:rsidR="00A54DD4" w:rsidRPr="004936D6">
        <w:t xml:space="preserve">Tento soulad musí být </w:t>
      </w:r>
      <w:r w:rsidR="004B6A13">
        <w:t xml:space="preserve">dodavatelem </w:t>
      </w:r>
      <w:r w:rsidR="00A54DD4" w:rsidRPr="004936D6">
        <w:t>doložen formou čestného prohlášení.</w:t>
      </w:r>
    </w:p>
    <w:p w14:paraId="35DAB74B" w14:textId="02802F40" w:rsidR="00FB23CE" w:rsidRPr="004936D6" w:rsidRDefault="00A54DD4" w:rsidP="00CC23FC">
      <w:pPr>
        <w:jc w:val="both"/>
      </w:pPr>
      <w:r w:rsidRPr="004936D6">
        <w:t xml:space="preserve">Dodané řešení pro zálohování musí umožnovat využívání rozhraní </w:t>
      </w:r>
      <w:r w:rsidR="008170AA" w:rsidRPr="004936D6">
        <w:t xml:space="preserve">BACKINT a zálohovací software </w:t>
      </w:r>
      <w:r w:rsidR="00CC23FC" w:rsidRPr="004936D6">
        <w:t>musí</w:t>
      </w:r>
      <w:r w:rsidR="008170AA" w:rsidRPr="004936D6">
        <w:t xml:space="preserve"> být certifikován</w:t>
      </w:r>
      <w:r w:rsidR="00DF2491" w:rsidRPr="004936D6">
        <w:t xml:space="preserve"> pro zálohování platformy SAP</w:t>
      </w:r>
      <w:r w:rsidR="008170AA" w:rsidRPr="004936D6">
        <w:t>.</w:t>
      </w:r>
      <w:r w:rsidR="00CC23FC" w:rsidRPr="004936D6">
        <w:t xml:space="preserve"> Pokud by nebyl zálohovací SW certifikován, může podpora SAP odmítnout spolupracovat na odstranění problému.</w:t>
      </w:r>
    </w:p>
    <w:p w14:paraId="22B67803" w14:textId="4D1BBE5B" w:rsidR="00FB23CE" w:rsidRPr="004936D6" w:rsidRDefault="00FB23CE" w:rsidP="00CC23FC">
      <w:pPr>
        <w:jc w:val="both"/>
      </w:pPr>
      <w:r w:rsidRPr="004936D6">
        <w:t>Dodávané řešení musí splňovat požadavky dle následujících SAP Notes a doporučení:</w:t>
      </w:r>
    </w:p>
    <w:p w14:paraId="489DAFF7" w14:textId="436B91C4" w:rsidR="00152C54" w:rsidRDefault="00152C54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AIX/Power</w:t>
      </w:r>
    </w:p>
    <w:p w14:paraId="77B88C7E" w14:textId="1E2687EC" w:rsidR="00152C54" w:rsidRPr="00152C54" w:rsidRDefault="00A37B70" w:rsidP="007D227D">
      <w:pPr>
        <w:pStyle w:val="Odstavecseseznamem"/>
        <w:numPr>
          <w:ilvl w:val="0"/>
          <w:numId w:val="30"/>
        </w:numPr>
        <w:rPr>
          <w:lang w:val="en-US"/>
        </w:rPr>
      </w:pPr>
      <w:r>
        <w:t xml:space="preserve">SAP Note </w:t>
      </w:r>
      <w:hyperlink r:id="rId10" w:history="1">
        <w:r w:rsidR="00152C54" w:rsidRPr="00086F42">
          <w:t>1578479 - SAP Support of Power Hardware with AIX</w:t>
        </w:r>
      </w:hyperlink>
    </w:p>
    <w:p w14:paraId="7DF2B13C" w14:textId="4FBE1240" w:rsidR="00152C54" w:rsidRPr="00152C54" w:rsidRDefault="00152C54" w:rsidP="007D227D">
      <w:pPr>
        <w:pStyle w:val="Odstavecseseznamem"/>
        <w:numPr>
          <w:ilvl w:val="0"/>
          <w:numId w:val="28"/>
        </w:numPr>
        <w:spacing w:line="256" w:lineRule="auto"/>
        <w:rPr>
          <w:rStyle w:val="Hypertextovodkaz"/>
        </w:rPr>
      </w:pPr>
      <w:r>
        <w:t xml:space="preserve">Rozcestník </w:t>
      </w:r>
      <w:hyperlink r:id="rId11" w:history="1">
        <w:r w:rsidRPr="00152C54">
          <w:rPr>
            <w:rStyle w:val="Hypertextovodkaz"/>
          </w:rPr>
          <w:t>https://www.ibm.com/support/docview.wss?uid=ssm1maps&amp;wv=1</w:t>
        </w:r>
      </w:hyperlink>
    </w:p>
    <w:p w14:paraId="6286478D" w14:textId="77777777" w:rsidR="00152C54" w:rsidRDefault="00152C54" w:rsidP="007D227D">
      <w:pPr>
        <w:pStyle w:val="Odstavecseseznamem"/>
        <w:numPr>
          <w:ilvl w:val="1"/>
          <w:numId w:val="28"/>
        </w:numPr>
        <w:spacing w:line="256" w:lineRule="auto"/>
      </w:pPr>
      <w:hyperlink r:id="rId12" w:history="1">
        <w:r>
          <w:rPr>
            <w:rStyle w:val="Hypertextovodkaz"/>
          </w:rPr>
          <w:t>System to AIX maps (ibm.com)</w:t>
        </w:r>
      </w:hyperlink>
    </w:p>
    <w:p w14:paraId="5473D6B2" w14:textId="39C8A6A6" w:rsidR="00152C54" w:rsidRPr="00394CEE" w:rsidRDefault="0059035F" w:rsidP="007D227D">
      <w:pPr>
        <w:pStyle w:val="Odstavecseseznamem"/>
        <w:numPr>
          <w:ilvl w:val="0"/>
          <w:numId w:val="30"/>
        </w:numPr>
      </w:pPr>
      <w:r>
        <w:t xml:space="preserve">SAP Note </w:t>
      </w:r>
      <w:hyperlink r:id="rId13" w:history="1">
        <w:r w:rsidR="00152C54" w:rsidRPr="00394CEE">
          <w:t>1972803 - SAP on AIX: Recommendations</w:t>
        </w:r>
      </w:hyperlink>
    </w:p>
    <w:p w14:paraId="7B0048C5" w14:textId="1E5E8829" w:rsidR="00152C54" w:rsidRPr="00370B24" w:rsidRDefault="00152C54" w:rsidP="007D227D">
      <w:pPr>
        <w:pStyle w:val="Odstavecseseznamem"/>
        <w:numPr>
          <w:ilvl w:val="0"/>
          <w:numId w:val="30"/>
        </w:numPr>
      </w:pPr>
      <w:hyperlink r:id="rId14" w:history="1">
        <w:r w:rsidRPr="00370B24">
          <w:t>SAP Applications on IBM PowerVM</w:t>
        </w:r>
      </w:hyperlink>
      <w:r w:rsidR="0098661B" w:rsidRPr="00370B24">
        <w:t xml:space="preserve"> </w:t>
      </w:r>
      <w:r w:rsidR="00370B24" w:rsidRPr="00370B24">
        <w:t>(I</w:t>
      </w:r>
      <w:r w:rsidR="0098661B" w:rsidRPr="00370B24">
        <w:t>BM Form #: SG24-7564-01</w:t>
      </w:r>
      <w:r w:rsidR="00370B24" w:rsidRPr="00370B24">
        <w:t>)</w:t>
      </w:r>
    </w:p>
    <w:p w14:paraId="05F86A13" w14:textId="7FB9E80A" w:rsidR="00152C54" w:rsidRPr="00291F71" w:rsidRDefault="00152C54" w:rsidP="007D227D">
      <w:pPr>
        <w:pStyle w:val="Odstavecseseznamem"/>
        <w:numPr>
          <w:ilvl w:val="0"/>
          <w:numId w:val="30"/>
        </w:numPr>
      </w:pPr>
      <w:hyperlink r:id="rId15" w:history="1">
        <w:r w:rsidRPr="00291F71">
          <w:t>IBM Power Systems Virtualization Operation Management for SAP Applications</w:t>
        </w:r>
      </w:hyperlink>
      <w:r w:rsidR="00291F71" w:rsidRPr="00291F71">
        <w:t xml:space="preserve"> (IBM Form #: REDP-5579-00)</w:t>
      </w:r>
    </w:p>
    <w:p w14:paraId="656F40C9" w14:textId="77777777" w:rsidR="00F445FE" w:rsidRPr="00F445FE" w:rsidRDefault="00F445FE" w:rsidP="00F445FE">
      <w:pPr>
        <w:pStyle w:val="Odstavecseseznamem"/>
        <w:rPr>
          <w:color w:val="0000FF"/>
          <w:u w:val="single"/>
        </w:rPr>
      </w:pPr>
    </w:p>
    <w:p w14:paraId="23EEE962" w14:textId="234794FF" w:rsidR="00F445FE" w:rsidRDefault="00FB23C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901B32">
        <w:t xml:space="preserve">Linux </w:t>
      </w:r>
    </w:p>
    <w:p w14:paraId="65B98C32" w14:textId="78153C27" w:rsidR="00FB23CE" w:rsidRDefault="00FB23CE" w:rsidP="007D227D">
      <w:pPr>
        <w:pStyle w:val="Odstavecseseznamem"/>
        <w:numPr>
          <w:ilvl w:val="0"/>
          <w:numId w:val="27"/>
        </w:numPr>
        <w:spacing w:after="200" w:line="276" w:lineRule="auto"/>
      </w:pPr>
      <w:hyperlink r:id="rId16" w:anchor="/notes/2369910" w:history="1">
        <w:r w:rsidRPr="00291F71">
          <w:t>SAP Note 2369910</w:t>
        </w:r>
      </w:hyperlink>
      <w:r w:rsidRPr="00901B32">
        <w:t xml:space="preserve"> – nota obsahuje ve čtvrté sekci odkazy na SAP noty o podporovaném HW</w:t>
      </w:r>
    </w:p>
    <w:p w14:paraId="4600ABB3" w14:textId="5BBEC785" w:rsidR="00F445FE" w:rsidRPr="003B0C7A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17" w:history="1">
        <w:r w:rsidRPr="003B0C7A">
          <w:t>1122387 - Linux: SAP Support in virtualized environments</w:t>
        </w:r>
      </w:hyperlink>
    </w:p>
    <w:p w14:paraId="1008C839" w14:textId="1D3533F4" w:rsidR="00F445FE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lastRenderedPageBreak/>
        <w:t xml:space="preserve">SAP Note </w:t>
      </w:r>
      <w:hyperlink r:id="rId18" w:history="1">
        <w:r w:rsidRPr="003B0C7A">
          <w:t>1552925 - Linux: High Availability Cluster Solutions</w:t>
        </w:r>
      </w:hyperlink>
    </w:p>
    <w:p w14:paraId="1D16EABD" w14:textId="77777777" w:rsidR="00F445FE" w:rsidRDefault="00F445FE" w:rsidP="00F445FE">
      <w:pPr>
        <w:pStyle w:val="Odstavecseseznamem"/>
      </w:pPr>
    </w:p>
    <w:p w14:paraId="7C134E64" w14:textId="77777777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F445FE">
        <w:t>Linux/Power</w:t>
      </w:r>
    </w:p>
    <w:p w14:paraId="48324CB8" w14:textId="3488B84E" w:rsidR="00F445FE" w:rsidRPr="00F445FE" w:rsidRDefault="00F445FE" w:rsidP="007D227D">
      <w:pPr>
        <w:pStyle w:val="Odstavecseseznamem"/>
        <w:numPr>
          <w:ilvl w:val="0"/>
          <w:numId w:val="31"/>
        </w:numPr>
        <w:spacing w:after="200" w:line="276" w:lineRule="auto"/>
      </w:pPr>
      <w:r w:rsidRPr="00F445FE">
        <w:t>Rozcestník</w:t>
      </w:r>
      <w:r w:rsidRPr="00F445FE">
        <w:rPr>
          <w:rStyle w:val="Hypertextovodkaz"/>
        </w:rPr>
        <w:t xml:space="preserve"> </w:t>
      </w:r>
      <w:hyperlink r:id="rId19" w:history="1">
        <w:r w:rsidRPr="00F445FE">
          <w:rPr>
            <w:rStyle w:val="Hypertextovodkaz"/>
          </w:rPr>
          <w:t>https://www.ibm.com/support/docview.wss?uid=ssm1maps&amp;wv=1</w:t>
        </w:r>
      </w:hyperlink>
    </w:p>
    <w:p w14:paraId="4CB60576" w14:textId="77777777" w:rsidR="00F445FE" w:rsidRPr="00F445FE" w:rsidRDefault="00F445FE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0" w:history="1">
        <w:r>
          <w:rPr>
            <w:rStyle w:val="Hypertextovodkaz"/>
          </w:rPr>
          <w:t>SAP on IBM Power Systems Running Linux | SAP Community</w:t>
        </w:r>
      </w:hyperlink>
    </w:p>
    <w:p w14:paraId="55A1F416" w14:textId="133818FF" w:rsidR="00F445FE" w:rsidRDefault="00F445FE" w:rsidP="00F445FE">
      <w:pPr>
        <w:pStyle w:val="Odstavecseseznamem"/>
        <w:spacing w:after="200" w:line="276" w:lineRule="auto"/>
      </w:pPr>
    </w:p>
    <w:p w14:paraId="6A23BB49" w14:textId="4B3C679B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Oracle</w:t>
      </w:r>
    </w:p>
    <w:p w14:paraId="3755D4BB" w14:textId="649BAF71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1" w:history="1">
        <w:r w:rsidRPr="00D223F1">
          <w:t>2478541 - Operating System Requirements for Oracle Database</w:t>
        </w:r>
      </w:hyperlink>
    </w:p>
    <w:p w14:paraId="72CECEB7" w14:textId="649AF7E6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2" w:history="1">
        <w:r w:rsidRPr="00D223F1">
          <w:t>2606828 - Oracle Database Roadmap for SAP NetWeaver</w:t>
        </w:r>
      </w:hyperlink>
    </w:p>
    <w:p w14:paraId="4DC1BDE4" w14:textId="0359B174" w:rsidR="0035141D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3" w:history="1">
        <w:r w:rsidRPr="00D223F1">
          <w:t>2799900 - Central Technical Note for Oracle Database 19c</w:t>
        </w:r>
      </w:hyperlink>
    </w:p>
    <w:p w14:paraId="6F1DD54F" w14:textId="77777777" w:rsidR="0035141D" w:rsidRDefault="0035141D" w:rsidP="0035141D">
      <w:pPr>
        <w:pStyle w:val="Odstavecseseznamem"/>
      </w:pPr>
    </w:p>
    <w:p w14:paraId="3B8C39E8" w14:textId="668D2B76" w:rsidR="00F445FE" w:rsidRDefault="0035141D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HANA</w:t>
      </w:r>
    </w:p>
    <w:p w14:paraId="50C94022" w14:textId="696DE913" w:rsidR="0035141D" w:rsidRDefault="0035141D" w:rsidP="007D227D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 w:rsidRPr="00901B32">
        <w:t>HW musí být uveden v katalogu certifikovaného HW pro SAP HANA</w:t>
      </w:r>
    </w:p>
    <w:p w14:paraId="5AD452F7" w14:textId="59C51986" w:rsidR="0035141D" w:rsidRDefault="0035141D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4" w:anchor="/solutions" w:history="1">
        <w:r>
          <w:rPr>
            <w:rStyle w:val="Hypertextovodkaz"/>
          </w:rPr>
          <w:t>Certified and Supported SAP HANA® Hardware Directory</w:t>
        </w:r>
      </w:hyperlink>
    </w:p>
    <w:p w14:paraId="7C0B2046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5" w:history="1">
        <w:r w:rsidRPr="006E177F">
          <w:t>2188482 - SAP HANA on IBM Power Systems: Supported hardware and features</w:t>
        </w:r>
      </w:hyperlink>
    </w:p>
    <w:p w14:paraId="364DE9DA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6" w:history="1">
        <w:r w:rsidRPr="006E177F">
          <w:t>2055470 - HANA on IBM Power Planning and Installation Specifics</w:t>
        </w:r>
      </w:hyperlink>
    </w:p>
    <w:p w14:paraId="0B82A19B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7" w:history="1">
        <w:r w:rsidRPr="006E177F">
          <w:t>1788665 - SAP HANA Support for virtualized / partitioned (multi-tenant) environments</w:t>
        </w:r>
      </w:hyperlink>
    </w:p>
    <w:p w14:paraId="611DC988" w14:textId="77777777" w:rsidR="00E15D0A" w:rsidRPr="00E15D0A" w:rsidRDefault="0035141D" w:rsidP="004F7EEA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8" w:history="1">
        <w:r w:rsidRPr="004F7EEA">
          <w:t>2230704 - SAP HANA on IBM Power Systems with multiple - LPARs per physical host</w:t>
        </w:r>
      </w:hyperlink>
    </w:p>
    <w:p w14:paraId="0391F6A6" w14:textId="1191ACA7" w:rsidR="00FB23CE" w:rsidRPr="00E15D0A" w:rsidRDefault="00FB23CE" w:rsidP="007D227D">
      <w:pPr>
        <w:pStyle w:val="Odstavecseseznamem"/>
        <w:numPr>
          <w:ilvl w:val="0"/>
          <w:numId w:val="31"/>
        </w:numPr>
        <w:rPr>
          <w:rStyle w:val="Hypertextovodkaz"/>
          <w:color w:val="auto"/>
          <w:u w:val="none"/>
        </w:rPr>
      </w:pPr>
      <w:r w:rsidRPr="00901B32">
        <w:t xml:space="preserve">HW musí po instalaci projít SW testy dle </w:t>
      </w:r>
      <w:hyperlink r:id="rId29" w:anchor="/notes/1943937" w:history="1">
        <w:r w:rsidRPr="004F7EEA">
          <w:t>SAP Note 1943937</w:t>
        </w:r>
      </w:hyperlink>
    </w:p>
    <w:p w14:paraId="1C993386" w14:textId="77777777" w:rsidR="00E15D0A" w:rsidRPr="00901B32" w:rsidRDefault="00E15D0A" w:rsidP="00E15D0A">
      <w:pPr>
        <w:pStyle w:val="Odstavecseseznamem"/>
      </w:pPr>
    </w:p>
    <w:p w14:paraId="3B75140C" w14:textId="77777777" w:rsidR="008170AA" w:rsidRDefault="008170AA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MaxDB + content server</w:t>
      </w:r>
    </w:p>
    <w:p w14:paraId="48A67294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0" w:history="1">
        <w:r w:rsidR="008170AA" w:rsidRPr="009C75AA">
          <w:t>1178367 - SAP MaxDB: End of Support Dates</w:t>
        </w:r>
      </w:hyperlink>
    </w:p>
    <w:p w14:paraId="1E81C902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1" w:history="1">
        <w:r w:rsidR="008170AA" w:rsidRPr="009C75AA">
          <w:t>1722076 - The Future of SAP MaxDB</w:t>
        </w:r>
      </w:hyperlink>
    </w:p>
    <w:p w14:paraId="756CEED9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2" w:history="1">
        <w:r w:rsidR="008170AA" w:rsidRPr="009C75AA">
          <w:t>719971 - SAP Content Server release strategy</w:t>
        </w:r>
      </w:hyperlink>
    </w:p>
    <w:p w14:paraId="71E66D2B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3" w:history="1">
        <w:r w:rsidR="008170AA" w:rsidRPr="009C75AA">
          <w:t>2786364 - SAP Content Server and Cache Server 7.5 (and higher)</w:t>
        </w:r>
      </w:hyperlink>
      <w:r w:rsidR="008170AA">
        <w:t xml:space="preserve"> </w:t>
      </w:r>
    </w:p>
    <w:p w14:paraId="562A209C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4" w:history="1">
        <w:r w:rsidR="008170AA" w:rsidRPr="009C75AA">
          <w:t>628131 - SAP MaxDB/liveCache operating system parameters on UNIX</w:t>
        </w:r>
      </w:hyperlink>
    </w:p>
    <w:p w14:paraId="418F9194" w14:textId="310217BF" w:rsidR="00247FD6" w:rsidRDefault="008170AA" w:rsidP="007D227D">
      <w:pPr>
        <w:pStyle w:val="Odstavecseseznamem"/>
        <w:numPr>
          <w:ilvl w:val="0"/>
          <w:numId w:val="32"/>
        </w:numPr>
        <w:spacing w:after="240" w:line="276" w:lineRule="auto"/>
        <w:ind w:left="714" w:hanging="357"/>
      </w:pPr>
      <w:hyperlink r:id="rId35" w:history="1">
        <w:r>
          <w:rPr>
            <w:rStyle w:val="Hypertextovodkaz"/>
          </w:rPr>
          <w:t>Installation of SAP Content Server 7.5 and Higher on UNIX</w:t>
        </w:r>
      </w:hyperlink>
      <w:r>
        <w:t xml:space="preserve"> </w:t>
      </w:r>
    </w:p>
    <w:p w14:paraId="087C591D" w14:textId="282075F8" w:rsidR="00BB51AC" w:rsidRPr="000742E7" w:rsidRDefault="0010206C" w:rsidP="000742E7">
      <w:pPr>
        <w:pStyle w:val="Nadpis2"/>
        <w:rPr>
          <w:sz w:val="40"/>
          <w:szCs w:val="40"/>
        </w:rPr>
      </w:pPr>
      <w:bookmarkStart w:id="44" w:name="_Toc170678537"/>
      <w:bookmarkStart w:id="45" w:name="_Toc177708938"/>
      <w:bookmarkStart w:id="46" w:name="_Ref166922529"/>
      <w:r w:rsidRPr="00E14575">
        <w:rPr>
          <w:sz w:val="40"/>
          <w:szCs w:val="40"/>
        </w:rPr>
        <w:t>Technické parametry dodávaných komponent</w:t>
      </w:r>
      <w:bookmarkEnd w:id="44"/>
      <w:bookmarkEnd w:id="45"/>
    </w:p>
    <w:p w14:paraId="0C2178FC" w14:textId="24A9D675" w:rsidR="00BB51AC" w:rsidRDefault="00E42BA6" w:rsidP="007F46F7">
      <w:pPr>
        <w:spacing w:before="240" w:after="240"/>
        <w:jc w:val="both"/>
      </w:pPr>
      <w:r>
        <w:t xml:space="preserve">V následujících kapitolách tohoto dokumentu jsou uvedeny </w:t>
      </w:r>
      <w:r w:rsidR="00BB51AC" w:rsidRPr="000742E7">
        <w:t>popis</w:t>
      </w:r>
      <w:r>
        <w:t>y</w:t>
      </w:r>
      <w:r w:rsidR="00BB51AC" w:rsidRPr="000742E7">
        <w:t xml:space="preserve"> veškerých použitých komponent a způsob naplnění jednotlivých požadavků pro každý funkční blok </w:t>
      </w:r>
      <w:r>
        <w:t xml:space="preserve">uvedených </w:t>
      </w:r>
      <w:r w:rsidR="00CA20B3" w:rsidRPr="000742E7">
        <w:t>v příslušných kapitolách</w:t>
      </w:r>
      <w:r w:rsidR="00206E4F" w:rsidRPr="000742E7">
        <w:t>.</w:t>
      </w:r>
    </w:p>
    <w:p w14:paraId="10F60909" w14:textId="12F6A259" w:rsidR="00C97BC5" w:rsidRPr="00FF41DD" w:rsidRDefault="00C97BC5" w:rsidP="00C97BC5">
      <w:pPr>
        <w:pStyle w:val="Nadpis2"/>
        <w:rPr>
          <w:sz w:val="40"/>
          <w:szCs w:val="40"/>
        </w:rPr>
      </w:pPr>
      <w:bookmarkStart w:id="47" w:name="_Toc177708939"/>
      <w:r w:rsidRPr="00FF41DD">
        <w:rPr>
          <w:sz w:val="40"/>
          <w:szCs w:val="40"/>
        </w:rPr>
        <w:t>SAN síť</w:t>
      </w:r>
      <w:bookmarkEnd w:id="46"/>
      <w:bookmarkEnd w:id="47"/>
    </w:p>
    <w:p w14:paraId="31882664" w14:textId="77777777" w:rsidR="00C97BC5" w:rsidRPr="004D58CC" w:rsidRDefault="00C97BC5" w:rsidP="00C97BC5">
      <w:pPr>
        <w:pStyle w:val="Nadpis3"/>
        <w:rPr>
          <w:sz w:val="32"/>
          <w:szCs w:val="32"/>
        </w:rPr>
      </w:pPr>
      <w:bookmarkStart w:id="48" w:name="_Toc177708940"/>
      <w:r w:rsidRPr="004D58CC">
        <w:rPr>
          <w:sz w:val="32"/>
          <w:szCs w:val="32"/>
        </w:rPr>
        <w:t>Popis současného stavu</w:t>
      </w:r>
      <w:bookmarkEnd w:id="48"/>
    </w:p>
    <w:p w14:paraId="27ABC726" w14:textId="3838545C" w:rsidR="00C97BC5" w:rsidRPr="00076B3C" w:rsidRDefault="00C97BC5" w:rsidP="00C97BC5">
      <w:pPr>
        <w:spacing w:before="240" w:after="240"/>
        <w:jc w:val="both"/>
      </w:pPr>
      <w:r w:rsidRPr="00076B3C">
        <w:t>SAN infrastruktura je založená na 4x edge SAN přepínači typu Cisco MDS 9148 S a 4x core Cisco MDS 9396 S, které umožňují propojení dodávaných zařízení. Přepínače Cisco MDS 9148S jsou osazeny 48x 16Gb</w:t>
      </w:r>
      <w:r w:rsidR="006930D1">
        <w:t>/</w:t>
      </w:r>
      <w:r w:rsidRPr="00076B3C">
        <w:t>s SW SFP pro koncová zařízení a ISL propoje. Přepínače Cisco MDS 9396S jsou osazeny 96x 16Gb</w:t>
      </w:r>
      <w:r w:rsidR="006930D1">
        <w:t>/</w:t>
      </w:r>
      <w:r w:rsidRPr="00076B3C">
        <w:t xml:space="preserve">s SW SFP pro koncová zařízení a ISL propoje. Jsou vytvořeny a provozovány dvě fyzicky oddělené fabric sítě. </w:t>
      </w:r>
    </w:p>
    <w:p w14:paraId="62657128" w14:textId="73D53FEE" w:rsidR="00C97BC5" w:rsidRPr="00076B3C" w:rsidRDefault="00C97BC5" w:rsidP="00362746">
      <w:pPr>
        <w:spacing w:before="240" w:after="240"/>
        <w:jc w:val="both"/>
      </w:pPr>
      <w:r w:rsidRPr="00DB2A5C">
        <w:t>ISL propoje mezi DS jsou realizovány mezi core přepínači</w:t>
      </w:r>
      <w:r w:rsidR="00DB2A5C">
        <w:t>.</w:t>
      </w:r>
      <w:r w:rsidRPr="00DB2A5C">
        <w:t xml:space="preserve"> </w:t>
      </w:r>
      <w:r w:rsidRPr="00076B3C">
        <w:t xml:space="preserve">Vzhledem ke vzájemné vzdálenosti stávajících DS a jejich umístění v rámci jednoho DC bylo možné v době realizace projektu dedikovat počet FC </w:t>
      </w:r>
      <w:r w:rsidRPr="00076B3C">
        <w:lastRenderedPageBreak/>
        <w:t xml:space="preserve">propojů mezi oběma DS bez větších omezení. Tyto propoje jsou aktuálně realizovány s využitím pasivních patchpanelů a optických, multimodových rozvodů. </w:t>
      </w:r>
    </w:p>
    <w:p w14:paraId="68B303B7" w14:textId="4090D6D6" w:rsidR="00C97BC5" w:rsidRDefault="00C97BC5" w:rsidP="00362746">
      <w:pPr>
        <w:spacing w:before="240" w:after="240"/>
        <w:jc w:val="both"/>
      </w:pPr>
      <w:r w:rsidRPr="00076B3C">
        <w:t>FC konektivita mezi SAN přepínači v obou DS je realizována v každém fabricu pomocí 16x 16 Gb</w:t>
      </w:r>
      <w:r w:rsidR="006930D1">
        <w:t>/</w:t>
      </w:r>
      <w:r w:rsidRPr="00076B3C">
        <w:t xml:space="preserve">s propoje. Konektivita mezi </w:t>
      </w:r>
      <w:r w:rsidR="00362746">
        <w:t>C</w:t>
      </w:r>
      <w:r w:rsidRPr="00076B3C">
        <w:t xml:space="preserve">ore a </w:t>
      </w:r>
      <w:r w:rsidR="00362746">
        <w:t>E</w:t>
      </w:r>
      <w:r w:rsidRPr="00076B3C">
        <w:t>dge přepínači je realizována pomocí 16x 16 Gb</w:t>
      </w:r>
      <w:r w:rsidR="005B12CB">
        <w:t>/</w:t>
      </w:r>
      <w:r w:rsidRPr="00076B3C">
        <w:t>s FC propoj per Fabric. Celková aktuální propustnost mezi páteřními SAN přepínači je 512 Gb</w:t>
      </w:r>
      <w:r w:rsidR="006930D1">
        <w:t>/</w:t>
      </w:r>
      <w:r w:rsidRPr="00076B3C">
        <w:t>s. Latence mezi SAN přepínači je vzhledem k minimální délce optických propojů (do 25 metrů) zanedbatelná a nehraje roli při FC komunikaci v rámci i mezi DS.</w:t>
      </w:r>
    </w:p>
    <w:p w14:paraId="5DE5D093" w14:textId="190BFFBC" w:rsidR="00C97BC5" w:rsidRPr="00076B3C" w:rsidRDefault="00C97BC5" w:rsidP="00DB2A5C">
      <w:pPr>
        <w:spacing w:before="240" w:after="240"/>
        <w:jc w:val="both"/>
      </w:pPr>
      <w:r>
        <w:t>Veškeré prvky SAN sítě jsou prakticky na konci svého životního cyklu</w:t>
      </w:r>
      <w:r w:rsidR="00362746">
        <w:t>,</w:t>
      </w:r>
      <w:r>
        <w:t xml:space="preserve"> a to jak ze strany morálního zastarání HW, tak i ze strany možností podpory výrobce. </w:t>
      </w:r>
    </w:p>
    <w:p w14:paraId="672E421A" w14:textId="77777777" w:rsidR="00362746" w:rsidRPr="00FF41DD" w:rsidRDefault="00362746" w:rsidP="00362746">
      <w:pPr>
        <w:pStyle w:val="Nadpis3"/>
        <w:rPr>
          <w:sz w:val="32"/>
          <w:szCs w:val="32"/>
        </w:rPr>
      </w:pPr>
      <w:bookmarkStart w:id="49" w:name="_Toc177708941"/>
      <w:r w:rsidRPr="00FF41DD">
        <w:rPr>
          <w:sz w:val="32"/>
          <w:szCs w:val="32"/>
        </w:rPr>
        <w:t>Požadavky na nové řešení</w:t>
      </w:r>
      <w:bookmarkEnd w:id="49"/>
    </w:p>
    <w:p w14:paraId="2D5CF63A" w14:textId="4EA3B09A" w:rsidR="00DC683B" w:rsidRDefault="00C97BC5" w:rsidP="00C50E4F">
      <w:pPr>
        <w:spacing w:before="240" w:after="240"/>
        <w:jc w:val="both"/>
      </w:pPr>
      <w:r>
        <w:t xml:space="preserve">Požadavky na nové řešení vycházejí z kompletní analýzy současného stavu. Požadované řešení se kvůli zjednodušené topologii a nárokům na zprávu mění ze současné Core a Edge topologie na plně redundantní zapojení dvojice Core </w:t>
      </w:r>
      <w:r w:rsidR="00362746">
        <w:t>přepínačů</w:t>
      </w:r>
      <w:r>
        <w:t xml:space="preserve"> do každé z lokalit. S ohledem na plánovanou životnost projektu je požadována generace SAN </w:t>
      </w:r>
      <w:r w:rsidR="00362746">
        <w:t>přepínačů</w:t>
      </w:r>
      <w:r>
        <w:t xml:space="preserve"> postavená na technologii 64Gb</w:t>
      </w:r>
      <w:r w:rsidR="006930D1">
        <w:t>/</w:t>
      </w:r>
      <w:r>
        <w:t xml:space="preserve">s Fiber Channel. Tato dvojice </w:t>
      </w:r>
      <w:r w:rsidR="00C50E4F">
        <w:t>přepínačů</w:t>
      </w:r>
      <w:r>
        <w:t xml:space="preserve"> zajistí plnohodnotnou redundanci, dostatečnou propustnost per port i pro nejnáročnější požadavky </w:t>
      </w:r>
      <w:r w:rsidR="00C50E4F">
        <w:t xml:space="preserve">výpočetních </w:t>
      </w:r>
      <w:r>
        <w:t>serverů</w:t>
      </w:r>
      <w:r w:rsidR="00C50E4F">
        <w:t xml:space="preserve"> pro ERP SAP</w:t>
      </w:r>
      <w:r>
        <w:t xml:space="preserve"> a vysokou odolnost vůči výpadku. 64Gbps technologie také umožňuje připojení stávající infrastruktury pro migraci, díky zpětné kompatibilitě s 32 resp. 16 Gb</w:t>
      </w:r>
      <w:r w:rsidR="006930D1">
        <w:t>/</w:t>
      </w:r>
      <w:r>
        <w:t>s Fiber Channel. Toto řešení je také dostatečně flexibilní pro všechny možnosti propojení lokalit, ať se jedná o prop</w:t>
      </w:r>
      <w:r w:rsidR="00C50E4F">
        <w:t>o</w:t>
      </w:r>
      <w:r>
        <w:t xml:space="preserve">jení dvou sálů v rámci jednoho datového centra, tak i v případě dvou oddělených datových </w:t>
      </w:r>
      <w:r w:rsidRPr="002F2DDA">
        <w:t>center. Změn</w:t>
      </w:r>
      <w:r w:rsidR="00891C78" w:rsidRPr="002F2DDA">
        <w:t>u</w:t>
      </w:r>
      <w:r w:rsidRPr="002F2DDA">
        <w:t xml:space="preserve"> lze</w:t>
      </w:r>
      <w:r>
        <w:t xml:space="preserve"> realizovat pouhou výměnou SFP modulů.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B0CE5" w:rsidRPr="00155416" w14:paraId="42295F56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5ECE9F" w14:textId="59BA1FAF" w:rsidR="002B0CE5" w:rsidRPr="00155416" w:rsidRDefault="002B0CE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SAN</w:t>
            </w:r>
          </w:p>
        </w:tc>
      </w:tr>
      <w:tr w:rsidR="002B0CE5" w:rsidRPr="00155416" w14:paraId="45C563DC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3B3B36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5B5FB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3737B79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5486D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B0CE5" w:rsidRPr="00155416" w14:paraId="7D2D52F5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094B787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519EA5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3FE94B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E5DBC8" w14:textId="77777777" w:rsidR="002B0CE5" w:rsidRPr="00155416" w:rsidRDefault="002B0CE5" w:rsidP="00492394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317FD58" w14:textId="12A39557" w:rsidR="002B0CE5" w:rsidRDefault="00492394" w:rsidP="0049239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AC7098">
        <w:rPr>
          <w:noProof/>
        </w:rPr>
        <w:t>1</w:t>
      </w:r>
      <w:r w:rsidR="00E9490C">
        <w:rPr>
          <w:noProof/>
        </w:rPr>
        <w:fldChar w:fldCharType="end"/>
      </w:r>
      <w:r>
        <w:t xml:space="preserve"> - Identifikace komponenty SAN</w:t>
      </w:r>
    </w:p>
    <w:p w14:paraId="2F2D2D48" w14:textId="77777777" w:rsidR="00CA0FDE" w:rsidRPr="0027537E" w:rsidRDefault="00CA0FDE" w:rsidP="00CA0FDE">
      <w:pPr>
        <w:spacing w:before="240"/>
        <w:jc w:val="both"/>
      </w:pPr>
      <w:r w:rsidRPr="007455BA">
        <w:t>Zejména musí poskytovat tyto klíčové vlastnosti: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466"/>
        <w:gridCol w:w="1214"/>
        <w:gridCol w:w="2130"/>
      </w:tblGrid>
      <w:tr w:rsidR="00C25E85" w:rsidRPr="00AD76B0" w14:paraId="49B8389A" w14:textId="77777777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213B94C" w14:textId="75FBB134" w:rsidR="00C25E85" w:rsidRPr="00AD76B0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SAN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D12425" w:rsidRPr="00AD76B0" w14:paraId="2E79A7D2" w14:textId="77777777" w:rsidTr="00C25E85">
        <w:trPr>
          <w:cantSplit/>
          <w:trHeight w:val="405"/>
          <w:jc w:val="center"/>
        </w:trPr>
        <w:tc>
          <w:tcPr>
            <w:tcW w:w="386" w:type="pct"/>
            <w:shd w:val="clear" w:color="auto" w:fill="006600"/>
          </w:tcPr>
          <w:p w14:paraId="3B605B4B" w14:textId="77777777" w:rsidR="00D12425" w:rsidRPr="00AD76B0" w:rsidRDefault="00D12425" w:rsidP="00EA5C98">
            <w:pPr>
              <w:pStyle w:val="Bezmezer"/>
              <w:rPr>
                <w:b/>
              </w:rPr>
            </w:pPr>
            <w:bookmarkStart w:id="50" w:name="_Hlk170221619"/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7A9B1393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Vlastnost/komponenta</w:t>
            </w:r>
          </w:p>
        </w:tc>
        <w:tc>
          <w:tcPr>
            <w:tcW w:w="1361" w:type="pct"/>
            <w:shd w:val="clear" w:color="auto" w:fill="006600"/>
          </w:tcPr>
          <w:p w14:paraId="2A4AEB9C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006600"/>
          </w:tcPr>
          <w:p w14:paraId="2EE4F5EC" w14:textId="15D3A301" w:rsidR="00D12425" w:rsidRDefault="005829FD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5" w:type="pct"/>
            <w:shd w:val="clear" w:color="auto" w:fill="006600"/>
          </w:tcPr>
          <w:p w14:paraId="173D873B" w14:textId="76BC3FB5" w:rsidR="00D12425" w:rsidRPr="00AD76B0" w:rsidRDefault="00D12425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12425" w:rsidRPr="00AD76B0" w14:paraId="52DC3039" w14:textId="77777777" w:rsidTr="00C25E85">
        <w:trPr>
          <w:cantSplit/>
          <w:jc w:val="center"/>
        </w:trPr>
        <w:tc>
          <w:tcPr>
            <w:tcW w:w="386" w:type="pct"/>
          </w:tcPr>
          <w:p w14:paraId="0C27DE69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708C21AE" w14:textId="77777777" w:rsidR="00D12425" w:rsidRPr="00E87B35" w:rsidRDefault="00D12425" w:rsidP="00EA5C98">
            <w:r>
              <w:t>K</w:t>
            </w:r>
            <w:r w:rsidRPr="00E87B35">
              <w:t>ompatibilita</w:t>
            </w:r>
          </w:p>
        </w:tc>
        <w:tc>
          <w:tcPr>
            <w:tcW w:w="1361" w:type="pct"/>
            <w:shd w:val="clear" w:color="auto" w:fill="auto"/>
          </w:tcPr>
          <w:p w14:paraId="4AF5119D" w14:textId="359B81FC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být kompatibilní s nabízenými servery a zařízeními pro ukládání dat</w:t>
            </w:r>
          </w:p>
        </w:tc>
        <w:tc>
          <w:tcPr>
            <w:tcW w:w="670" w:type="pct"/>
            <w:shd w:val="clear" w:color="auto" w:fill="FFFF00"/>
          </w:tcPr>
          <w:p w14:paraId="609639B7" w14:textId="09D9CA9D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36B18230" w14:textId="2BCD9BAB" w:rsidR="00D12425" w:rsidRPr="00E87B35" w:rsidRDefault="00D12425" w:rsidP="00EA5C98"/>
        </w:tc>
      </w:tr>
      <w:tr w:rsidR="00D12425" w:rsidRPr="00AD76B0" w14:paraId="7B2ACB06" w14:textId="77777777" w:rsidTr="00C25E85">
        <w:trPr>
          <w:cantSplit/>
          <w:jc w:val="center"/>
        </w:trPr>
        <w:tc>
          <w:tcPr>
            <w:tcW w:w="386" w:type="pct"/>
          </w:tcPr>
          <w:p w14:paraId="6432CACE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0B9B2159" w14:textId="012630D5" w:rsidR="00D12425" w:rsidRPr="00E87B35" w:rsidRDefault="00D12425" w:rsidP="00EA5C98">
            <w:r>
              <w:t>Technické vlastnosti a rozměry</w:t>
            </w:r>
          </w:p>
        </w:tc>
        <w:tc>
          <w:tcPr>
            <w:tcW w:w="1361" w:type="pct"/>
            <w:shd w:val="clear" w:color="auto" w:fill="auto"/>
          </w:tcPr>
          <w:p w14:paraId="595B0502" w14:textId="2D3BF90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Kompatibilní s RACK 19”</w:t>
            </w:r>
          </w:p>
        </w:tc>
        <w:tc>
          <w:tcPr>
            <w:tcW w:w="670" w:type="pct"/>
            <w:shd w:val="clear" w:color="auto" w:fill="FFFF00"/>
          </w:tcPr>
          <w:p w14:paraId="14A8D49C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13DC07FA" w14:textId="0C903E0B" w:rsidR="00D12425" w:rsidRPr="00E87B35" w:rsidRDefault="00D12425" w:rsidP="00EA5C98"/>
        </w:tc>
      </w:tr>
      <w:tr w:rsidR="00D12425" w:rsidRPr="00AD76B0" w14:paraId="6C5CE287" w14:textId="77777777" w:rsidTr="006C3DBA">
        <w:trPr>
          <w:cantSplit/>
          <w:jc w:val="center"/>
        </w:trPr>
        <w:tc>
          <w:tcPr>
            <w:tcW w:w="386" w:type="pct"/>
          </w:tcPr>
          <w:p w14:paraId="472C8BB3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2F83BFB" w14:textId="7E99982C" w:rsidR="00D12425" w:rsidRDefault="00D12425" w:rsidP="00EA5C98"/>
        </w:tc>
        <w:tc>
          <w:tcPr>
            <w:tcW w:w="1361" w:type="pct"/>
            <w:shd w:val="clear" w:color="auto" w:fill="auto"/>
          </w:tcPr>
          <w:p w14:paraId="5821B984" w14:textId="60E84AD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Velikost v EIA (jednotek U) pro systémovou skříň 19” nesmí přesáhnout 2U.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FFFF00"/>
          </w:tcPr>
          <w:p w14:paraId="32A272F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0D6D2AC" w14:textId="2A91B390" w:rsidR="00D12425" w:rsidRPr="00E87B35" w:rsidRDefault="00D12425" w:rsidP="00EA5C98"/>
        </w:tc>
      </w:tr>
      <w:tr w:rsidR="00D12425" w:rsidRPr="00AD76B0" w14:paraId="0F34A814" w14:textId="77777777" w:rsidTr="006C3DBA">
        <w:trPr>
          <w:cantSplit/>
          <w:jc w:val="center"/>
        </w:trPr>
        <w:tc>
          <w:tcPr>
            <w:tcW w:w="386" w:type="pct"/>
          </w:tcPr>
          <w:p w14:paraId="4F61AF31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18AC0BE" w14:textId="20238988" w:rsidR="00D12425" w:rsidRDefault="00D12425" w:rsidP="00EA5C98"/>
        </w:tc>
        <w:tc>
          <w:tcPr>
            <w:tcW w:w="1361" w:type="pct"/>
            <w:shd w:val="clear" w:color="auto" w:fill="auto"/>
          </w:tcPr>
          <w:p w14:paraId="73111FF9" w14:textId="35A2E276" w:rsidR="00D12425" w:rsidRPr="001D4DBA" w:rsidRDefault="00BB532F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počet a typ napájení (C13/14 nebo C19/C20 a počet).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EC6CB0A" w14:textId="77777777" w:rsidR="00D12425" w:rsidRDefault="00D12425" w:rsidP="00EA5C98"/>
          <w:p w14:paraId="74403ED5" w14:textId="147CF7BD" w:rsidR="006C3DBA" w:rsidRPr="006C3DBA" w:rsidRDefault="006C3DBA" w:rsidP="006C3DBA"/>
        </w:tc>
        <w:tc>
          <w:tcPr>
            <w:tcW w:w="1175" w:type="pct"/>
            <w:shd w:val="clear" w:color="auto" w:fill="FFFF00"/>
          </w:tcPr>
          <w:p w14:paraId="73048379" w14:textId="425FE77B" w:rsidR="00D12425" w:rsidRPr="00E87B35" w:rsidRDefault="00D12425" w:rsidP="00EA5C98"/>
        </w:tc>
      </w:tr>
      <w:tr w:rsidR="00D12425" w:rsidRPr="00AD76B0" w14:paraId="78F6A83F" w14:textId="77777777" w:rsidTr="006C3DBA">
        <w:trPr>
          <w:cantSplit/>
          <w:jc w:val="center"/>
        </w:trPr>
        <w:tc>
          <w:tcPr>
            <w:tcW w:w="386" w:type="pct"/>
          </w:tcPr>
          <w:p w14:paraId="4B190276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9804B40" w14:textId="3BD959F1" w:rsidR="00D12425" w:rsidRDefault="00D12425" w:rsidP="00EA5C98"/>
        </w:tc>
        <w:tc>
          <w:tcPr>
            <w:tcW w:w="1361" w:type="pct"/>
            <w:shd w:val="clear" w:color="auto" w:fill="auto"/>
          </w:tcPr>
          <w:p w14:paraId="69D39CAE" w14:textId="07201BF3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hmotnost a typický a maximální elektrický příkon.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85EBBB4" w14:textId="0A216FF0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762EB585" w14:textId="75271BB4" w:rsidR="00D12425" w:rsidRPr="00E87B35" w:rsidRDefault="00D12425" w:rsidP="00EA5C98"/>
        </w:tc>
      </w:tr>
      <w:tr w:rsidR="00D12425" w:rsidRPr="00AD76B0" w14:paraId="288F295C" w14:textId="77777777" w:rsidTr="006C3DBA">
        <w:trPr>
          <w:cantSplit/>
          <w:jc w:val="center"/>
        </w:trPr>
        <w:tc>
          <w:tcPr>
            <w:tcW w:w="386" w:type="pct"/>
          </w:tcPr>
          <w:p w14:paraId="6A03F70B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5295549" w14:textId="77777777" w:rsidR="00D12425" w:rsidRDefault="00D12425" w:rsidP="00EA5C98"/>
        </w:tc>
        <w:tc>
          <w:tcPr>
            <w:tcW w:w="1361" w:type="pct"/>
            <w:shd w:val="clear" w:color="auto" w:fill="auto"/>
          </w:tcPr>
          <w:p w14:paraId="0DB9A7C4" w14:textId="57D2BE6C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>, jaké jsou požadavky na elektrické jištění.</w:t>
            </w:r>
          </w:p>
        </w:tc>
        <w:tc>
          <w:tcPr>
            <w:tcW w:w="670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4ED416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665C04E" w14:textId="69094D74" w:rsidR="00D12425" w:rsidRPr="00E87B35" w:rsidRDefault="00D12425" w:rsidP="00EA5C98"/>
        </w:tc>
      </w:tr>
      <w:tr w:rsidR="00D12425" w:rsidRPr="00AD76B0" w14:paraId="0DC13470" w14:textId="77777777" w:rsidTr="00C25E85">
        <w:trPr>
          <w:cantSplit/>
          <w:jc w:val="center"/>
        </w:trPr>
        <w:tc>
          <w:tcPr>
            <w:tcW w:w="386" w:type="pct"/>
          </w:tcPr>
          <w:p w14:paraId="72D9C455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274DF085" w14:textId="18EC6689" w:rsidR="00D12425" w:rsidRDefault="00D12425" w:rsidP="00714398">
            <w:r>
              <w:t>N</w:t>
            </w:r>
            <w:r w:rsidRPr="00E87B35">
              <w:t>apájení</w:t>
            </w:r>
          </w:p>
        </w:tc>
        <w:tc>
          <w:tcPr>
            <w:tcW w:w="1361" w:type="pct"/>
            <w:shd w:val="clear" w:color="auto" w:fill="auto"/>
          </w:tcPr>
          <w:p w14:paraId="7410F54E" w14:textId="40264AD2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mít redundantní napájecí zdroje 250VAC, vyměnitelné za chodu.</w:t>
            </w:r>
          </w:p>
        </w:tc>
        <w:tc>
          <w:tcPr>
            <w:tcW w:w="670" w:type="pct"/>
            <w:shd w:val="clear" w:color="auto" w:fill="FFFF00"/>
          </w:tcPr>
          <w:p w14:paraId="277933DF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99FAD1E" w14:textId="72905E29" w:rsidR="00D12425" w:rsidRPr="00E87B35" w:rsidRDefault="00D12425" w:rsidP="00714398"/>
        </w:tc>
      </w:tr>
      <w:tr w:rsidR="00E42BA6" w:rsidRPr="00AD76B0" w14:paraId="144A2977" w14:textId="77777777" w:rsidTr="00E42BA6">
        <w:trPr>
          <w:cantSplit/>
          <w:trHeight w:val="1302"/>
          <w:jc w:val="center"/>
        </w:trPr>
        <w:tc>
          <w:tcPr>
            <w:tcW w:w="386" w:type="pct"/>
            <w:vMerge w:val="restart"/>
          </w:tcPr>
          <w:p w14:paraId="33BB90C7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3DADF5D7" w14:textId="77777777" w:rsidR="00E42BA6" w:rsidRPr="00E87B35" w:rsidRDefault="00E42BA6" w:rsidP="00714398">
            <w:r w:rsidRPr="006930D1">
              <w:t>Počet portů</w:t>
            </w:r>
          </w:p>
        </w:tc>
        <w:tc>
          <w:tcPr>
            <w:tcW w:w="1361" w:type="pct"/>
            <w:shd w:val="clear" w:color="auto" w:fill="auto"/>
          </w:tcPr>
          <w:p w14:paraId="4ED7DEC1" w14:textId="2D5E8B84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Min. 96 portů s rychlostí min. 64Gb/s, z toho min. 72 portů aktivních</w:t>
            </w:r>
          </w:p>
        </w:tc>
        <w:tc>
          <w:tcPr>
            <w:tcW w:w="670" w:type="pct"/>
            <w:shd w:val="clear" w:color="auto" w:fill="FFFF00"/>
          </w:tcPr>
          <w:p w14:paraId="6BB930E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A89673B" w14:textId="5FAF861F" w:rsidR="00E42BA6" w:rsidRPr="00E87B35" w:rsidRDefault="00E42BA6" w:rsidP="00714398"/>
        </w:tc>
      </w:tr>
      <w:tr w:rsidR="00E42BA6" w:rsidRPr="00AD76B0" w14:paraId="440A4597" w14:textId="77777777" w:rsidTr="00E42BA6">
        <w:trPr>
          <w:cantSplit/>
          <w:trHeight w:val="751"/>
          <w:jc w:val="center"/>
        </w:trPr>
        <w:tc>
          <w:tcPr>
            <w:tcW w:w="386" w:type="pct"/>
            <w:vMerge/>
          </w:tcPr>
          <w:p w14:paraId="658B6CEE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30DECDF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6E8F441B" w14:textId="4910831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49ks min. 64 Gb/s SW transceivery</w:t>
            </w:r>
          </w:p>
        </w:tc>
        <w:tc>
          <w:tcPr>
            <w:tcW w:w="670" w:type="pct"/>
            <w:shd w:val="clear" w:color="auto" w:fill="FFFF00"/>
          </w:tcPr>
          <w:p w14:paraId="0934AA6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47B2A15" w14:textId="77777777" w:rsidR="00E42BA6" w:rsidRPr="00E87B35" w:rsidRDefault="00E42BA6" w:rsidP="00714398"/>
        </w:tc>
      </w:tr>
      <w:tr w:rsidR="00E42BA6" w:rsidRPr="00AD76B0" w14:paraId="562502F2" w14:textId="77777777" w:rsidTr="00E42BA6">
        <w:trPr>
          <w:cantSplit/>
          <w:trHeight w:val="795"/>
          <w:jc w:val="center"/>
        </w:trPr>
        <w:tc>
          <w:tcPr>
            <w:tcW w:w="386" w:type="pct"/>
            <w:vMerge/>
          </w:tcPr>
          <w:p w14:paraId="35E22B7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40AB6ADF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0B2FCEA6" w14:textId="1967113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2ks x min. 32Gb/s SW transceivery</w:t>
            </w:r>
          </w:p>
        </w:tc>
        <w:tc>
          <w:tcPr>
            <w:tcW w:w="670" w:type="pct"/>
            <w:shd w:val="clear" w:color="auto" w:fill="FFFF00"/>
          </w:tcPr>
          <w:p w14:paraId="44175D6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F67A4AB" w14:textId="77777777" w:rsidR="00E42BA6" w:rsidRPr="00E87B35" w:rsidRDefault="00E42BA6" w:rsidP="00714398"/>
        </w:tc>
      </w:tr>
      <w:tr w:rsidR="00E42BA6" w:rsidRPr="00AD76B0" w14:paraId="799FA2CA" w14:textId="77777777" w:rsidTr="00E42BA6">
        <w:trPr>
          <w:cantSplit/>
          <w:trHeight w:val="668"/>
          <w:jc w:val="center"/>
        </w:trPr>
        <w:tc>
          <w:tcPr>
            <w:tcW w:w="386" w:type="pct"/>
            <w:vMerge/>
          </w:tcPr>
          <w:p w14:paraId="65055C0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19A7D481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5690248A" w14:textId="14C83523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13ks min. 16Gb/s SW transceivery</w:t>
            </w:r>
          </w:p>
        </w:tc>
        <w:tc>
          <w:tcPr>
            <w:tcW w:w="670" w:type="pct"/>
            <w:shd w:val="clear" w:color="auto" w:fill="FFFF00"/>
          </w:tcPr>
          <w:p w14:paraId="72D6AD81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0CB12DE" w14:textId="77777777" w:rsidR="00E42BA6" w:rsidRPr="00E87B35" w:rsidRDefault="00E42BA6" w:rsidP="00714398"/>
        </w:tc>
      </w:tr>
      <w:tr w:rsidR="00E42BA6" w:rsidRPr="00AD76B0" w14:paraId="4A1CFCF3" w14:textId="77777777" w:rsidTr="00F61A60">
        <w:trPr>
          <w:cantSplit/>
          <w:trHeight w:val="794"/>
          <w:jc w:val="center"/>
        </w:trPr>
        <w:tc>
          <w:tcPr>
            <w:tcW w:w="386" w:type="pct"/>
            <w:vMerge/>
          </w:tcPr>
          <w:p w14:paraId="3A3697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5B6DAE7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19C9E9C3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8ks min. 32Gb/s LW transceivery</w:t>
            </w:r>
          </w:p>
        </w:tc>
        <w:tc>
          <w:tcPr>
            <w:tcW w:w="670" w:type="pct"/>
            <w:shd w:val="clear" w:color="auto" w:fill="FFFF00"/>
          </w:tcPr>
          <w:p w14:paraId="7219A6F8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5D275CB9" w14:textId="77777777" w:rsidR="00E42BA6" w:rsidRPr="00E87B35" w:rsidRDefault="00E42BA6" w:rsidP="00714398"/>
        </w:tc>
      </w:tr>
      <w:tr w:rsidR="00D12425" w:rsidRPr="00AD76B0" w14:paraId="42EF2C82" w14:textId="77777777" w:rsidTr="00C25E85">
        <w:trPr>
          <w:cantSplit/>
          <w:jc w:val="center"/>
        </w:trPr>
        <w:tc>
          <w:tcPr>
            <w:tcW w:w="386" w:type="pct"/>
          </w:tcPr>
          <w:p w14:paraId="416EAFD4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E5C3D8B" w14:textId="77777777" w:rsidR="00D12425" w:rsidRPr="006930D1" w:rsidRDefault="00D12425" w:rsidP="00714398"/>
        </w:tc>
        <w:tc>
          <w:tcPr>
            <w:tcW w:w="1361" w:type="pct"/>
            <w:shd w:val="clear" w:color="auto" w:fill="auto"/>
          </w:tcPr>
          <w:p w14:paraId="43B1DC0E" w14:textId="48A957EF" w:rsidR="00D12425" w:rsidRPr="001D4DBA" w:rsidRDefault="00D12425" w:rsidP="0072493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Možnost rozšíření o dalších </w:t>
            </w:r>
            <w:r w:rsidR="0081499B" w:rsidRPr="001D4DBA">
              <w:rPr>
                <w:color w:val="000000" w:themeColor="text1"/>
              </w:rPr>
              <w:t xml:space="preserve">min. </w:t>
            </w:r>
            <w:r w:rsidRPr="001D4DBA">
              <w:rPr>
                <w:color w:val="000000" w:themeColor="text1"/>
              </w:rPr>
              <w:t>16 SFP-DD portů pouze dokoupením licence.</w:t>
            </w:r>
          </w:p>
        </w:tc>
        <w:tc>
          <w:tcPr>
            <w:tcW w:w="670" w:type="pct"/>
            <w:shd w:val="clear" w:color="auto" w:fill="FFFF00"/>
          </w:tcPr>
          <w:p w14:paraId="7438E8A2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1953E7C5" w14:textId="28AC4752" w:rsidR="00D12425" w:rsidRPr="00E87B35" w:rsidRDefault="00D12425" w:rsidP="00714398"/>
        </w:tc>
      </w:tr>
      <w:tr w:rsidR="00D12425" w:rsidRPr="00AD76B0" w14:paraId="44E3F33C" w14:textId="77777777" w:rsidTr="00F61A60">
        <w:trPr>
          <w:cantSplit/>
          <w:trHeight w:val="969"/>
          <w:jc w:val="center"/>
        </w:trPr>
        <w:tc>
          <w:tcPr>
            <w:tcW w:w="386" w:type="pct"/>
          </w:tcPr>
          <w:p w14:paraId="7C256456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41873A97" w14:textId="2C66AD89" w:rsidR="00D12425" w:rsidRPr="00E87B35" w:rsidRDefault="00D12425" w:rsidP="00714398">
            <w:r>
              <w:t>Přenosové rychlosti</w:t>
            </w:r>
          </w:p>
        </w:tc>
        <w:tc>
          <w:tcPr>
            <w:tcW w:w="1361" w:type="pct"/>
            <w:shd w:val="clear" w:color="auto" w:fill="auto"/>
          </w:tcPr>
          <w:p w14:paraId="7BDF9CBA" w14:textId="16487C91" w:rsidR="00D12425" w:rsidRPr="001D4DBA" w:rsidRDefault="00647AD4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v minimálním rozsahu </w:t>
            </w:r>
            <w:r w:rsidR="00D12425" w:rsidRPr="001D4DBA">
              <w:rPr>
                <w:color w:val="000000" w:themeColor="text1"/>
              </w:rPr>
              <w:t>8, 10, 16, 32, 64 Gb/s full duplex</w:t>
            </w:r>
          </w:p>
        </w:tc>
        <w:tc>
          <w:tcPr>
            <w:tcW w:w="670" w:type="pct"/>
            <w:shd w:val="clear" w:color="auto" w:fill="FFFF00"/>
          </w:tcPr>
          <w:p w14:paraId="71BB6D66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C8C7EA9" w14:textId="48975C44" w:rsidR="00D12425" w:rsidRPr="00E87B35" w:rsidRDefault="00D12425" w:rsidP="00714398"/>
        </w:tc>
      </w:tr>
      <w:tr w:rsidR="00D12425" w:rsidRPr="00AD76B0" w14:paraId="18B3AF5F" w14:textId="77777777" w:rsidTr="00C25E85">
        <w:trPr>
          <w:cantSplit/>
          <w:jc w:val="center"/>
        </w:trPr>
        <w:tc>
          <w:tcPr>
            <w:tcW w:w="386" w:type="pct"/>
          </w:tcPr>
          <w:p w14:paraId="4D2ED94F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19537CB3" w14:textId="77777777" w:rsidR="00D12425" w:rsidRPr="00E87B35" w:rsidRDefault="00D12425" w:rsidP="00714398">
            <w:r w:rsidRPr="00E87B35">
              <w:t>Propojovací kabely</w:t>
            </w:r>
          </w:p>
        </w:tc>
        <w:tc>
          <w:tcPr>
            <w:tcW w:w="1361" w:type="pct"/>
            <w:shd w:val="clear" w:color="auto" w:fill="auto"/>
          </w:tcPr>
          <w:p w14:paraId="32E3A011" w14:textId="7C8E7DB5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Odpovídající počet propojovacích kabelů pro plné zprovoznění systému.</w:t>
            </w:r>
          </w:p>
        </w:tc>
        <w:tc>
          <w:tcPr>
            <w:tcW w:w="670" w:type="pct"/>
            <w:shd w:val="clear" w:color="auto" w:fill="FFFF00"/>
          </w:tcPr>
          <w:p w14:paraId="5D4B6029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61807920" w14:textId="29A5EB94" w:rsidR="00D12425" w:rsidRPr="00E87B35" w:rsidRDefault="00D12425" w:rsidP="00714398"/>
        </w:tc>
      </w:tr>
      <w:tr w:rsidR="00E42BA6" w:rsidRPr="00AD76B0" w14:paraId="123C7275" w14:textId="77777777" w:rsidTr="00E42BA6">
        <w:trPr>
          <w:cantSplit/>
          <w:trHeight w:val="117"/>
          <w:jc w:val="center"/>
        </w:trPr>
        <w:tc>
          <w:tcPr>
            <w:tcW w:w="386" w:type="pct"/>
            <w:vMerge w:val="restart"/>
          </w:tcPr>
          <w:p w14:paraId="405B94D2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146916CE" w14:textId="77777777" w:rsidR="00E42BA6" w:rsidRPr="00E87B35" w:rsidRDefault="00E42BA6" w:rsidP="00714398">
            <w:r>
              <w:t>Požadované vlastnosti</w:t>
            </w:r>
          </w:p>
        </w:tc>
        <w:tc>
          <w:tcPr>
            <w:tcW w:w="1361" w:type="pct"/>
            <w:shd w:val="clear" w:color="auto" w:fill="auto"/>
          </w:tcPr>
          <w:p w14:paraId="012B72BB" w14:textId="0F86D35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ISL Trunking</w:t>
            </w:r>
          </w:p>
        </w:tc>
        <w:tc>
          <w:tcPr>
            <w:tcW w:w="670" w:type="pct"/>
            <w:shd w:val="clear" w:color="auto" w:fill="FFFF00"/>
          </w:tcPr>
          <w:p w14:paraId="1003168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ADD2E0C" w14:textId="4AED6330" w:rsidR="00E42BA6" w:rsidRPr="00E87B35" w:rsidRDefault="00E42BA6" w:rsidP="00714398"/>
        </w:tc>
      </w:tr>
      <w:tr w:rsidR="00E42BA6" w:rsidRPr="00AD76B0" w14:paraId="543B0F04" w14:textId="77777777" w:rsidTr="00E42BA6">
        <w:trPr>
          <w:cantSplit/>
          <w:trHeight w:val="1059"/>
          <w:jc w:val="center"/>
        </w:trPr>
        <w:tc>
          <w:tcPr>
            <w:tcW w:w="386" w:type="pct"/>
            <w:vMerge/>
          </w:tcPr>
          <w:p w14:paraId="693F513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1BC329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D1AD25C" w14:textId="0B041B5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Extended Fabric – možnost propoje až do 10 km nebo více</w:t>
            </w:r>
          </w:p>
        </w:tc>
        <w:tc>
          <w:tcPr>
            <w:tcW w:w="670" w:type="pct"/>
            <w:shd w:val="clear" w:color="auto" w:fill="FFFF00"/>
          </w:tcPr>
          <w:p w14:paraId="390504CA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0958C7B" w14:textId="77777777" w:rsidR="00E42BA6" w:rsidRPr="00E87B35" w:rsidRDefault="00E42BA6" w:rsidP="00714398"/>
        </w:tc>
      </w:tr>
      <w:tr w:rsidR="00E42BA6" w:rsidRPr="00AD76B0" w14:paraId="5D7FE4A9" w14:textId="77777777" w:rsidTr="00E42BA6">
        <w:trPr>
          <w:cantSplit/>
          <w:trHeight w:val="421"/>
          <w:jc w:val="center"/>
        </w:trPr>
        <w:tc>
          <w:tcPr>
            <w:tcW w:w="386" w:type="pct"/>
            <w:vMerge/>
          </w:tcPr>
          <w:p w14:paraId="4ED3F889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4F26EF8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397F9B5" w14:textId="0CB3EDD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Integrovaný routing mezi Fabric</w:t>
            </w:r>
          </w:p>
        </w:tc>
        <w:tc>
          <w:tcPr>
            <w:tcW w:w="670" w:type="pct"/>
            <w:shd w:val="clear" w:color="auto" w:fill="FFFF00"/>
          </w:tcPr>
          <w:p w14:paraId="085377E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052AFEDC" w14:textId="77777777" w:rsidR="00E42BA6" w:rsidRPr="00E87B35" w:rsidRDefault="00E42BA6" w:rsidP="00714398"/>
        </w:tc>
      </w:tr>
      <w:tr w:rsidR="00E42BA6" w:rsidRPr="00AD76B0" w14:paraId="4326281D" w14:textId="77777777" w:rsidTr="00E42BA6">
        <w:trPr>
          <w:cantSplit/>
          <w:trHeight w:val="234"/>
          <w:jc w:val="center"/>
        </w:trPr>
        <w:tc>
          <w:tcPr>
            <w:tcW w:w="386" w:type="pct"/>
            <w:vMerge/>
          </w:tcPr>
          <w:p w14:paraId="4B4B834D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AF8F84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C5913A2" w14:textId="3B74FEE0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Quality of Service</w:t>
            </w:r>
          </w:p>
        </w:tc>
        <w:tc>
          <w:tcPr>
            <w:tcW w:w="670" w:type="pct"/>
            <w:shd w:val="clear" w:color="auto" w:fill="FFFF00"/>
          </w:tcPr>
          <w:p w14:paraId="7052F9E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A49FAC5" w14:textId="77777777" w:rsidR="00E42BA6" w:rsidRPr="00E87B35" w:rsidRDefault="00E42BA6" w:rsidP="00714398"/>
        </w:tc>
      </w:tr>
      <w:tr w:rsidR="00E42BA6" w:rsidRPr="00AD76B0" w14:paraId="20FA3F68" w14:textId="77777777" w:rsidTr="00E42BA6">
        <w:trPr>
          <w:cantSplit/>
          <w:trHeight w:val="198"/>
          <w:jc w:val="center"/>
        </w:trPr>
        <w:tc>
          <w:tcPr>
            <w:tcW w:w="386" w:type="pct"/>
            <w:vMerge/>
          </w:tcPr>
          <w:p w14:paraId="025EA84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046B91BB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DC25ACD" w14:textId="329248A5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Full Fabric</w:t>
            </w:r>
          </w:p>
        </w:tc>
        <w:tc>
          <w:tcPr>
            <w:tcW w:w="670" w:type="pct"/>
            <w:shd w:val="clear" w:color="auto" w:fill="FFFF00"/>
          </w:tcPr>
          <w:p w14:paraId="142226DC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D397995" w14:textId="77777777" w:rsidR="00E42BA6" w:rsidRPr="00E87B35" w:rsidRDefault="00E42BA6" w:rsidP="00714398"/>
        </w:tc>
      </w:tr>
      <w:tr w:rsidR="00E42BA6" w:rsidRPr="00AD76B0" w14:paraId="17019D07" w14:textId="77777777" w:rsidTr="00E42BA6">
        <w:trPr>
          <w:cantSplit/>
          <w:trHeight w:val="304"/>
          <w:jc w:val="center"/>
        </w:trPr>
        <w:tc>
          <w:tcPr>
            <w:tcW w:w="386" w:type="pct"/>
            <w:vMerge/>
          </w:tcPr>
          <w:p w14:paraId="1D94E51B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425F00F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E775294" w14:textId="7FFB23C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Vestavěná diagnostika</w:t>
            </w:r>
          </w:p>
        </w:tc>
        <w:tc>
          <w:tcPr>
            <w:tcW w:w="670" w:type="pct"/>
            <w:shd w:val="clear" w:color="auto" w:fill="FFFF00"/>
          </w:tcPr>
          <w:p w14:paraId="72A7DD9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2CECE45D" w14:textId="77777777" w:rsidR="00E42BA6" w:rsidRPr="00E87B35" w:rsidRDefault="00E42BA6" w:rsidP="00714398"/>
        </w:tc>
      </w:tr>
      <w:tr w:rsidR="00E42BA6" w:rsidRPr="00AD76B0" w14:paraId="1BE0D2B7" w14:textId="77777777" w:rsidTr="00E42BA6">
        <w:trPr>
          <w:cantSplit/>
          <w:trHeight w:val="556"/>
          <w:jc w:val="center"/>
        </w:trPr>
        <w:tc>
          <w:tcPr>
            <w:tcW w:w="386" w:type="pct"/>
            <w:vMerge/>
          </w:tcPr>
          <w:p w14:paraId="44204D6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6466780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75FD4F5F" w14:textId="7A47086C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Propustnost min. 8Tb/s a latence max. 500ns</w:t>
            </w:r>
          </w:p>
        </w:tc>
        <w:tc>
          <w:tcPr>
            <w:tcW w:w="670" w:type="pct"/>
            <w:shd w:val="clear" w:color="auto" w:fill="FFFF00"/>
          </w:tcPr>
          <w:p w14:paraId="11DAE05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4DDCBD1" w14:textId="77777777" w:rsidR="00E42BA6" w:rsidRPr="00E87B35" w:rsidRDefault="00E42BA6" w:rsidP="00714398"/>
        </w:tc>
      </w:tr>
      <w:tr w:rsidR="00E42BA6" w:rsidRPr="00AD76B0" w14:paraId="46AFCCD1" w14:textId="77777777" w:rsidTr="00E42BA6">
        <w:trPr>
          <w:cantSplit/>
          <w:trHeight w:val="371"/>
          <w:jc w:val="center"/>
        </w:trPr>
        <w:tc>
          <w:tcPr>
            <w:tcW w:w="386" w:type="pct"/>
            <w:vMerge/>
          </w:tcPr>
          <w:p w14:paraId="2DFFE095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C5782BA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43F082A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Výdech ventilátorů na straně portů</w:t>
            </w:r>
          </w:p>
        </w:tc>
        <w:tc>
          <w:tcPr>
            <w:tcW w:w="670" w:type="pct"/>
            <w:shd w:val="clear" w:color="auto" w:fill="FFFF00"/>
          </w:tcPr>
          <w:p w14:paraId="112910F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6F7DC307" w14:textId="77777777" w:rsidR="00E42BA6" w:rsidRPr="00E87B35" w:rsidRDefault="00E42BA6" w:rsidP="00714398"/>
        </w:tc>
      </w:tr>
      <w:tr w:rsidR="00E42BA6" w:rsidRPr="00AD76B0" w14:paraId="60CF00BD" w14:textId="77777777" w:rsidTr="00E42BA6">
        <w:trPr>
          <w:cantSplit/>
          <w:trHeight w:val="326"/>
          <w:jc w:val="center"/>
        </w:trPr>
        <w:tc>
          <w:tcPr>
            <w:tcW w:w="386" w:type="pct"/>
            <w:vMerge w:val="restart"/>
          </w:tcPr>
          <w:p w14:paraId="33FFA754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71C31D86" w14:textId="77777777" w:rsidR="00E42BA6" w:rsidRPr="00E87B35" w:rsidRDefault="00E42BA6" w:rsidP="00714398">
            <w:r>
              <w:t>Záruka</w:t>
            </w:r>
          </w:p>
        </w:tc>
        <w:tc>
          <w:tcPr>
            <w:tcW w:w="1361" w:type="pct"/>
            <w:shd w:val="clear" w:color="auto" w:fill="auto"/>
          </w:tcPr>
          <w:p w14:paraId="2C04D221" w14:textId="327DA5E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6 let, 24x7, oprava do 24h</w:t>
            </w:r>
          </w:p>
        </w:tc>
        <w:tc>
          <w:tcPr>
            <w:tcW w:w="670" w:type="pct"/>
            <w:shd w:val="clear" w:color="auto" w:fill="FFFF00"/>
          </w:tcPr>
          <w:p w14:paraId="7AB6E14A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4FFE1095" w14:textId="2F0555BC" w:rsidR="00E42BA6" w:rsidRPr="00E87B35" w:rsidRDefault="00E42BA6" w:rsidP="00714398">
            <w:pPr>
              <w:keepNext/>
            </w:pPr>
          </w:p>
        </w:tc>
      </w:tr>
      <w:tr w:rsidR="00E42BA6" w:rsidRPr="00AD76B0" w14:paraId="6534F042" w14:textId="77777777" w:rsidTr="00E42BA6">
        <w:trPr>
          <w:cantSplit/>
          <w:trHeight w:val="564"/>
          <w:jc w:val="center"/>
        </w:trPr>
        <w:tc>
          <w:tcPr>
            <w:tcW w:w="386" w:type="pct"/>
            <w:vMerge/>
          </w:tcPr>
          <w:p w14:paraId="6B26783C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DF94A7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45569213" w14:textId="6B4C53B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Komunikace výhradně v českém jazyce</w:t>
            </w:r>
          </w:p>
        </w:tc>
        <w:tc>
          <w:tcPr>
            <w:tcW w:w="670" w:type="pct"/>
            <w:shd w:val="clear" w:color="auto" w:fill="FFFF00"/>
          </w:tcPr>
          <w:p w14:paraId="252EC0B7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0DA3EFD8" w14:textId="77777777" w:rsidR="00E42BA6" w:rsidRPr="00E87B35" w:rsidRDefault="00E42BA6" w:rsidP="00714398">
            <w:pPr>
              <w:keepNext/>
            </w:pPr>
          </w:p>
        </w:tc>
      </w:tr>
      <w:tr w:rsidR="00E42BA6" w:rsidRPr="00AD76B0" w14:paraId="1711B4E2" w14:textId="77777777" w:rsidTr="00E42BA6">
        <w:trPr>
          <w:cantSplit/>
          <w:trHeight w:val="224"/>
          <w:jc w:val="center"/>
        </w:trPr>
        <w:tc>
          <w:tcPr>
            <w:tcW w:w="386" w:type="pct"/>
            <w:vMerge/>
          </w:tcPr>
          <w:p w14:paraId="2A850E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D98F5F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0020632B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Záruku garantuje přímo výrobce zařízení</w:t>
            </w:r>
          </w:p>
        </w:tc>
        <w:tc>
          <w:tcPr>
            <w:tcW w:w="670" w:type="pct"/>
            <w:shd w:val="clear" w:color="auto" w:fill="FFFF00"/>
          </w:tcPr>
          <w:p w14:paraId="75890DB5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25DFD596" w14:textId="77777777" w:rsidR="00E42BA6" w:rsidRPr="00E87B35" w:rsidRDefault="00E42BA6" w:rsidP="00714398">
            <w:pPr>
              <w:keepNext/>
            </w:pPr>
          </w:p>
        </w:tc>
      </w:tr>
    </w:tbl>
    <w:bookmarkEnd w:id="50"/>
    <w:p w14:paraId="6113C06A" w14:textId="63D58C6D" w:rsidR="00A71CC8" w:rsidRDefault="00C50E4F" w:rsidP="00C6003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416A2">
        <w:rPr>
          <w:noProof/>
        </w:rPr>
        <w:t>2</w:t>
      </w:r>
      <w:r w:rsidR="00E9490C">
        <w:rPr>
          <w:noProof/>
        </w:rPr>
        <w:fldChar w:fldCharType="end"/>
      </w:r>
      <w:r>
        <w:t xml:space="preserve"> - </w:t>
      </w:r>
      <w:r w:rsidRPr="00676F6D">
        <w:t>Technické parametry</w:t>
      </w:r>
      <w:r>
        <w:t xml:space="preserve"> pro SAN</w:t>
      </w:r>
    </w:p>
    <w:p w14:paraId="5944A6E9" w14:textId="77777777" w:rsidR="00C60034" w:rsidRPr="00C60034" w:rsidRDefault="00C60034" w:rsidP="00C60034"/>
    <w:p w14:paraId="5C2DFA0C" w14:textId="6C9A641E" w:rsidR="00A71CC8" w:rsidRDefault="00A71CC8" w:rsidP="00A71CC8">
      <w:pPr>
        <w:pStyle w:val="Nadpis2"/>
        <w:rPr>
          <w:sz w:val="40"/>
          <w:szCs w:val="40"/>
        </w:rPr>
      </w:pPr>
      <w:bookmarkStart w:id="51" w:name="_Ref166922704"/>
      <w:bookmarkStart w:id="52" w:name="_Ref169779366"/>
      <w:bookmarkStart w:id="53" w:name="_Toc177708942"/>
      <w:r w:rsidRPr="00FF41DD">
        <w:rPr>
          <w:sz w:val="40"/>
          <w:szCs w:val="40"/>
        </w:rPr>
        <w:lastRenderedPageBreak/>
        <w:t>LAN síť</w:t>
      </w:r>
      <w:bookmarkEnd w:id="51"/>
      <w:r w:rsidR="00F85172">
        <w:rPr>
          <w:sz w:val="40"/>
          <w:szCs w:val="40"/>
        </w:rPr>
        <w:t xml:space="preserve"> (sí</w:t>
      </w:r>
      <w:r w:rsidR="00203E9B">
        <w:rPr>
          <w:sz w:val="40"/>
          <w:szCs w:val="40"/>
        </w:rPr>
        <w:t>ťo</w:t>
      </w:r>
      <w:r w:rsidR="00F85172">
        <w:rPr>
          <w:sz w:val="40"/>
          <w:szCs w:val="40"/>
        </w:rPr>
        <w:t>vé a bezpečnostní prvky)</w:t>
      </w:r>
      <w:bookmarkEnd w:id="52"/>
      <w:bookmarkEnd w:id="53"/>
    </w:p>
    <w:p w14:paraId="407079D3" w14:textId="1C9CB819" w:rsidR="00E860D0" w:rsidRPr="00A53B17" w:rsidRDefault="00E860D0" w:rsidP="00A53B17">
      <w:pPr>
        <w:pStyle w:val="Nadpis3"/>
        <w:rPr>
          <w:sz w:val="32"/>
          <w:szCs w:val="32"/>
        </w:rPr>
      </w:pPr>
      <w:bookmarkStart w:id="54" w:name="_Toc177708943"/>
      <w:r w:rsidRPr="00A53B17">
        <w:rPr>
          <w:sz w:val="32"/>
          <w:szCs w:val="32"/>
        </w:rPr>
        <w:t>Popis současného stavu</w:t>
      </w:r>
      <w:bookmarkEnd w:id="54"/>
    </w:p>
    <w:p w14:paraId="57F13352" w14:textId="09AA943F" w:rsidR="00E860D0" w:rsidRPr="00E860D0" w:rsidRDefault="00E860D0" w:rsidP="00257CD4">
      <w:pPr>
        <w:spacing w:before="240" w:after="240"/>
        <w:jc w:val="both"/>
      </w:pPr>
      <w:r>
        <w:t xml:space="preserve">Viz kapitola </w:t>
      </w:r>
      <w:r w:rsidR="00A53B17">
        <w:fldChar w:fldCharType="begin"/>
      </w:r>
      <w:r w:rsidR="00A53B17">
        <w:instrText xml:space="preserve"> REF _Ref172650628 \r \h </w:instrText>
      </w:r>
      <w:r w:rsidR="00257CD4">
        <w:instrText xml:space="preserve"> \* MERGEFORMAT </w:instrText>
      </w:r>
      <w:r w:rsidR="00A53B17">
        <w:fldChar w:fldCharType="separate"/>
      </w:r>
      <w:r w:rsidR="00A53B17">
        <w:t>1.2</w:t>
      </w:r>
      <w:r w:rsidR="00A53B17">
        <w:fldChar w:fldCharType="end"/>
      </w:r>
      <w:r w:rsidR="00A53B17">
        <w:t xml:space="preserve"> </w:t>
      </w:r>
      <w:r w:rsidR="00DD4C8E">
        <w:t>LAN síť</w:t>
      </w:r>
      <w:r w:rsidR="00257CD4">
        <w:t>.</w:t>
      </w:r>
    </w:p>
    <w:p w14:paraId="4714473C" w14:textId="77777777" w:rsidR="00FC1CFA" w:rsidRPr="00FC1CFA" w:rsidRDefault="00FC1CFA" w:rsidP="00FC1CFA">
      <w:pPr>
        <w:pStyle w:val="Nadpis3"/>
        <w:rPr>
          <w:sz w:val="32"/>
          <w:szCs w:val="32"/>
        </w:rPr>
      </w:pPr>
      <w:bookmarkStart w:id="55" w:name="_Toc177708944"/>
      <w:r w:rsidRPr="004C3A4D">
        <w:rPr>
          <w:sz w:val="32"/>
          <w:szCs w:val="32"/>
        </w:rPr>
        <w:t>Požadavky na nové řešení</w:t>
      </w:r>
      <w:bookmarkEnd w:id="55"/>
    </w:p>
    <w:p w14:paraId="6EFE0691" w14:textId="5AA8A842" w:rsidR="00DF04E8" w:rsidRPr="00963B7F" w:rsidRDefault="00DF04E8" w:rsidP="00887549">
      <w:pPr>
        <w:spacing w:before="240" w:after="120"/>
        <w:jc w:val="both"/>
      </w:pPr>
      <w:r>
        <w:t xml:space="preserve">Na základě analýz trendů, současného stavu, rozvoje ICT prostředku a dlouhodobého plánování </w:t>
      </w:r>
      <w:r w:rsidR="00EA0B00">
        <w:t xml:space="preserve">Objednatel požaduje </w:t>
      </w:r>
      <w:r>
        <w:t>dodat následující řešení postavené</w:t>
      </w:r>
      <w:r w:rsidR="00835076">
        <w:t xml:space="preserve"> na architektuře </w:t>
      </w:r>
      <w:r w:rsidR="00140BFB">
        <w:t>Closovi sítě</w:t>
      </w:r>
      <w:r w:rsidR="00835076">
        <w:t xml:space="preserve"> </w:t>
      </w:r>
      <w:r w:rsidR="00140BFB">
        <w:t>a</w:t>
      </w:r>
      <w:r>
        <w:t xml:space="preserve"> na</w:t>
      </w:r>
      <w:r w:rsidR="00887549">
        <w:t xml:space="preserve"> následujících</w:t>
      </w:r>
      <w:r>
        <w:t xml:space="preserve"> funkcích a pravidlech.</w:t>
      </w:r>
    </w:p>
    <w:p w14:paraId="1B9D5ACF" w14:textId="39ACB515" w:rsidR="00DF04E8" w:rsidRPr="000C4E2A" w:rsidRDefault="006F6E10" w:rsidP="00887549">
      <w:pPr>
        <w:jc w:val="both"/>
      </w:pPr>
      <w:r>
        <w:t>Fabric d</w:t>
      </w:r>
      <w:r w:rsidR="00DF04E8" w:rsidRPr="000C4E2A">
        <w:t>atové centrum</w:t>
      </w:r>
      <w:r>
        <w:t xml:space="preserve"> </w:t>
      </w:r>
      <w:r w:rsidR="00DF04E8" w:rsidRPr="000C4E2A">
        <w:t>(dále jen DC Fabric) bude:</w:t>
      </w:r>
    </w:p>
    <w:p w14:paraId="7EB184E5" w14:textId="3E31CA25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Založené na SPINE-LEAF topologii</w:t>
      </w:r>
      <w:r w:rsidR="00887549">
        <w:t>;</w:t>
      </w:r>
    </w:p>
    <w:p w14:paraId="7B445341" w14:textId="72D30AAB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SPINE-LEAF redundance dvojité hvězdy bude pro rychlou konvergenci opřená o protokoly OSPF a iBGP</w:t>
      </w:r>
      <w:r w:rsidR="00887549">
        <w:t>;</w:t>
      </w:r>
    </w:p>
    <w:p w14:paraId="073ACD71" w14:textId="5CACD4F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SPINE-LEAF propoje budou navrženy minimálně na multiple 100GE </w:t>
      </w:r>
      <w:r w:rsidR="00887549">
        <w:t>rozhraních;</w:t>
      </w:r>
      <w:r w:rsidR="00887549">
        <w:tab/>
      </w:r>
    </w:p>
    <w:p w14:paraId="652153F4" w14:textId="0720FCA1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Připojení výpočetních prostředků bude realizováno pomocí multiple 25GE </w:t>
      </w:r>
      <w:r w:rsidR="00887549">
        <w:t>rozhraních.</w:t>
      </w:r>
      <w:r w:rsidRPr="000C4E2A">
        <w:t xml:space="preserve"> Tato připojení budou v režimu </w:t>
      </w:r>
      <w:r w:rsidR="00887549">
        <w:t>D</w:t>
      </w:r>
      <w:r w:rsidRPr="000C4E2A">
        <w:t>ual-</w:t>
      </w:r>
      <w:r w:rsidR="00887549">
        <w:t>H</w:t>
      </w:r>
      <w:r w:rsidRPr="000C4E2A">
        <w:t>oming s redundancí na L2 vrs</w:t>
      </w:r>
      <w:r w:rsidR="00887549">
        <w:t>t</w:t>
      </w:r>
      <w:r w:rsidRPr="000C4E2A">
        <w:t>vě s implementací tzv</w:t>
      </w:r>
      <w:r w:rsidR="00887549">
        <w:t>.</w:t>
      </w:r>
      <w:r w:rsidRPr="000C4E2A">
        <w:t xml:space="preserve"> multi-chassis LAG</w:t>
      </w:r>
      <w:r w:rsidR="00887549">
        <w:t>.;</w:t>
      </w:r>
    </w:p>
    <w:p w14:paraId="4A9EA676" w14:textId="164C23E2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L2/L3 služby v DC </w:t>
      </w:r>
      <w:r w:rsidR="00887549">
        <w:t>F</w:t>
      </w:r>
      <w:r w:rsidRPr="000C4E2A">
        <w:t>abric budou využívat EVPN/VXLAN technologii. Tato funkcionalita bude implementována v konfiguraci tzv. symetrického routingu, kde budou jak L2 tak i L3 VTEPy terminovány na všech „</w:t>
      </w:r>
      <w:r w:rsidR="00887549">
        <w:t>E</w:t>
      </w:r>
      <w:r w:rsidRPr="000C4E2A">
        <w:t>dge zařízeních“ DC fabric, kterými jsou LEAF</w:t>
      </w:r>
      <w:r>
        <w:t xml:space="preserve"> </w:t>
      </w:r>
      <w:r w:rsidRPr="000C4E2A">
        <w:t>prvky.</w:t>
      </w:r>
      <w:r w:rsidR="00887549">
        <w:t>;</w:t>
      </w:r>
    </w:p>
    <w:p w14:paraId="4364C925" w14:textId="48B3DE0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WAN připojení bude redundantní a provedené pomocí dedikovaných routerů</w:t>
      </w:r>
      <w:r w:rsidR="00E93A9B">
        <w:t>;</w:t>
      </w:r>
    </w:p>
    <w:p w14:paraId="0D1D2070" w14:textId="27AAA24C" w:rsidR="00DF04E8" w:rsidRPr="000C4E2A" w:rsidRDefault="00DF04E8" w:rsidP="00E93A9B">
      <w:pPr>
        <w:jc w:val="both"/>
      </w:pPr>
      <w:r w:rsidRPr="000C4E2A">
        <w:t>Na základě potřeb a požadavků budou výše zmíněná pravidla realizovány v následovně:</w:t>
      </w:r>
    </w:p>
    <w:p w14:paraId="317225C1" w14:textId="265E6682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Ve dvou PoDech = ve dvou sálech na jedné lokalitě</w:t>
      </w:r>
      <w:r w:rsidR="003C4AC7">
        <w:t>;</w:t>
      </w:r>
    </w:p>
    <w:p w14:paraId="031F3861" w14:textId="78A49DD3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Realizace musí být z hlediska HW i SW připravena na budoucí možné </w:t>
      </w:r>
      <w:r w:rsidR="00E34EC1">
        <w:t>rozdělení</w:t>
      </w:r>
      <w:r w:rsidRPr="000C4E2A">
        <w:t xml:space="preserve"> ze dvou PoDů do dvou PoPů ve dvou geograficky vzdálených </w:t>
      </w:r>
      <w:r w:rsidR="00E34EC1">
        <w:t>d</w:t>
      </w:r>
      <w:r w:rsidRPr="000C4E2A">
        <w:t>atových centrech včetně rozšíření o tzv. Witness site.</w:t>
      </w:r>
      <w:r w:rsidR="00E34EC1">
        <w:t>;</w:t>
      </w:r>
    </w:p>
    <w:p w14:paraId="5FC29DDB" w14:textId="101654EB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Propojení obou PoDů bude již od startu konfigurováno s</w:t>
      </w:r>
      <w:r w:rsidR="00A22F82">
        <w:t> </w:t>
      </w:r>
      <w:r w:rsidRPr="000C4E2A">
        <w:t>potřebn</w:t>
      </w:r>
      <w:r w:rsidR="00A22F82">
        <w:t xml:space="preserve">ými bezpečnostnímu aspekty </w:t>
      </w:r>
      <w:r w:rsidRPr="000C4E2A">
        <w:t>založen</w:t>
      </w:r>
      <w:r w:rsidR="00A22F82">
        <w:t>é</w:t>
      </w:r>
      <w:r w:rsidRPr="000C4E2A">
        <w:t xml:space="preserve"> na MACsec technologii</w:t>
      </w:r>
      <w:r w:rsidR="00A22F82">
        <w:t>;</w:t>
      </w:r>
    </w:p>
    <w:p w14:paraId="482EB260" w14:textId="261733FF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HW/SW vybavení bude již od začátku </w:t>
      </w:r>
      <w:r w:rsidR="00DD34C8">
        <w:t>připravené</w:t>
      </w:r>
      <w:r w:rsidR="00DD34C8" w:rsidRPr="000C4E2A">
        <w:t xml:space="preserve"> </w:t>
      </w:r>
      <w:r w:rsidRPr="000C4E2A">
        <w:t>pro budoucí možné rozšíření</w:t>
      </w:r>
      <w:r w:rsidR="00A72AF3">
        <w:t xml:space="preserve"> </w:t>
      </w:r>
      <w:r w:rsidR="00DD34C8">
        <w:t>až o 30%</w:t>
      </w:r>
      <w:r w:rsidR="00B20FEF">
        <w:t xml:space="preserve"> kapacity</w:t>
      </w:r>
      <w:r w:rsidR="00313565">
        <w:t xml:space="preserve"> pro připojení výpočetních prvků</w:t>
      </w:r>
      <w:r w:rsidR="00A22F82">
        <w:t>;</w:t>
      </w:r>
    </w:p>
    <w:p w14:paraId="427DF939" w14:textId="426F0595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Na border routerech nebude provozováno full BGP = není potřeba implementace nákladných ASBR routerů. Pro WAN INET připojení tedy budou postačovat routery s výrazně nižší L3 škálovatelností a připojení bude realizováno </w:t>
      </w:r>
      <w:r w:rsidR="00CA3439" w:rsidRPr="000C4E2A">
        <w:t>redundantně</w:t>
      </w:r>
      <w:r w:rsidRPr="000C4E2A">
        <w:t xml:space="preserve"> k jednomu upstream operátorovi. </w:t>
      </w:r>
      <w:r w:rsidR="00CA3439" w:rsidRPr="000C4E2A">
        <w:t>Redundantně</w:t>
      </w:r>
      <w:r w:rsidRPr="000C4E2A">
        <w:t xml:space="preserve"> znamená jedno připojení z každého PoPu.</w:t>
      </w:r>
      <w:r w:rsidR="00CA3439">
        <w:t>;</w:t>
      </w:r>
    </w:p>
    <w:p w14:paraId="75CECC35" w14:textId="6B9E5D08" w:rsidR="00DF04E8" w:rsidRPr="000C4E2A" w:rsidRDefault="008311E0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>
        <w:t>Objednatel</w:t>
      </w:r>
      <w:r w:rsidR="00DF04E8" w:rsidRPr="000C4E2A">
        <w:t xml:space="preserve"> bude připojení za účelem využívání i poskytování služeb k CMS pomocí nejvyšší možné redundance. Tedy plně redundantně v obou PoPech </w:t>
      </w:r>
      <w:r w:rsidR="00F114A0">
        <w:t>d</w:t>
      </w:r>
      <w:r w:rsidR="00DF04E8" w:rsidRPr="000C4E2A">
        <w:t>atového centra</w:t>
      </w:r>
      <w:r w:rsidR="00F114A0">
        <w:t>;</w:t>
      </w:r>
    </w:p>
    <w:p w14:paraId="197CF88E" w14:textId="32EE9D48" w:rsidR="00DF04E8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L4-L7 security – NG Firewaly a Load Balancery – bude nasazenou v plně redundantních tzv. clusterech</w:t>
      </w:r>
      <w:r w:rsidR="00F114A0">
        <w:t xml:space="preserve"> </w:t>
      </w:r>
      <w:r w:rsidRPr="000C4E2A">
        <w:t xml:space="preserve">v každém z PoPů. Tento přístup poskytuje ideální řešení pro budoucí možné </w:t>
      </w:r>
      <w:r w:rsidR="006D73F1">
        <w:t>rozdělení</w:t>
      </w:r>
      <w:r w:rsidRPr="000C4E2A">
        <w:t xml:space="preserve"> do dvou geograficky oddělený</w:t>
      </w:r>
      <w:r w:rsidR="006D73F1">
        <w:t>ch</w:t>
      </w:r>
      <w:r w:rsidRPr="000C4E2A">
        <w:t xml:space="preserve"> PoPů.</w:t>
      </w:r>
      <w:r w:rsidR="006D73F1">
        <w:t>;</w:t>
      </w:r>
    </w:p>
    <w:p w14:paraId="7CFA85BA" w14:textId="7596728B" w:rsidR="00727337" w:rsidRPr="000C4E2A" w:rsidRDefault="004D617D" w:rsidP="00727337">
      <w:pPr>
        <w:jc w:val="both"/>
      </w:pPr>
      <w:r>
        <w:t xml:space="preserve">V rámci celého řešení musí být jednoznačně zajištěna kompatibilita mezi </w:t>
      </w:r>
      <w:r w:rsidR="0050504D" w:rsidRPr="00227564">
        <w:t>všemi nabízenými prvky a</w:t>
      </w:r>
      <w:r>
        <w:t xml:space="preserve"> současně musí</w:t>
      </w:r>
      <w:r w:rsidR="0050504D" w:rsidRPr="00227564">
        <w:t xml:space="preserve"> </w:t>
      </w:r>
      <w:r>
        <w:t>být poskytnuty</w:t>
      </w:r>
      <w:r w:rsidR="0050504D" w:rsidRPr="00227564">
        <w:t xml:space="preserve"> všechny potřebné funkcionality </w:t>
      </w:r>
      <w:r>
        <w:t>tak, aby funkčnost celého dodaného díla byla bez vadná.</w:t>
      </w:r>
      <w:r w:rsidR="00727337">
        <w:t xml:space="preserve"> </w:t>
      </w:r>
      <w:r w:rsidR="00727337" w:rsidRPr="00727337">
        <w:rPr>
          <w:rFonts w:ascii="Calibri" w:hAnsi="Calibri" w:cs="Calibri"/>
        </w:rPr>
        <w:t xml:space="preserve">Podpora řešení a aktualizace </w:t>
      </w:r>
      <w:r w:rsidR="00727337">
        <w:rPr>
          <w:rFonts w:ascii="Calibri" w:hAnsi="Calibri" w:cs="Calibri"/>
        </w:rPr>
        <w:t xml:space="preserve">musí být zajištěna </w:t>
      </w:r>
      <w:r w:rsidR="00727337" w:rsidRPr="00727337">
        <w:rPr>
          <w:rFonts w:ascii="Calibri" w:hAnsi="Calibri" w:cs="Calibri"/>
        </w:rPr>
        <w:t>po dobu 6 let, 24x7, oprava do 24h</w:t>
      </w:r>
      <w:r w:rsidR="00727337">
        <w:rPr>
          <w:rFonts w:ascii="Calibri" w:hAnsi="Calibri" w:cs="Calibri"/>
        </w:rPr>
        <w:t>, k</w:t>
      </w:r>
      <w:r w:rsidR="00727337" w:rsidRPr="00727337">
        <w:rPr>
          <w:rFonts w:ascii="Calibri" w:hAnsi="Calibri" w:cs="Calibri"/>
        </w:rPr>
        <w:t>omunikace výhradně v českém jazyce</w:t>
      </w:r>
      <w:r w:rsidR="00727337">
        <w:rPr>
          <w:rFonts w:ascii="Calibri" w:hAnsi="Calibri" w:cs="Calibri"/>
        </w:rPr>
        <w:t xml:space="preserve"> a z</w:t>
      </w:r>
      <w:r w:rsidR="00727337" w:rsidRPr="00154638">
        <w:rPr>
          <w:rFonts w:ascii="Calibri" w:hAnsi="Calibri" w:cs="Calibri"/>
        </w:rPr>
        <w:t>áruk</w:t>
      </w:r>
      <w:r w:rsidR="00727337">
        <w:rPr>
          <w:rFonts w:ascii="Calibri" w:hAnsi="Calibri" w:cs="Calibri"/>
        </w:rPr>
        <w:t>a bude</w:t>
      </w:r>
      <w:r w:rsidR="00727337" w:rsidRPr="00154638">
        <w:rPr>
          <w:rFonts w:ascii="Calibri" w:hAnsi="Calibri" w:cs="Calibri"/>
        </w:rPr>
        <w:t xml:space="preserve"> garant</w:t>
      </w:r>
      <w:r w:rsidR="00727337">
        <w:rPr>
          <w:rFonts w:ascii="Calibri" w:hAnsi="Calibri" w:cs="Calibri"/>
        </w:rPr>
        <w:t>ována</w:t>
      </w:r>
      <w:r w:rsidR="00727337" w:rsidRPr="00154638">
        <w:rPr>
          <w:rFonts w:ascii="Calibri" w:hAnsi="Calibri" w:cs="Calibri"/>
        </w:rPr>
        <w:t xml:space="preserve"> přímo výrobce</w:t>
      </w:r>
      <w:r w:rsidR="00727337">
        <w:rPr>
          <w:rFonts w:ascii="Calibri" w:hAnsi="Calibri" w:cs="Calibri"/>
        </w:rPr>
        <w:t>m</w:t>
      </w:r>
      <w:r w:rsidR="00727337" w:rsidRPr="00154638">
        <w:rPr>
          <w:rFonts w:ascii="Calibri" w:hAnsi="Calibri" w:cs="Calibri"/>
        </w:rPr>
        <w:t xml:space="preserve"> zařízení</w:t>
      </w:r>
      <w:r w:rsidR="00727337">
        <w:rPr>
          <w:rFonts w:ascii="Calibri" w:hAnsi="Calibri" w:cs="Calibri"/>
        </w:rPr>
        <w:t>.</w:t>
      </w:r>
    </w:p>
    <w:p w14:paraId="2CA69839" w14:textId="68BE9694" w:rsidR="00B90D39" w:rsidRPr="001C7AAF" w:rsidRDefault="00DC3F2E" w:rsidP="001C7AAF">
      <w:pPr>
        <w:pStyle w:val="Nadpis4"/>
        <w:rPr>
          <w:i w:val="0"/>
          <w:iCs w:val="0"/>
          <w:sz w:val="32"/>
          <w:szCs w:val="32"/>
        </w:rPr>
      </w:pPr>
      <w:bookmarkStart w:id="56" w:name="_Toc177708945"/>
      <w:r w:rsidRPr="001C7AAF">
        <w:rPr>
          <w:i w:val="0"/>
          <w:iCs w:val="0"/>
          <w:sz w:val="32"/>
          <w:szCs w:val="32"/>
        </w:rPr>
        <w:lastRenderedPageBreak/>
        <w:t>Inicializační nastavení</w:t>
      </w:r>
      <w:bookmarkEnd w:id="56"/>
    </w:p>
    <w:p w14:paraId="119ABA9D" w14:textId="4DE009C4" w:rsidR="00C561C9" w:rsidRPr="000914DF" w:rsidRDefault="00F61A60" w:rsidP="00172553">
      <w:pPr>
        <w:spacing w:before="240" w:after="24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614E4" w:rsidRPr="00F61A60">
        <w:rPr>
          <w:b/>
          <w:bCs/>
          <w:highlight w:val="yellow"/>
        </w:rPr>
        <w:t xml:space="preserve"> v rámci </w:t>
      </w:r>
      <w:r w:rsidR="0053473F" w:rsidRPr="000914DF">
        <w:rPr>
          <w:b/>
          <w:bCs/>
          <w:highlight w:val="yellow"/>
        </w:rPr>
        <w:t xml:space="preserve">této kapitoly popíše detailně </w:t>
      </w:r>
      <w:r w:rsidR="00172553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nastavení celého řešení umístěn</w:t>
      </w:r>
      <w:r w:rsidR="00172553" w:rsidRPr="000914DF">
        <w:rPr>
          <w:b/>
          <w:bCs/>
          <w:highlight w:val="yellow"/>
        </w:rPr>
        <w:t>ého</w:t>
      </w:r>
      <w:r w:rsidR="00C561C9" w:rsidRPr="000914DF">
        <w:rPr>
          <w:b/>
          <w:bCs/>
          <w:highlight w:val="yellow"/>
        </w:rPr>
        <w:t xml:space="preserve"> do jednoho DC, za využití všech požadovaných prvků</w:t>
      </w:r>
      <w:r w:rsidR="002C3666" w:rsidRPr="000914DF">
        <w:rPr>
          <w:b/>
          <w:bCs/>
          <w:highlight w:val="yellow"/>
        </w:rPr>
        <w:t xml:space="preserve"> po produktivním nasazení</w:t>
      </w:r>
      <w:r w:rsidR="00C561C9" w:rsidRPr="000914DF">
        <w:rPr>
          <w:b/>
          <w:bCs/>
          <w:highlight w:val="yellow"/>
        </w:rPr>
        <w:t xml:space="preserve">. Po </w:t>
      </w:r>
      <w:r w:rsidR="00EA6199" w:rsidRPr="000914DF">
        <w:rPr>
          <w:b/>
          <w:bCs/>
          <w:highlight w:val="yellow"/>
        </w:rPr>
        <w:t>dodavateli</w:t>
      </w:r>
      <w:r w:rsidR="00C561C9" w:rsidRPr="000914DF">
        <w:rPr>
          <w:b/>
          <w:bCs/>
          <w:highlight w:val="yellow"/>
        </w:rPr>
        <w:t xml:space="preserve"> se požaduje</w:t>
      </w:r>
      <w:r w:rsidR="002C3666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aby HW a SW (licence) setup pro </w:t>
      </w:r>
      <w:r w:rsidR="00367237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stav byl kompletní a při přechodu na metro</w:t>
      </w:r>
      <w:r w:rsidR="00367237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nebylo nutné dokupovat žádný </w:t>
      </w:r>
      <w:r w:rsidR="00DB4E89" w:rsidRPr="000914DF">
        <w:rPr>
          <w:b/>
          <w:bCs/>
          <w:highlight w:val="yellow"/>
        </w:rPr>
        <w:t xml:space="preserve">dodatečný </w:t>
      </w:r>
      <w:r w:rsidR="00C561C9" w:rsidRPr="000914DF">
        <w:rPr>
          <w:b/>
          <w:bCs/>
          <w:highlight w:val="yellow"/>
        </w:rPr>
        <w:t>HW a SW. Tedy</w:t>
      </w:r>
      <w:r w:rsidR="00DB4E89" w:rsidRPr="000914DF">
        <w:rPr>
          <w:b/>
          <w:bCs/>
          <w:highlight w:val="yellow"/>
        </w:rPr>
        <w:t xml:space="preserve"> kompletní</w:t>
      </w:r>
      <w:r w:rsidR="00C561C9" w:rsidRPr="000914DF">
        <w:rPr>
          <w:b/>
          <w:bCs/>
          <w:highlight w:val="yellow"/>
        </w:rPr>
        <w:t xml:space="preserve"> řešení musí </w:t>
      </w:r>
      <w:r w:rsidR="00DB4E89" w:rsidRPr="000914DF">
        <w:rPr>
          <w:b/>
          <w:bCs/>
          <w:highlight w:val="yellow"/>
        </w:rPr>
        <w:t>být</w:t>
      </w:r>
      <w:r w:rsidR="00C561C9" w:rsidRPr="000914DF">
        <w:rPr>
          <w:b/>
          <w:bCs/>
          <w:highlight w:val="yellow"/>
        </w:rPr>
        <w:t xml:space="preserve"> posta</w:t>
      </w:r>
      <w:r w:rsidR="0041485A" w:rsidRPr="000914DF">
        <w:rPr>
          <w:b/>
          <w:bCs/>
          <w:highlight w:val="yellow"/>
        </w:rPr>
        <w:t>veno</w:t>
      </w:r>
      <w:r w:rsidR="00C561C9" w:rsidRPr="000914DF">
        <w:rPr>
          <w:b/>
          <w:bCs/>
          <w:highlight w:val="yellow"/>
        </w:rPr>
        <w:t xml:space="preserve"> tak</w:t>
      </w:r>
      <w:r w:rsidR="0041485A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jako by se jednalo od začátku o metro</w:t>
      </w:r>
      <w:r w:rsidR="0041485A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řešení.</w:t>
      </w:r>
    </w:p>
    <w:p w14:paraId="15FD2399" w14:textId="36B756BE" w:rsidR="0041485A" w:rsidRPr="001C7AAF" w:rsidRDefault="00591EEB" w:rsidP="001C7AAF">
      <w:pPr>
        <w:pStyle w:val="Nadpis4"/>
        <w:rPr>
          <w:i w:val="0"/>
          <w:iCs w:val="0"/>
          <w:sz w:val="32"/>
          <w:szCs w:val="32"/>
        </w:rPr>
      </w:pPr>
      <w:bookmarkStart w:id="57" w:name="_Toc177708946"/>
      <w:r w:rsidRPr="001C7AAF">
        <w:rPr>
          <w:i w:val="0"/>
          <w:iCs w:val="0"/>
          <w:sz w:val="32"/>
          <w:szCs w:val="32"/>
        </w:rPr>
        <w:t>Migrace</w:t>
      </w:r>
      <w:bookmarkEnd w:id="57"/>
    </w:p>
    <w:p w14:paraId="2127F208" w14:textId="678346EE" w:rsidR="001C7AAF" w:rsidRPr="000914DF" w:rsidRDefault="0054345B" w:rsidP="00913494">
      <w:pPr>
        <w:spacing w:before="24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F7019A">
        <w:rPr>
          <w:b/>
          <w:bCs/>
          <w:highlight w:val="yellow"/>
        </w:rPr>
        <w:t>v</w:t>
      </w:r>
      <w:r w:rsidRPr="00A013C8">
        <w:rPr>
          <w:b/>
          <w:bCs/>
          <w:highlight w:val="yellow"/>
        </w:rPr>
        <w:t> </w:t>
      </w:r>
      <w:r w:rsidRPr="009E6E2F">
        <w:rPr>
          <w:b/>
          <w:bCs/>
          <w:highlight w:val="yellow"/>
        </w:rPr>
        <w:t xml:space="preserve">rámci </w:t>
      </w:r>
      <w:r w:rsidRPr="009405F9">
        <w:rPr>
          <w:b/>
          <w:bCs/>
          <w:highlight w:val="yellow"/>
        </w:rPr>
        <w:t>této kapi</w:t>
      </w:r>
      <w:r w:rsidRPr="00E225BC">
        <w:rPr>
          <w:b/>
          <w:bCs/>
          <w:highlight w:val="yellow"/>
        </w:rPr>
        <w:t>toly popíše detailně</w:t>
      </w:r>
      <w:r w:rsidRPr="000914DF">
        <w:rPr>
          <w:b/>
          <w:bCs/>
          <w:highlight w:val="yellow"/>
        </w:rPr>
        <w:t xml:space="preserve"> </w:t>
      </w:r>
      <w:r w:rsidR="001C7AAF" w:rsidRPr="000914DF">
        <w:rPr>
          <w:b/>
          <w:bCs/>
          <w:highlight w:val="yellow"/>
        </w:rPr>
        <w:t xml:space="preserve">realizaci migrace řešení formou plného „Parallel Build“. Je nezbytné vystavit novou síťovou infrastrukturu včetně výpočetní infrastruktury do nových </w:t>
      </w:r>
      <w:r w:rsidR="00050AD3" w:rsidRPr="000914DF">
        <w:rPr>
          <w:b/>
          <w:bCs/>
          <w:highlight w:val="yellow"/>
        </w:rPr>
        <w:t>racků</w:t>
      </w:r>
      <w:r w:rsidR="001C7AAF" w:rsidRPr="000914DF">
        <w:rPr>
          <w:b/>
          <w:bCs/>
          <w:highlight w:val="yellow"/>
        </w:rPr>
        <w:t xml:space="preserve"> v rámci každého sálu datového centra.</w:t>
      </w:r>
    </w:p>
    <w:p w14:paraId="120C8F6C" w14:textId="658EC42D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LAN technologie musí být logicky rozděleny do jednotlivých racků podle svého účelu. Každý rack s výpočetními prostředky musí mít své dedikované LEAF (ToR) switche, které budou sloužit pro připojení datových portů těchto technologií. Zbytek centrální LAN technologie, včetně SPINE switchů, Edge switchů, Firewallů, Load balancerů a WAN routeru, musí být distribuován redundantně do obou stojanů.</w:t>
      </w:r>
    </w:p>
    <w:p w14:paraId="61900E0E" w14:textId="7D94F1E6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V každém </w:t>
      </w:r>
      <w:r w:rsidR="00913494" w:rsidRPr="000914DF">
        <w:rPr>
          <w:b/>
          <w:bCs/>
          <w:highlight w:val="yellow"/>
        </w:rPr>
        <w:t>racku</w:t>
      </w:r>
      <w:r w:rsidRPr="000914DF">
        <w:rPr>
          <w:b/>
          <w:bCs/>
          <w:highlight w:val="yellow"/>
        </w:rPr>
        <w:t xml:space="preserve"> musí být umístěn jeden z OoB switchů pro připojení jak LAN technologie, tak i výpočetních prostředků do OoB sítě. Console připojení všech LAN komponentů musí zajistit terminálový server instalovaný do stojanu společně s centrální částí LAN technologie.</w:t>
      </w:r>
    </w:p>
    <w:p w14:paraId="0E6598FD" w14:textId="6360F5B5" w:rsidR="001C7AAF" w:rsidRPr="000914DF" w:rsidRDefault="001C7AAF" w:rsidP="002C6B3A">
      <w:pPr>
        <w:spacing w:before="120" w:after="120"/>
        <w:jc w:val="both"/>
        <w:rPr>
          <w:b/>
          <w:bCs/>
        </w:rPr>
      </w:pPr>
      <w:r w:rsidRPr="000914DF">
        <w:rPr>
          <w:b/>
          <w:bCs/>
          <w:highlight w:val="yellow"/>
        </w:rPr>
        <w:t>Stejný postup musí být realizován i ve druhém PoPu datového centra.</w:t>
      </w:r>
    </w:p>
    <w:p w14:paraId="6AAAD5FC" w14:textId="32450449" w:rsidR="001C7AAF" w:rsidRPr="000914DF" w:rsidRDefault="00EA0B00" w:rsidP="002C6B3A">
      <w:pPr>
        <w:spacing w:before="12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Zadavatel požaduje</w:t>
      </w:r>
      <w:r w:rsidR="001C7AAF" w:rsidRPr="00F61A60">
        <w:rPr>
          <w:b/>
          <w:bCs/>
          <w:highlight w:val="yellow"/>
        </w:rPr>
        <w:t xml:space="preserve">, aby </w:t>
      </w:r>
      <w:r w:rsidR="001C7AAF" w:rsidRPr="000914DF">
        <w:rPr>
          <w:b/>
          <w:bCs/>
          <w:highlight w:val="yellow"/>
        </w:rPr>
        <w:t>následným krokem migrace bylo propojení na L2 a L3 úrovni přes centrální switche obou sítí („staré“ a „nové“). Toto zapojení umožní postupnou migraci L2/L3 i L4-L7 služeb, s plnou viditelností služeb, které budou v té době ještě plně funkční v současné infrastruktuře.</w:t>
      </w:r>
    </w:p>
    <w:p w14:paraId="4B907DBB" w14:textId="3DEC4403" w:rsidR="001C7AAF" w:rsidRPr="000914DF" w:rsidRDefault="001C7AAF" w:rsidP="00EC334B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Tento scénář musí zajistit realizaci migrace bez časového presu a s možností prověření každé jednotlivě přemigrované služby.</w:t>
      </w:r>
    </w:p>
    <w:p w14:paraId="4C8E1479" w14:textId="5A67C2CF" w:rsidR="001C7AAF" w:rsidRPr="000914DF" w:rsidRDefault="001C7AAF" w:rsidP="000914DF">
      <w:pPr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0914DF">
        <w:rPr>
          <w:b/>
          <w:bCs/>
          <w:highlight w:val="yellow"/>
        </w:rPr>
        <w:t xml:space="preserve">musí </w:t>
      </w:r>
      <w:r w:rsidR="00E9619F">
        <w:rPr>
          <w:b/>
          <w:bCs/>
          <w:highlight w:val="yellow"/>
        </w:rPr>
        <w:t xml:space="preserve">zpracovat </w:t>
      </w:r>
      <w:r w:rsidRPr="000914DF">
        <w:rPr>
          <w:b/>
          <w:bCs/>
          <w:highlight w:val="yellow"/>
        </w:rPr>
        <w:t>detailní SoW (Scope of Work) pro provedení</w:t>
      </w:r>
      <w:r w:rsidR="0004315C">
        <w:rPr>
          <w:b/>
          <w:bCs/>
          <w:highlight w:val="yellow"/>
        </w:rPr>
        <w:t xml:space="preserve"> </w:t>
      </w:r>
      <w:r w:rsidRPr="000914DF">
        <w:rPr>
          <w:b/>
          <w:bCs/>
          <w:highlight w:val="yellow"/>
        </w:rPr>
        <w:t>instalace/implementace a migraci služeb zahrnující přehledově následující:</w:t>
      </w:r>
    </w:p>
    <w:p w14:paraId="01B44CEA" w14:textId="4D7F7662" w:rsidR="001C7AAF" w:rsidRPr="0059691B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Vytvoření LLD (Low Level Design)</w:t>
      </w:r>
      <w:r w:rsidR="00AE0244" w:rsidRPr="0059691B">
        <w:rPr>
          <w:b/>
          <w:bCs/>
          <w:highlight w:val="yellow"/>
        </w:rPr>
        <w:t>:</w:t>
      </w:r>
    </w:p>
    <w:p w14:paraId="7CF75B9C" w14:textId="3343403D" w:rsidR="001C7AAF" w:rsidRPr="0059691B" w:rsidRDefault="00401E47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 té</w:t>
      </w:r>
      <w:r w:rsidR="00C60CA0" w:rsidRPr="0059691B">
        <w:rPr>
          <w:b/>
          <w:bCs/>
          <w:highlight w:val="yellow"/>
        </w:rPr>
        <w:t xml:space="preserve">to </w:t>
      </w:r>
      <w:r w:rsidR="001727E5" w:rsidRPr="0059691B">
        <w:rPr>
          <w:b/>
          <w:bCs/>
          <w:highlight w:val="yellow"/>
        </w:rPr>
        <w:t>část</w:t>
      </w:r>
      <w:r w:rsidRPr="0059691B">
        <w:rPr>
          <w:b/>
          <w:bCs/>
          <w:highlight w:val="yellow"/>
        </w:rPr>
        <w:t>i</w:t>
      </w:r>
      <w:r w:rsidR="001C7AAF" w:rsidRPr="0059691B">
        <w:rPr>
          <w:b/>
          <w:bCs/>
          <w:highlight w:val="yellow"/>
        </w:rPr>
        <w:t xml:space="preserve"> </w:t>
      </w:r>
      <w:r w:rsidR="001727E5" w:rsidRPr="0059691B">
        <w:rPr>
          <w:b/>
          <w:bCs/>
          <w:highlight w:val="yellow"/>
        </w:rPr>
        <w:t xml:space="preserve">SoW </w:t>
      </w:r>
      <w:r w:rsidR="001C7AAF" w:rsidRPr="0059691B">
        <w:rPr>
          <w:b/>
          <w:bCs/>
          <w:highlight w:val="yellow"/>
        </w:rPr>
        <w:t>dokumentu</w:t>
      </w:r>
      <w:r w:rsidR="001156A5" w:rsidRPr="0059691B">
        <w:rPr>
          <w:b/>
          <w:bCs/>
          <w:highlight w:val="yellow"/>
        </w:rPr>
        <w:t xml:space="preserve"> </w:t>
      </w:r>
      <w:r w:rsidR="001C7AAF" w:rsidRPr="0059691B">
        <w:rPr>
          <w:b/>
          <w:bCs/>
          <w:highlight w:val="yellow"/>
        </w:rPr>
        <w:t xml:space="preserve">bude </w:t>
      </w:r>
      <w:r w:rsidR="001156A5" w:rsidRPr="0059691B">
        <w:rPr>
          <w:b/>
          <w:bCs/>
          <w:highlight w:val="yellow"/>
        </w:rPr>
        <w:t xml:space="preserve">detailně </w:t>
      </w:r>
      <w:r w:rsidR="00D1295D" w:rsidRPr="0059691B">
        <w:rPr>
          <w:b/>
          <w:bCs/>
          <w:highlight w:val="yellow"/>
        </w:rPr>
        <w:t>pops</w:t>
      </w:r>
      <w:r w:rsidRPr="0059691B">
        <w:rPr>
          <w:b/>
          <w:bCs/>
          <w:highlight w:val="yellow"/>
        </w:rPr>
        <w:t>án</w:t>
      </w:r>
      <w:r w:rsidR="00D1295D" w:rsidRPr="0059691B">
        <w:rPr>
          <w:b/>
          <w:bCs/>
          <w:highlight w:val="yellow"/>
        </w:rPr>
        <w:t xml:space="preserve"> </w:t>
      </w:r>
      <w:r w:rsidR="00E4184B" w:rsidRPr="0059691B">
        <w:rPr>
          <w:b/>
          <w:bCs/>
          <w:highlight w:val="yellow"/>
        </w:rPr>
        <w:t xml:space="preserve">obsah </w:t>
      </w:r>
      <w:r w:rsidR="001C7AAF" w:rsidRPr="0059691B">
        <w:rPr>
          <w:b/>
          <w:bCs/>
          <w:highlight w:val="yellow"/>
        </w:rPr>
        <w:t>všech fází</w:t>
      </w:r>
      <w:r w:rsidR="00B15F99" w:rsidRPr="0059691B">
        <w:rPr>
          <w:b/>
          <w:bCs/>
          <w:highlight w:val="yellow"/>
        </w:rPr>
        <w:t>;</w:t>
      </w:r>
    </w:p>
    <w:p w14:paraId="38826F21" w14:textId="72D91363" w:rsidR="001C7AAF" w:rsidRPr="0059691B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Zmapování a zdokumentování současného stavu na úrovni nutné pro migraci</w:t>
      </w:r>
      <w:r w:rsidR="00F915CE" w:rsidRPr="0059691B">
        <w:rPr>
          <w:b/>
          <w:bCs/>
          <w:highlight w:val="yellow"/>
        </w:rPr>
        <w:t xml:space="preserve"> na dodaný HW</w:t>
      </w:r>
      <w:r w:rsidR="00506793" w:rsidRPr="0059691B">
        <w:rPr>
          <w:b/>
          <w:bCs/>
          <w:highlight w:val="yellow"/>
        </w:rPr>
        <w:t xml:space="preserve"> </w:t>
      </w:r>
      <w:r w:rsidR="006940A8" w:rsidRPr="0059691B">
        <w:rPr>
          <w:b/>
          <w:bCs/>
          <w:highlight w:val="yellow"/>
        </w:rPr>
        <w:t>a koncept nové architektury</w:t>
      </w:r>
      <w:r w:rsidR="00B15F99" w:rsidRPr="0059691B">
        <w:rPr>
          <w:b/>
          <w:bCs/>
          <w:highlight w:val="yellow"/>
        </w:rPr>
        <w:t>;</w:t>
      </w:r>
    </w:p>
    <w:p w14:paraId="7EEE0E57" w14:textId="25CF928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Inicializaci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= upgrade / zahoření atd</w:t>
      </w:r>
      <w:r w:rsidR="002B6A0A" w:rsidRPr="000914DF">
        <w:rPr>
          <w:b/>
          <w:bCs/>
          <w:highlight w:val="yellow"/>
        </w:rPr>
        <w:t>.</w:t>
      </w:r>
      <w:r w:rsidR="00B15F99" w:rsidRPr="000914DF">
        <w:rPr>
          <w:b/>
          <w:bCs/>
          <w:highlight w:val="yellow"/>
        </w:rPr>
        <w:t>;</w:t>
      </w:r>
    </w:p>
    <w:p w14:paraId="0DA91924" w14:textId="4DE3E222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v </w:t>
      </w:r>
      <w:r w:rsidR="002B6A0A" w:rsidRPr="000914DF">
        <w:rPr>
          <w:b/>
          <w:bCs/>
          <w:highlight w:val="yellow"/>
        </w:rPr>
        <w:t>P</w:t>
      </w:r>
      <w:r w:rsidRPr="000914DF">
        <w:rPr>
          <w:b/>
          <w:bCs/>
          <w:highlight w:val="yellow"/>
        </w:rPr>
        <w:t xml:space="preserve">arallel </w:t>
      </w:r>
      <w:r w:rsidR="002B6A0A" w:rsidRPr="000914DF">
        <w:rPr>
          <w:b/>
          <w:bCs/>
          <w:highlight w:val="yellow"/>
        </w:rPr>
        <w:t>B</w:t>
      </w:r>
      <w:r w:rsidRPr="000914DF">
        <w:rPr>
          <w:b/>
          <w:bCs/>
          <w:highlight w:val="yellow"/>
        </w:rPr>
        <w:t xml:space="preserve">uildu = montáž do </w:t>
      </w:r>
      <w:r w:rsidR="002B6A0A" w:rsidRPr="000914DF">
        <w:rPr>
          <w:b/>
          <w:bCs/>
          <w:highlight w:val="yellow"/>
        </w:rPr>
        <w:t>racků</w:t>
      </w:r>
      <w:r w:rsidRPr="000914DF">
        <w:rPr>
          <w:b/>
          <w:bCs/>
          <w:highlight w:val="yellow"/>
        </w:rPr>
        <w:t xml:space="preserve"> / připojení k napájení / kabeláž</w:t>
      </w:r>
      <w:r w:rsidR="00B15F99" w:rsidRPr="000914DF">
        <w:rPr>
          <w:b/>
          <w:bCs/>
          <w:highlight w:val="yellow"/>
        </w:rPr>
        <w:t>;</w:t>
      </w:r>
    </w:p>
    <w:p w14:paraId="2B364588" w14:textId="5BE8C8D8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Implementaci = základní konfiguraci </w:t>
      </w:r>
      <w:r w:rsidR="00B15F99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nutnou</w:t>
      </w:r>
      <w:r w:rsidR="00AE0244" w:rsidRPr="000914DF">
        <w:rPr>
          <w:b/>
          <w:bCs/>
          <w:highlight w:val="yellow"/>
        </w:rPr>
        <w:t>:</w:t>
      </w:r>
    </w:p>
    <w:p w14:paraId="5C1648DF" w14:textId="592F1645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 připojení na OoB mngt síť a In-Band přístup</w:t>
      </w:r>
      <w:r w:rsidR="00AE0244" w:rsidRPr="000914DF">
        <w:rPr>
          <w:b/>
          <w:bCs/>
          <w:highlight w:val="yellow"/>
        </w:rPr>
        <w:t>;</w:t>
      </w:r>
    </w:p>
    <w:p w14:paraId="5DF68460" w14:textId="67F5709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pro připojení na monitoring a </w:t>
      </w:r>
      <w:r w:rsidR="00AE0244" w:rsidRPr="000914DF">
        <w:rPr>
          <w:b/>
          <w:bCs/>
          <w:highlight w:val="yellow"/>
        </w:rPr>
        <w:t>MGMT</w:t>
      </w:r>
      <w:r w:rsidRPr="000914DF">
        <w:rPr>
          <w:b/>
          <w:bCs/>
          <w:highlight w:val="yellow"/>
        </w:rPr>
        <w:t xml:space="preserve"> </w:t>
      </w:r>
      <w:r w:rsidR="00AE0244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je SNMP server, NTP server, Syslog, FTP atd.</w:t>
      </w:r>
      <w:r w:rsidR="00AE0244" w:rsidRPr="000914DF">
        <w:rPr>
          <w:b/>
          <w:bCs/>
          <w:highlight w:val="yellow"/>
        </w:rPr>
        <w:t>;</w:t>
      </w:r>
    </w:p>
    <w:p w14:paraId="55415042" w14:textId="76166977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24h monitoring boxů a sítě</w:t>
      </w:r>
      <w:r w:rsidR="00AE0244" w:rsidRPr="000914DF">
        <w:rPr>
          <w:b/>
          <w:bCs/>
          <w:highlight w:val="yellow"/>
        </w:rPr>
        <w:t>;</w:t>
      </w:r>
    </w:p>
    <w:p w14:paraId="45B0D7B5" w14:textId="1FB0CCAB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a implementaci DC: </w:t>
      </w:r>
    </w:p>
    <w:p w14:paraId="2C500B87" w14:textId="18360182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Instalace Fabric MNGT </w:t>
      </w:r>
      <w:r w:rsidR="00F55CF0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VM v VMware virtualizaci</w:t>
      </w:r>
      <w:r w:rsidR="00C51442" w:rsidRPr="000914DF">
        <w:rPr>
          <w:b/>
          <w:bCs/>
          <w:highlight w:val="yellow"/>
        </w:rPr>
        <w:t xml:space="preserve"> apod.</w:t>
      </w:r>
      <w:r w:rsidR="00F55CF0" w:rsidRPr="000914DF">
        <w:rPr>
          <w:b/>
          <w:bCs/>
          <w:highlight w:val="yellow"/>
        </w:rPr>
        <w:t>;</w:t>
      </w:r>
    </w:p>
    <w:p w14:paraId="15D70C8B" w14:textId="61486A9A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Greenfield build fáze DC fabric</w:t>
      </w:r>
      <w:r w:rsidR="00F55CF0" w:rsidRPr="000914DF">
        <w:rPr>
          <w:b/>
          <w:bCs/>
          <w:highlight w:val="yellow"/>
        </w:rPr>
        <w:t>;</w:t>
      </w:r>
    </w:p>
    <w:p w14:paraId="7608E372" w14:textId="225D79D9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lastRenderedPageBreak/>
        <w:t>Konfigurace vzorových služeb</w:t>
      </w:r>
      <w:r w:rsidR="00F55CF0" w:rsidRPr="000914DF">
        <w:rPr>
          <w:b/>
          <w:bCs/>
          <w:highlight w:val="yellow"/>
        </w:rPr>
        <w:t>:</w:t>
      </w:r>
    </w:p>
    <w:p w14:paraId="4E0A7A09" w14:textId="19CBEE00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lužby budou migrovány 1:1 a pak až optimalizovány</w:t>
      </w:r>
      <w:r w:rsidR="00F55CF0" w:rsidRPr="000914DF">
        <w:rPr>
          <w:b/>
          <w:bCs/>
          <w:highlight w:val="yellow"/>
        </w:rPr>
        <w:t>;</w:t>
      </w:r>
    </w:p>
    <w:p w14:paraId="02F87B39" w14:textId="21D1B82A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udou vytipovány vzorové služby, které se stanou částí test fáze</w:t>
      </w:r>
      <w:r w:rsidRPr="000914DF">
        <w:rPr>
          <w:b/>
          <w:bCs/>
          <w:highlight w:val="yellow"/>
        </w:rPr>
        <w:t>;</w:t>
      </w:r>
    </w:p>
    <w:p w14:paraId="119BE5EB" w14:textId="588AC3EE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</w:t>
      </w:r>
      <w:r w:rsidR="001C7AAF" w:rsidRPr="000914DF">
        <w:rPr>
          <w:b/>
          <w:bCs/>
          <w:highlight w:val="yellow"/>
        </w:rPr>
        <w:t>etailní dokument testů bude dodaný po ukončení výběrového říze</w:t>
      </w:r>
      <w:r w:rsidRPr="000914DF">
        <w:rPr>
          <w:b/>
          <w:bCs/>
          <w:highlight w:val="yellow"/>
        </w:rPr>
        <w:t>n</w:t>
      </w:r>
      <w:r w:rsidR="001C7AAF" w:rsidRPr="000914DF">
        <w:rPr>
          <w:b/>
          <w:bCs/>
          <w:highlight w:val="yellow"/>
        </w:rPr>
        <w:t>í</w:t>
      </w:r>
      <w:r w:rsidR="004A18F9" w:rsidRPr="000914DF">
        <w:rPr>
          <w:b/>
          <w:bCs/>
          <w:highlight w:val="yellow"/>
        </w:rPr>
        <w:t>;</w:t>
      </w:r>
    </w:p>
    <w:p w14:paraId="24D0224C" w14:textId="2265B43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vzorových služeb:</w:t>
      </w:r>
    </w:p>
    <w:p w14:paraId="5FC07162" w14:textId="3F779241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a Akceptace</w:t>
      </w:r>
      <w:r w:rsidR="00034FE8" w:rsidRPr="000914DF">
        <w:rPr>
          <w:b/>
          <w:bCs/>
          <w:highlight w:val="yellow"/>
        </w:rPr>
        <w:t>;</w:t>
      </w:r>
    </w:p>
    <w:p w14:paraId="74CAAA25" w14:textId="53C9DB4D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Migrace:</w:t>
      </w:r>
    </w:p>
    <w:p w14:paraId="1DEE3CB6" w14:textId="4A865D76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Detailní plán migrace vepsaný do LLD zahrnuje:</w:t>
      </w:r>
    </w:p>
    <w:p w14:paraId="579BE1EA" w14:textId="12BAE6C9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</w:t>
      </w:r>
      <w:r w:rsidR="001C7AAF" w:rsidRPr="000914DF">
        <w:rPr>
          <w:b/>
          <w:bCs/>
          <w:highlight w:val="yellow"/>
        </w:rPr>
        <w:t>ypy služeb dle flow uvnitř/do/z DC LAN</w:t>
      </w:r>
      <w:r w:rsidRPr="000914DF">
        <w:rPr>
          <w:b/>
          <w:bCs/>
          <w:highlight w:val="yellow"/>
        </w:rPr>
        <w:t>;</w:t>
      </w:r>
    </w:p>
    <w:p w14:paraId="1236B902" w14:textId="331BD137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eznam všech služeb a jejich přiřazení k typům služeb</w:t>
      </w:r>
      <w:r w:rsidRPr="000914DF">
        <w:rPr>
          <w:b/>
          <w:bCs/>
          <w:highlight w:val="yellow"/>
        </w:rPr>
        <w:t>;</w:t>
      </w:r>
    </w:p>
    <w:p w14:paraId="586443E3" w14:textId="480B12AB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č</w:t>
      </w:r>
      <w:r w:rsidR="001C7AAF" w:rsidRPr="000914DF">
        <w:rPr>
          <w:b/>
          <w:bCs/>
          <w:highlight w:val="yellow"/>
        </w:rPr>
        <w:t>asový plán migrace</w:t>
      </w:r>
      <w:r w:rsidRPr="000914DF">
        <w:rPr>
          <w:b/>
          <w:bCs/>
          <w:highlight w:val="yellow"/>
        </w:rPr>
        <w:t>;</w:t>
      </w:r>
    </w:p>
    <w:p w14:paraId="198D4438" w14:textId="0A286943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Propojení současné a nové LAN přes L3/L2 propoj v jednom z</w:t>
      </w:r>
      <w:r w:rsidR="00021184" w:rsidRPr="000914DF">
        <w:rPr>
          <w:b/>
          <w:bCs/>
          <w:highlight w:val="yellow"/>
        </w:rPr>
        <w:t> </w:t>
      </w:r>
      <w:r w:rsidRPr="000914DF">
        <w:rPr>
          <w:b/>
          <w:bCs/>
          <w:highlight w:val="yellow"/>
        </w:rPr>
        <w:t>PoDů</w:t>
      </w:r>
      <w:r w:rsidR="00021184" w:rsidRPr="000914DF">
        <w:rPr>
          <w:b/>
          <w:bCs/>
          <w:highlight w:val="yellow"/>
        </w:rPr>
        <w:t>;</w:t>
      </w:r>
    </w:p>
    <w:p w14:paraId="5B7EC945" w14:textId="6874D2DD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Postupná migrace služeb</w:t>
      </w:r>
      <w:r w:rsidR="00DF1C6B" w:rsidRPr="000914DF">
        <w:rPr>
          <w:b/>
          <w:bCs/>
          <w:highlight w:val="yellow"/>
        </w:rPr>
        <w:t>:</w:t>
      </w:r>
    </w:p>
    <w:p w14:paraId="29FC4D5C" w14:textId="117769F7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tep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by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step procedura zahrnující testy přemigrovaných služeb dle typů a jejich následný monitoring – min</w:t>
      </w:r>
      <w:r w:rsidRPr="000914DF">
        <w:rPr>
          <w:b/>
          <w:bCs/>
          <w:highlight w:val="yellow"/>
        </w:rPr>
        <w:t>.</w:t>
      </w:r>
      <w:r w:rsidR="001C7AAF" w:rsidRPr="000914DF">
        <w:rPr>
          <w:b/>
          <w:bCs/>
          <w:highlight w:val="yellow"/>
        </w:rPr>
        <w:t xml:space="preserve"> 24h</w:t>
      </w:r>
      <w:r w:rsidRPr="000914DF">
        <w:rPr>
          <w:b/>
          <w:bCs/>
          <w:highlight w:val="yellow"/>
        </w:rPr>
        <w:t>;</w:t>
      </w:r>
    </w:p>
    <w:p w14:paraId="4F308E79" w14:textId="1C76616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Odpojení a odstavení současné LAN sítě</w:t>
      </w:r>
      <w:r w:rsidR="00DF1C6B" w:rsidRPr="000914DF">
        <w:rPr>
          <w:b/>
          <w:bCs/>
          <w:highlight w:val="yellow"/>
        </w:rPr>
        <w:t>:</w:t>
      </w:r>
    </w:p>
    <w:p w14:paraId="14D69FD0" w14:textId="5060077A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dpojení současné sítě od </w:t>
      </w:r>
      <w:r w:rsidRPr="000914DF">
        <w:rPr>
          <w:b/>
          <w:bCs/>
          <w:highlight w:val="yellow"/>
        </w:rPr>
        <w:t>P</w:t>
      </w:r>
      <w:r w:rsidR="001C7AAF" w:rsidRPr="000914DF">
        <w:rPr>
          <w:b/>
          <w:bCs/>
          <w:highlight w:val="yellow"/>
        </w:rPr>
        <w:t xml:space="preserve">arallel </w:t>
      </w: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uildu – 24h monitoring správné funkčnosti</w:t>
      </w:r>
      <w:r w:rsidRPr="000914DF">
        <w:rPr>
          <w:b/>
          <w:bCs/>
          <w:highlight w:val="yellow"/>
        </w:rPr>
        <w:t>;</w:t>
      </w:r>
    </w:p>
    <w:p w14:paraId="248EB3F6" w14:textId="0B01E7D9" w:rsidR="00C561C9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dstavení současné sítě – plný „remove“ všech </w:t>
      </w:r>
      <w:r w:rsidR="00E51A7F" w:rsidRPr="000914DF">
        <w:rPr>
          <w:b/>
          <w:bCs/>
          <w:highlight w:val="yellow"/>
        </w:rPr>
        <w:t>síťových</w:t>
      </w:r>
      <w:r w:rsidR="001C7AAF" w:rsidRPr="000914DF">
        <w:rPr>
          <w:b/>
          <w:bCs/>
          <w:highlight w:val="yellow"/>
        </w:rPr>
        <w:t xml:space="preserve"> elementu současné LAN sítě</w:t>
      </w:r>
      <w:r w:rsidR="00E51A7F" w:rsidRPr="000914DF">
        <w:rPr>
          <w:b/>
          <w:bCs/>
          <w:highlight w:val="yellow"/>
        </w:rPr>
        <w:t>;</w:t>
      </w:r>
    </w:p>
    <w:p w14:paraId="65781423" w14:textId="1CCA994A" w:rsidR="003E003E" w:rsidRDefault="00DD5A82" w:rsidP="003B2F6A">
      <w:pPr>
        <w:pStyle w:val="Nadpis3"/>
        <w:rPr>
          <w:sz w:val="32"/>
          <w:szCs w:val="32"/>
        </w:rPr>
      </w:pPr>
      <w:bookmarkStart w:id="58" w:name="_Toc177708947"/>
      <w:r w:rsidRPr="003B2F6A">
        <w:rPr>
          <w:sz w:val="32"/>
          <w:szCs w:val="32"/>
        </w:rPr>
        <w:t>LAN</w:t>
      </w:r>
      <w:r w:rsidR="00EA12EF">
        <w:rPr>
          <w:sz w:val="32"/>
          <w:szCs w:val="32"/>
        </w:rPr>
        <w:t xml:space="preserve"> </w:t>
      </w:r>
      <w:r w:rsidR="00BE7B83">
        <w:rPr>
          <w:sz w:val="32"/>
          <w:szCs w:val="32"/>
        </w:rPr>
        <w:t xml:space="preserve"> - t</w:t>
      </w:r>
      <w:r w:rsidR="00EA12EF">
        <w:rPr>
          <w:sz w:val="32"/>
          <w:szCs w:val="32"/>
        </w:rPr>
        <w:t>o</w:t>
      </w:r>
      <w:r w:rsidR="00BE7B83">
        <w:rPr>
          <w:sz w:val="32"/>
          <w:szCs w:val="32"/>
        </w:rPr>
        <w:t>pologie</w:t>
      </w:r>
      <w:bookmarkEnd w:id="58"/>
    </w:p>
    <w:p w14:paraId="3B8F1ECC" w14:textId="06CE6F1A" w:rsidR="00A35905" w:rsidRDefault="00A35905" w:rsidP="00606900">
      <w:pPr>
        <w:keepNext/>
        <w:jc w:val="center"/>
      </w:pPr>
    </w:p>
    <w:p w14:paraId="18D782CD" w14:textId="1E713C20" w:rsidR="000F49CB" w:rsidRPr="00F61A60" w:rsidRDefault="00F61A60" w:rsidP="00F61A60">
      <w:pPr>
        <w:ind w:left="176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Dodavatel</w:t>
      </w:r>
      <w:r w:rsidR="00075FC6" w:rsidRPr="00F61A60">
        <w:rPr>
          <w:b/>
          <w:bCs/>
          <w:highlight w:val="yellow"/>
        </w:rPr>
        <w:t xml:space="preserve"> v rámci této kapitoly popíše návrh řešení komplexního řešení </w:t>
      </w:r>
      <w:r w:rsidR="00A020A8" w:rsidRPr="00F61A60">
        <w:rPr>
          <w:b/>
          <w:bCs/>
          <w:highlight w:val="yellow"/>
        </w:rPr>
        <w:t xml:space="preserve">topologie </w:t>
      </w:r>
      <w:r w:rsidR="00075FC6" w:rsidRPr="00F61A60">
        <w:rPr>
          <w:b/>
          <w:bCs/>
          <w:highlight w:val="yellow"/>
        </w:rPr>
        <w:t>LAN</w:t>
      </w:r>
      <w:r w:rsidR="00F70942" w:rsidRPr="00F61A60">
        <w:rPr>
          <w:b/>
          <w:bCs/>
          <w:highlight w:val="yellow"/>
        </w:rPr>
        <w:t xml:space="preserve"> včetně všech nabízených síťových elementů a zpracuje grafické znázornění </w:t>
      </w:r>
      <w:r w:rsidR="002C4BDA" w:rsidRPr="00F61A60">
        <w:rPr>
          <w:b/>
          <w:bCs/>
          <w:highlight w:val="yellow"/>
        </w:rPr>
        <w:t xml:space="preserve">architektury </w:t>
      </w:r>
      <w:r w:rsidR="00F70942" w:rsidRPr="00F61A60">
        <w:rPr>
          <w:b/>
          <w:bCs/>
          <w:highlight w:val="yellow"/>
        </w:rPr>
        <w:t xml:space="preserve">jednotlivých </w:t>
      </w:r>
      <w:r w:rsidR="00872A10" w:rsidRPr="00F61A60">
        <w:rPr>
          <w:b/>
          <w:bCs/>
          <w:highlight w:val="yellow"/>
        </w:rPr>
        <w:t>bloků</w:t>
      </w:r>
      <w:r w:rsidR="002C4BDA" w:rsidRPr="00F61A60">
        <w:rPr>
          <w:b/>
          <w:bCs/>
          <w:highlight w:val="yellow"/>
        </w:rPr>
        <w:t>, a to mi</w:t>
      </w:r>
      <w:r w:rsidR="00872A10" w:rsidRPr="00F61A60">
        <w:rPr>
          <w:b/>
          <w:bCs/>
          <w:highlight w:val="yellow"/>
        </w:rPr>
        <w:t xml:space="preserve">nimálně v rozsahu: </w:t>
      </w:r>
    </w:p>
    <w:p w14:paraId="2D6714C0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 fabric;</w:t>
      </w:r>
    </w:p>
    <w:p w14:paraId="6693E4DC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WAN konektivita;</w:t>
      </w:r>
    </w:p>
    <w:p w14:paraId="52BFC754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DCI konektivita;</w:t>
      </w:r>
    </w:p>
    <w:p w14:paraId="224EC193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L4-L7 security;</w:t>
      </w:r>
    </w:p>
    <w:p w14:paraId="2ECF9D39" w14:textId="77777777" w:rsidR="00872A10" w:rsidRPr="0088774D" w:rsidRDefault="00872A10" w:rsidP="0088774D">
      <w:pPr>
        <w:ind w:left="176"/>
        <w:rPr>
          <w:b/>
          <w:bCs/>
        </w:rPr>
      </w:pPr>
    </w:p>
    <w:p w14:paraId="25D38110" w14:textId="31BAB777" w:rsidR="007C379D" w:rsidRPr="00AA48B5" w:rsidRDefault="00177EC4" w:rsidP="007C379D">
      <w:pPr>
        <w:pStyle w:val="Nadpis4"/>
        <w:rPr>
          <w:i w:val="0"/>
          <w:iCs w:val="0"/>
          <w:sz w:val="32"/>
          <w:szCs w:val="32"/>
        </w:rPr>
      </w:pPr>
      <w:bookmarkStart w:id="59" w:name="_Toc177708948"/>
      <w:r w:rsidRPr="00177EC4">
        <w:rPr>
          <w:i w:val="0"/>
          <w:iCs w:val="0"/>
          <w:sz w:val="32"/>
          <w:szCs w:val="32"/>
        </w:rPr>
        <w:t>LAN část DC – Fyzické provedení / S</w:t>
      </w:r>
      <w:r w:rsidR="000A699D">
        <w:rPr>
          <w:i w:val="0"/>
          <w:iCs w:val="0"/>
          <w:sz w:val="32"/>
          <w:szCs w:val="32"/>
        </w:rPr>
        <w:t>o</w:t>
      </w:r>
      <w:r w:rsidRPr="00177EC4">
        <w:rPr>
          <w:i w:val="0"/>
          <w:iCs w:val="0"/>
          <w:sz w:val="32"/>
          <w:szCs w:val="32"/>
        </w:rPr>
        <w:t>C</w:t>
      </w:r>
      <w:bookmarkEnd w:id="59"/>
    </w:p>
    <w:p w14:paraId="55D9F264" w14:textId="6B720DEF" w:rsidR="008268C8" w:rsidRDefault="00F61A60" w:rsidP="00AA48B5">
      <w:pPr>
        <w:spacing w:before="240" w:after="12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268C8" w:rsidRPr="00F61A60">
        <w:rPr>
          <w:b/>
          <w:bCs/>
          <w:highlight w:val="yellow"/>
        </w:rPr>
        <w:t xml:space="preserve"> v rámci této kapitoly </w:t>
      </w:r>
      <w:r w:rsidR="00BD028E" w:rsidRPr="00F61A60">
        <w:rPr>
          <w:b/>
          <w:bCs/>
          <w:highlight w:val="yellow"/>
        </w:rPr>
        <w:t xml:space="preserve">popíše fyzické provedení / SoC dle navržené LAN topologie včetně uvedení všech </w:t>
      </w:r>
      <w:r w:rsidR="00BD028E" w:rsidRPr="0088774D">
        <w:rPr>
          <w:b/>
          <w:bCs/>
          <w:highlight w:val="yellow"/>
        </w:rPr>
        <w:t>nabízených prvků a specifikace jejich vlastností.</w:t>
      </w:r>
    </w:p>
    <w:p w14:paraId="754EB83A" w14:textId="77777777" w:rsidR="006970FB" w:rsidRDefault="006970FB" w:rsidP="00AA48B5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E6E2F" w:rsidRPr="00155416" w14:paraId="1DBC0CB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6199028" w14:textId="2D81531C" w:rsidR="009E6E2F" w:rsidRPr="00155416" w:rsidRDefault="009E6E2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1B1AD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E6E2F" w:rsidRPr="00155416" w14:paraId="465EA87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240E5E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C0C0D0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B1A2A2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B90E19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E6E2F" w:rsidRPr="00155416" w14:paraId="0986BB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72308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BC8D94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9014C5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579B7A2" w14:textId="77777777" w:rsidR="009E6E2F" w:rsidRPr="00155416" w:rsidRDefault="009E6E2F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626B5CF" w14:textId="77777777" w:rsidR="009E6E2F" w:rsidRDefault="009E6E2F" w:rsidP="00AA48B5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E6E2F" w:rsidRPr="00AD76B0" w14:paraId="224C17E1" w14:textId="77777777" w:rsidTr="00DB04F3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2B276B4C" w14:textId="686472B0" w:rsidR="009E6E2F" w:rsidRPr="00AD76B0" w:rsidRDefault="009E6E2F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(</w:t>
            </w:r>
            <w:r w:rsidR="00757060">
              <w:rPr>
                <w:rFonts w:cs="Arial"/>
                <w:b/>
                <w:bCs/>
                <w:sz w:val="28"/>
                <w:szCs w:val="28"/>
              </w:rPr>
              <w:t>X ks)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51D3" w:rsidRPr="00AD76B0" w14:paraId="4B82CE2D" w14:textId="77777777" w:rsidTr="007A51D3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5C3CE156" w14:textId="77777777" w:rsidR="007A51D3" w:rsidRPr="00AD76B0" w:rsidRDefault="007A51D3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3B767C14" w14:textId="31C3CC85" w:rsidR="007A51D3" w:rsidRPr="00AD76B0" w:rsidRDefault="007A51D3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7A51D3" w:rsidRPr="00E87B35" w14:paraId="5D2E5385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742C760D" w14:textId="21130130" w:rsidR="007A51D3" w:rsidRPr="00E87B35" w:rsidRDefault="007A51D3" w:rsidP="00EA5C98"/>
        </w:tc>
        <w:tc>
          <w:tcPr>
            <w:tcW w:w="4061" w:type="pct"/>
            <w:gridSpan w:val="2"/>
            <w:shd w:val="clear" w:color="auto" w:fill="FFFF00"/>
          </w:tcPr>
          <w:p w14:paraId="3D00A7B3" w14:textId="77777777" w:rsidR="007A51D3" w:rsidRPr="00E87B35" w:rsidRDefault="007A51D3" w:rsidP="00EA5C98"/>
        </w:tc>
      </w:tr>
    </w:tbl>
    <w:p w14:paraId="37B162C8" w14:textId="77777777" w:rsidR="009E6E2F" w:rsidRPr="0088774D" w:rsidRDefault="009E6E2F" w:rsidP="00AA48B5">
      <w:pPr>
        <w:spacing w:before="240" w:after="120"/>
        <w:jc w:val="both"/>
        <w:rPr>
          <w:b/>
          <w:bCs/>
        </w:rPr>
      </w:pPr>
    </w:p>
    <w:p w14:paraId="4458FF36" w14:textId="315E696B" w:rsidR="005A6EB1" w:rsidRDefault="001139DD" w:rsidP="005A6EB1">
      <w:pPr>
        <w:pStyle w:val="Nadpis4"/>
        <w:rPr>
          <w:i w:val="0"/>
          <w:iCs w:val="0"/>
          <w:sz w:val="32"/>
          <w:szCs w:val="32"/>
        </w:rPr>
      </w:pPr>
      <w:bookmarkStart w:id="60" w:name="_Toc177708949"/>
      <w:r w:rsidRPr="001139DD">
        <w:rPr>
          <w:i w:val="0"/>
          <w:iCs w:val="0"/>
          <w:sz w:val="32"/>
          <w:szCs w:val="32"/>
        </w:rPr>
        <w:t>DC fabric</w:t>
      </w:r>
      <w:bookmarkEnd w:id="60"/>
    </w:p>
    <w:p w14:paraId="00AFE88C" w14:textId="789C6C13" w:rsidR="005A6EB1" w:rsidRDefault="00F61A60" w:rsidP="005A6EB1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5A6EB1" w:rsidRPr="00712103">
        <w:rPr>
          <w:b/>
          <w:bCs/>
          <w:highlight w:val="yellow"/>
        </w:rPr>
        <w:t xml:space="preserve"> v rámci této kapitoly popíše </w:t>
      </w:r>
      <w:r w:rsidR="005A6EB1">
        <w:rPr>
          <w:b/>
          <w:bCs/>
          <w:highlight w:val="yellow"/>
        </w:rPr>
        <w:t>DC fabric</w:t>
      </w:r>
      <w:r w:rsidR="005A6EB1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5A6EB1" w:rsidRPr="00712103">
        <w:rPr>
          <w:b/>
          <w:bCs/>
          <w:highlight w:val="yellow"/>
        </w:rPr>
        <w:t>uvedení všech nabízených prvků a specifikace jejich vlastností.</w:t>
      </w:r>
    </w:p>
    <w:p w14:paraId="2A9497CD" w14:textId="77777777" w:rsidR="006970FB" w:rsidRDefault="006970FB" w:rsidP="005A6EB1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A6EB1" w:rsidRPr="00155416" w14:paraId="77CE248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778FEA6" w14:textId="18DB1612" w:rsidR="005A6EB1" w:rsidRPr="00155416" w:rsidRDefault="005A6EB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2D14F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5A6EB1" w:rsidRPr="00155416" w14:paraId="0624FE44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D69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B38DD1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F5463CA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85268E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A6EB1" w:rsidRPr="00155416" w14:paraId="1595282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3B20A9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B60E8CE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D018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5734E5" w14:textId="77777777" w:rsidR="005A6EB1" w:rsidRPr="00155416" w:rsidRDefault="005A6EB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6316C68" w14:textId="77777777" w:rsidR="005A6EB1" w:rsidRDefault="005A6EB1" w:rsidP="005A6EB1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5A6EB1" w:rsidRPr="00AD76B0" w14:paraId="26D68E77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01189346" w14:textId="57EFE60B" w:rsidR="005A6EB1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5A6EB1" w:rsidRPr="00AD76B0" w14:paraId="356D35BB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10244141" w14:textId="77777777" w:rsidR="005A6EB1" w:rsidRPr="00AD76B0" w:rsidRDefault="005A6EB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59E8074F" w14:textId="77777777" w:rsidR="005A6EB1" w:rsidRPr="00AD76B0" w:rsidRDefault="005A6EB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5A6EB1" w:rsidRPr="00E87B35" w14:paraId="4BD3B8A3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39B328CA" w14:textId="77777777" w:rsidR="005A6EB1" w:rsidRPr="00E87B35" w:rsidRDefault="005A6EB1" w:rsidP="00EA5C98"/>
        </w:tc>
        <w:tc>
          <w:tcPr>
            <w:tcW w:w="4061" w:type="pct"/>
            <w:gridSpan w:val="2"/>
            <w:shd w:val="clear" w:color="auto" w:fill="FFFF00"/>
          </w:tcPr>
          <w:p w14:paraId="2930AFC4" w14:textId="77777777" w:rsidR="005A6EB1" w:rsidRPr="00E87B35" w:rsidRDefault="005A6EB1" w:rsidP="00EA5C98"/>
        </w:tc>
      </w:tr>
    </w:tbl>
    <w:p w14:paraId="08FD83A4" w14:textId="77777777" w:rsidR="005A6EB1" w:rsidRPr="0088774D" w:rsidRDefault="005A6EB1" w:rsidP="0088774D">
      <w:pPr>
        <w:rPr>
          <w:i/>
          <w:iCs/>
        </w:rPr>
      </w:pPr>
    </w:p>
    <w:p w14:paraId="3C741139" w14:textId="501A3D6C" w:rsidR="003737DA" w:rsidRDefault="001D5444" w:rsidP="001D5444">
      <w:pPr>
        <w:pStyle w:val="Nadpis4"/>
        <w:rPr>
          <w:i w:val="0"/>
          <w:iCs w:val="0"/>
          <w:sz w:val="32"/>
          <w:szCs w:val="32"/>
        </w:rPr>
      </w:pPr>
      <w:bookmarkStart w:id="61" w:name="_Toc177708950"/>
      <w:r w:rsidRPr="001D5444">
        <w:rPr>
          <w:i w:val="0"/>
          <w:iCs w:val="0"/>
          <w:sz w:val="32"/>
          <w:szCs w:val="32"/>
        </w:rPr>
        <w:t>WAN konektivita</w:t>
      </w:r>
      <w:bookmarkEnd w:id="61"/>
    </w:p>
    <w:p w14:paraId="4B35D53E" w14:textId="277A00FE" w:rsidR="00B428BC" w:rsidRDefault="00F61A60" w:rsidP="00B428BC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B428BC" w:rsidRPr="00712103">
        <w:rPr>
          <w:b/>
          <w:bCs/>
          <w:highlight w:val="yellow"/>
        </w:rPr>
        <w:t xml:space="preserve"> v rámci této kapitoly popíše </w:t>
      </w:r>
      <w:r w:rsidR="00B428BC">
        <w:rPr>
          <w:b/>
          <w:bCs/>
          <w:highlight w:val="yellow"/>
        </w:rPr>
        <w:t>WAN konektivitu</w:t>
      </w:r>
      <w:r w:rsidR="00B428BC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B428BC" w:rsidRPr="00712103">
        <w:rPr>
          <w:b/>
          <w:bCs/>
          <w:highlight w:val="yellow"/>
        </w:rPr>
        <w:t>uvedení všech nabízených prvků a specifikace jejich vlastností.</w:t>
      </w:r>
    </w:p>
    <w:p w14:paraId="135414DA" w14:textId="77777777" w:rsidR="00A13FF7" w:rsidRDefault="00A13FF7" w:rsidP="00B428BC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428BC" w:rsidRPr="00155416" w14:paraId="6FD2A2AD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B4276C0" w14:textId="3BCAB78F" w:rsidR="00B428BC" w:rsidRPr="00155416" w:rsidRDefault="00B428B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B428BC" w:rsidRPr="00155416" w14:paraId="27A6E55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B7BBA8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A72320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BFB6FA5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7F6F1CC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428BC" w:rsidRPr="00155416" w14:paraId="0144687C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B835D5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F60B50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1CDB39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12E768" w14:textId="77777777" w:rsidR="00B428BC" w:rsidRPr="00155416" w:rsidRDefault="00B428BC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8691F82" w14:textId="77777777" w:rsidR="00B428BC" w:rsidRDefault="00B428BC" w:rsidP="00B428BC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B428BC" w:rsidRPr="00AD76B0" w14:paraId="4A8239AE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33EA9C7D" w14:textId="5C209220" w:rsidR="00B428BC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B428BC" w:rsidRPr="00AD76B0" w14:paraId="0856DD60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00EBB2FD" w14:textId="77777777" w:rsidR="00B428BC" w:rsidRPr="00AD76B0" w:rsidRDefault="00B428BC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lastRenderedPageBreak/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6D3E412A" w14:textId="77777777" w:rsidR="00B428BC" w:rsidRPr="00AD76B0" w:rsidRDefault="00B428BC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B428BC" w:rsidRPr="00E87B35" w14:paraId="6341B4F2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0777674C" w14:textId="77777777" w:rsidR="00B428BC" w:rsidRPr="00E87B35" w:rsidRDefault="00B428BC" w:rsidP="00EA5C98"/>
        </w:tc>
        <w:tc>
          <w:tcPr>
            <w:tcW w:w="4061" w:type="pct"/>
            <w:gridSpan w:val="2"/>
            <w:shd w:val="clear" w:color="auto" w:fill="FFFF00"/>
          </w:tcPr>
          <w:p w14:paraId="0AC283AA" w14:textId="77777777" w:rsidR="00B428BC" w:rsidRPr="00E87B35" w:rsidRDefault="00B428BC" w:rsidP="00EA5C98"/>
        </w:tc>
      </w:tr>
    </w:tbl>
    <w:p w14:paraId="02B0944C" w14:textId="77777777" w:rsidR="00B428BC" w:rsidRPr="00A13FF7" w:rsidRDefault="00B428BC" w:rsidP="0088774D"/>
    <w:p w14:paraId="4B0FAAE6" w14:textId="6754C52E" w:rsidR="00D675C3" w:rsidRPr="00D675C3" w:rsidRDefault="00D675C3" w:rsidP="005B1BE4">
      <w:pPr>
        <w:pStyle w:val="Nadpis4"/>
        <w:rPr>
          <w:i w:val="0"/>
          <w:iCs w:val="0"/>
          <w:sz w:val="32"/>
          <w:szCs w:val="32"/>
        </w:rPr>
      </w:pPr>
      <w:bookmarkStart w:id="62" w:name="_Toc177708951"/>
      <w:r w:rsidRPr="00D675C3">
        <w:rPr>
          <w:i w:val="0"/>
          <w:iCs w:val="0"/>
          <w:sz w:val="32"/>
          <w:szCs w:val="32"/>
        </w:rPr>
        <w:t>DCI konektivita</w:t>
      </w:r>
      <w:bookmarkEnd w:id="62"/>
    </w:p>
    <w:p w14:paraId="5896EFE1" w14:textId="2FBD7627" w:rsidR="009405F9" w:rsidRDefault="00F61A60" w:rsidP="009405F9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9405F9" w:rsidRPr="00712103">
        <w:rPr>
          <w:b/>
          <w:bCs/>
          <w:highlight w:val="yellow"/>
        </w:rPr>
        <w:t xml:space="preserve"> v rámci této kapitoly popíše </w:t>
      </w:r>
      <w:r w:rsidR="009405F9">
        <w:rPr>
          <w:b/>
          <w:bCs/>
          <w:highlight w:val="yellow"/>
        </w:rPr>
        <w:t xml:space="preserve">DCI konektivitu </w:t>
      </w:r>
      <w:r w:rsidR="009405F9" w:rsidRPr="00712103">
        <w:rPr>
          <w:b/>
          <w:bCs/>
          <w:highlight w:val="yellow"/>
        </w:rPr>
        <w:t>dle navržené LAN topologie včetně</w:t>
      </w:r>
      <w:r w:rsidR="009405F9">
        <w:rPr>
          <w:b/>
          <w:bCs/>
          <w:highlight w:val="yellow"/>
        </w:rPr>
        <w:t xml:space="preserve"> detailního grafického schématu architektury a </w:t>
      </w:r>
      <w:r w:rsidR="009405F9" w:rsidRPr="00712103">
        <w:rPr>
          <w:b/>
          <w:bCs/>
          <w:highlight w:val="yellow"/>
        </w:rPr>
        <w:t>uvedení všech nabízených prvků a specifikace jejich vlastností.</w:t>
      </w:r>
    </w:p>
    <w:p w14:paraId="408174A8" w14:textId="77777777" w:rsidR="00FA3B7C" w:rsidRDefault="00FA3B7C" w:rsidP="009405F9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405F9" w:rsidRPr="00155416" w14:paraId="3673864E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317D7EBA" w14:textId="30903B04" w:rsidR="009405F9" w:rsidRPr="00155416" w:rsidRDefault="009405F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405F9" w:rsidRPr="00155416" w14:paraId="5EF8109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F424E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9392942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F0934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84FF85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405F9" w:rsidRPr="00155416" w14:paraId="1FC2145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DA1D7B5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DD2CF1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1212D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6A5EC3" w14:textId="77777777" w:rsidR="009405F9" w:rsidRPr="00155416" w:rsidRDefault="009405F9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3931B9A" w14:textId="77777777" w:rsidR="009405F9" w:rsidRDefault="009405F9" w:rsidP="009405F9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405F9" w:rsidRPr="00AD76B0" w14:paraId="511654A8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6D96E684" w14:textId="5D962315" w:rsidR="009405F9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9405F9" w:rsidRPr="00AD76B0" w14:paraId="6E345037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60BA90DD" w14:textId="77777777" w:rsidR="009405F9" w:rsidRPr="00AD76B0" w:rsidRDefault="009405F9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70545456" w14:textId="77777777" w:rsidR="009405F9" w:rsidRPr="00AD76B0" w:rsidRDefault="009405F9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9405F9" w:rsidRPr="00E87B35" w14:paraId="78DA7BBA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67F63A40" w14:textId="77777777" w:rsidR="009405F9" w:rsidRPr="00E87B35" w:rsidRDefault="009405F9" w:rsidP="00EA5C98"/>
        </w:tc>
        <w:tc>
          <w:tcPr>
            <w:tcW w:w="4061" w:type="pct"/>
            <w:gridSpan w:val="2"/>
            <w:shd w:val="clear" w:color="auto" w:fill="FFFF00"/>
          </w:tcPr>
          <w:p w14:paraId="6C259538" w14:textId="77777777" w:rsidR="009405F9" w:rsidRPr="00E87B35" w:rsidRDefault="009405F9" w:rsidP="00EA5C98"/>
        </w:tc>
      </w:tr>
    </w:tbl>
    <w:p w14:paraId="48FBA565" w14:textId="77777777" w:rsidR="009405F9" w:rsidRDefault="009405F9" w:rsidP="00D675C3">
      <w:pPr>
        <w:spacing w:before="240" w:after="120"/>
        <w:jc w:val="both"/>
      </w:pPr>
    </w:p>
    <w:p w14:paraId="3334CCB8" w14:textId="3C81CD63" w:rsidR="009F28CD" w:rsidRDefault="0085537F" w:rsidP="003B2F6A">
      <w:pPr>
        <w:pStyle w:val="Nadpis3"/>
        <w:rPr>
          <w:sz w:val="32"/>
          <w:szCs w:val="32"/>
        </w:rPr>
      </w:pPr>
      <w:bookmarkStart w:id="63" w:name="_Toc177708952"/>
      <w:r>
        <w:rPr>
          <w:sz w:val="32"/>
          <w:szCs w:val="32"/>
        </w:rPr>
        <w:t>L2-L</w:t>
      </w:r>
      <w:r w:rsidR="0093563A">
        <w:rPr>
          <w:sz w:val="32"/>
          <w:szCs w:val="32"/>
        </w:rPr>
        <w:t>7</w:t>
      </w:r>
      <w:r>
        <w:rPr>
          <w:sz w:val="32"/>
          <w:szCs w:val="32"/>
        </w:rPr>
        <w:t xml:space="preserve"> security</w:t>
      </w:r>
      <w:bookmarkEnd w:id="63"/>
      <w:r>
        <w:rPr>
          <w:sz w:val="32"/>
          <w:szCs w:val="32"/>
        </w:rPr>
        <w:t xml:space="preserve"> </w:t>
      </w:r>
    </w:p>
    <w:p w14:paraId="5669C0A2" w14:textId="74E21516" w:rsidR="00DB32C8" w:rsidRPr="004D70B3" w:rsidRDefault="0085537F" w:rsidP="0085537F">
      <w:pPr>
        <w:pStyle w:val="Nadpis4"/>
        <w:rPr>
          <w:i w:val="0"/>
          <w:iCs w:val="0"/>
          <w:sz w:val="32"/>
          <w:szCs w:val="32"/>
        </w:rPr>
      </w:pPr>
      <w:bookmarkStart w:id="64" w:name="_Toc177708953"/>
      <w:r w:rsidRPr="004D70B3">
        <w:rPr>
          <w:i w:val="0"/>
          <w:iCs w:val="0"/>
          <w:sz w:val="32"/>
          <w:szCs w:val="32"/>
        </w:rPr>
        <w:t>Požadavky na nové řešení</w:t>
      </w:r>
      <w:bookmarkEnd w:id="64"/>
    </w:p>
    <w:p w14:paraId="1AD4BFE7" w14:textId="2FCFB18F" w:rsidR="009A738E" w:rsidRDefault="008311E0" w:rsidP="009A738E">
      <w:pPr>
        <w:spacing w:before="240" w:after="120"/>
        <w:jc w:val="both"/>
      </w:pPr>
      <w:r>
        <w:t>Objednatel</w:t>
      </w:r>
      <w:r w:rsidR="0093563A">
        <w:t xml:space="preserve"> požaduje </w:t>
      </w:r>
      <w:r w:rsidR="009D49F4">
        <w:t xml:space="preserve">řešení </w:t>
      </w:r>
      <w:r w:rsidR="009A738E">
        <w:t xml:space="preserve">vycházející z následujících potřeb: </w:t>
      </w:r>
    </w:p>
    <w:p w14:paraId="42CE7ED0" w14:textId="6ED2BB96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Centralizovaná služba</w:t>
      </w:r>
      <w:r w:rsidR="009A738E">
        <w:rPr>
          <w:rFonts w:eastAsia="Times New Roman"/>
        </w:rPr>
        <w:t>;</w:t>
      </w:r>
    </w:p>
    <w:p w14:paraId="06E3BC58" w14:textId="2C744899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</w:t>
      </w:r>
      <w:r w:rsidR="00EA217E">
        <w:rPr>
          <w:rFonts w:eastAsia="Times New Roman"/>
        </w:rPr>
        <w:t xml:space="preserve"> </w:t>
      </w:r>
      <w:r w:rsidRPr="009A738E">
        <w:rPr>
          <w:rFonts w:eastAsia="Times New Roman"/>
        </w:rPr>
        <w:t xml:space="preserve">služby z </w:t>
      </w:r>
      <w:r w:rsidR="009F2326">
        <w:rPr>
          <w:rFonts w:eastAsia="Times New Roman"/>
        </w:rPr>
        <w:t>internetu</w:t>
      </w:r>
      <w:r w:rsidRPr="009A738E">
        <w:rPr>
          <w:rFonts w:eastAsia="Times New Roman"/>
        </w:rPr>
        <w:t>: NAT, terminace IPsec</w:t>
      </w:r>
      <w:r w:rsidR="00EA217E">
        <w:rPr>
          <w:rFonts w:eastAsia="Times New Roman"/>
        </w:rPr>
        <w:t>;</w:t>
      </w:r>
    </w:p>
    <w:p w14:paraId="69BD3A15" w14:textId="6A99B33B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 služby v rámci DC</w:t>
      </w:r>
      <w:r w:rsidR="008279CC">
        <w:rPr>
          <w:rFonts w:eastAsia="Times New Roman"/>
        </w:rPr>
        <w:t xml:space="preserve">: </w:t>
      </w:r>
      <w:r w:rsidRPr="00A14042">
        <w:rPr>
          <w:rFonts w:eastAsia="Times New Roman"/>
        </w:rPr>
        <w:t xml:space="preserve">statefull kontrola </w:t>
      </w:r>
      <w:r w:rsidR="00F333C4" w:rsidRPr="00A14042">
        <w:rPr>
          <w:rFonts w:eastAsia="Times New Roman"/>
        </w:rPr>
        <w:t>relací</w:t>
      </w:r>
      <w:r w:rsidRPr="009A738E">
        <w:rPr>
          <w:rFonts w:eastAsia="Times New Roman"/>
        </w:rPr>
        <w:t xml:space="preserve"> pro aplikace uvnitř DC</w:t>
      </w:r>
      <w:r w:rsidR="00A94C20">
        <w:rPr>
          <w:rFonts w:eastAsia="Times New Roman"/>
        </w:rPr>
        <w:t>;</w:t>
      </w:r>
    </w:p>
    <w:p w14:paraId="1B6A27B9" w14:textId="252D6750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L4-L7</w:t>
      </w:r>
      <w:r w:rsidRPr="00B57217">
        <w:rPr>
          <w:rFonts w:eastAsia="Times New Roman"/>
        </w:rPr>
        <w:t>: LB služby z </w:t>
      </w:r>
      <w:r w:rsidR="009F2326" w:rsidRPr="00B57217">
        <w:rPr>
          <w:rFonts w:eastAsia="Times New Roman"/>
        </w:rPr>
        <w:t>internetu</w:t>
      </w:r>
      <w:r w:rsidRPr="00B57217">
        <w:rPr>
          <w:rFonts w:eastAsia="Times New Roman"/>
        </w:rPr>
        <w:t xml:space="preserve"> (nyní přes CMS): WAF</w:t>
      </w:r>
      <w:r w:rsidRPr="009A738E">
        <w:rPr>
          <w:rFonts w:eastAsia="Times New Roman"/>
        </w:rPr>
        <w:t>, LB služby pro aplikace přístupné přes CMS, SSL VPN</w:t>
      </w:r>
      <w:r w:rsidR="007C4768">
        <w:rPr>
          <w:rFonts w:eastAsia="Times New Roman"/>
        </w:rPr>
        <w:t>;</w:t>
      </w:r>
    </w:p>
    <w:p w14:paraId="5282B3DB" w14:textId="21E55087" w:rsidR="004D70B3" w:rsidRDefault="00CA6E3D" w:rsidP="0028202D">
      <w:pPr>
        <w:spacing w:before="240" w:after="120"/>
        <w:jc w:val="both"/>
      </w:pPr>
      <w:r>
        <w:t>Řešení zajištující bezpečnost musí re</w:t>
      </w:r>
      <w:r w:rsidR="004D70B3">
        <w:t xml:space="preserve">flektovat </w:t>
      </w:r>
      <w:r w:rsidR="00F345DF">
        <w:t>cílové řešení</w:t>
      </w:r>
      <w:r w:rsidR="00AC74DB">
        <w:t xml:space="preserve"> rozprostření ve dvou </w:t>
      </w:r>
      <w:r w:rsidR="00C23649">
        <w:t>geograficky</w:t>
      </w:r>
      <w:r w:rsidR="00AC74DB">
        <w:t xml:space="preserve"> od</w:t>
      </w:r>
      <w:r w:rsidR="00C23649">
        <w:t>d</w:t>
      </w:r>
      <w:r w:rsidR="00AC74DB">
        <w:t>ělených lokalitách (</w:t>
      </w:r>
      <w:r w:rsidR="00C23649">
        <w:t>tzv. Metrocluster</w:t>
      </w:r>
      <w:r w:rsidR="00AC74DB">
        <w:t>)</w:t>
      </w:r>
      <w:r w:rsidR="006B44FC">
        <w:t xml:space="preserve"> </w:t>
      </w:r>
      <w:r w:rsidR="007B00D5">
        <w:t xml:space="preserve">s architekturou </w:t>
      </w:r>
      <w:r w:rsidR="0028202D">
        <w:t>zajišťující vysokou dostupnost (</w:t>
      </w:r>
      <w:r w:rsidR="004D70B3">
        <w:t>HA</w:t>
      </w:r>
      <w:r w:rsidR="0028202D">
        <w:t>)</w:t>
      </w:r>
      <w:r w:rsidR="00A71121">
        <w:t xml:space="preserve">. </w:t>
      </w:r>
    </w:p>
    <w:p w14:paraId="7B3AB59E" w14:textId="0E21E033" w:rsidR="004D70B3" w:rsidRPr="00DD3998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DD3998">
        <w:rPr>
          <w:rFonts w:eastAsia="Times New Roman"/>
        </w:rPr>
        <w:t>Plné HA na každé</w:t>
      </w:r>
      <w:r w:rsidR="00DD3998" w:rsidRPr="00DD3998">
        <w:rPr>
          <w:rFonts w:eastAsia="Times New Roman"/>
        </w:rPr>
        <w:t xml:space="preserve"> lokaci</w:t>
      </w:r>
    </w:p>
    <w:p w14:paraId="16565F2B" w14:textId="1E73195A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FW cluster</w:t>
      </w:r>
      <w:r w:rsidR="00E372B7">
        <w:rPr>
          <w:rFonts w:eastAsia="Times New Roman"/>
        </w:rPr>
        <w:t>;</w:t>
      </w:r>
    </w:p>
    <w:p w14:paraId="0A8DB656" w14:textId="40A058F4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LB cluster</w:t>
      </w:r>
      <w:r w:rsidR="00E372B7">
        <w:rPr>
          <w:rFonts w:eastAsia="Times New Roman"/>
        </w:rPr>
        <w:t>;</w:t>
      </w:r>
    </w:p>
    <w:p w14:paraId="7998C02E" w14:textId="4C769B18" w:rsidR="004D70B3" w:rsidRPr="005F3DE4" w:rsidRDefault="005F3DE4" w:rsidP="006E2F86">
      <w:pPr>
        <w:spacing w:after="0"/>
        <w:ind w:left="1077"/>
        <w:jc w:val="both"/>
        <w:rPr>
          <w:rFonts w:eastAsia="Times New Roman"/>
        </w:rPr>
      </w:pPr>
      <w:r>
        <w:rPr>
          <w:rFonts w:eastAsia="Times New Roman"/>
        </w:rPr>
        <w:t xml:space="preserve">Tzv. </w:t>
      </w:r>
      <w:r w:rsidR="004D70B3" w:rsidRPr="005F3DE4">
        <w:rPr>
          <w:rFonts w:eastAsia="Times New Roman"/>
        </w:rPr>
        <w:t>Cluster</w:t>
      </w:r>
      <w:r w:rsidR="00FD2CFB">
        <w:rPr>
          <w:rFonts w:eastAsia="Times New Roman"/>
        </w:rPr>
        <w:t>em se rozumí</w:t>
      </w:r>
      <w:r w:rsidR="004D70B3" w:rsidRPr="005F3DE4">
        <w:rPr>
          <w:rFonts w:eastAsia="Times New Roman"/>
        </w:rPr>
        <w:t>:</w:t>
      </w:r>
    </w:p>
    <w:p w14:paraId="741194BA" w14:textId="7A9861C7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Active/Passive implementace</w:t>
      </w:r>
      <w:r w:rsidR="00FD2CFB" w:rsidRPr="005927DA">
        <w:rPr>
          <w:rFonts w:eastAsia="Times New Roman"/>
        </w:rPr>
        <w:t>;</w:t>
      </w:r>
    </w:p>
    <w:p w14:paraId="618392B0" w14:textId="56B84971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plná synchronizace session na Passive node</w:t>
      </w:r>
      <w:r w:rsidR="00FD2CFB" w:rsidRPr="005927DA">
        <w:rPr>
          <w:rFonts w:eastAsia="Times New Roman"/>
        </w:rPr>
        <w:t>;</w:t>
      </w:r>
    </w:p>
    <w:p w14:paraId="0F9F522B" w14:textId="37A64D04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gracefull switchover v případě fail na Node i v případě fail na interfacech</w:t>
      </w:r>
      <w:r w:rsidR="00DE1AEA">
        <w:rPr>
          <w:rFonts w:eastAsia="Times New Roman"/>
        </w:rPr>
        <w:t>;</w:t>
      </w:r>
    </w:p>
    <w:p w14:paraId="201F1129" w14:textId="01E55931" w:rsidR="00843736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contextualSpacing w:val="0"/>
        <w:jc w:val="both"/>
        <w:rPr>
          <w:rFonts w:eastAsia="Times New Roman"/>
        </w:rPr>
      </w:pPr>
      <w:r w:rsidRPr="005927DA">
        <w:rPr>
          <w:rFonts w:eastAsia="Times New Roman"/>
        </w:rPr>
        <w:lastRenderedPageBreak/>
        <w:t>plný switchower = žádný traverz provozu přes Cluster data propoje</w:t>
      </w:r>
      <w:r w:rsidR="00DE1AEA">
        <w:rPr>
          <w:rFonts w:eastAsia="Times New Roman"/>
        </w:rPr>
        <w:t>;</w:t>
      </w:r>
    </w:p>
    <w:p w14:paraId="6026E39F" w14:textId="54B6AF9F" w:rsidR="00843736" w:rsidRPr="00843736" w:rsidRDefault="00843736" w:rsidP="007D227D">
      <w:pPr>
        <w:pStyle w:val="Odstavecseseznamem"/>
        <w:numPr>
          <w:ilvl w:val="0"/>
          <w:numId w:val="26"/>
        </w:numPr>
        <w:spacing w:before="360" w:after="120"/>
        <w:ind w:left="714" w:hanging="357"/>
        <w:jc w:val="both"/>
        <w:rPr>
          <w:rFonts w:eastAsia="Times New Roman"/>
        </w:rPr>
      </w:pPr>
      <w:r w:rsidRPr="00843736">
        <w:rPr>
          <w:rFonts w:eastAsia="Times New Roman"/>
        </w:rPr>
        <w:t xml:space="preserve">HA </w:t>
      </w:r>
      <w:r w:rsidR="00F766F6" w:rsidRPr="00DD3998">
        <w:rPr>
          <w:rFonts w:eastAsia="Times New Roman"/>
        </w:rPr>
        <w:t>na každé lokaci</w:t>
      </w:r>
    </w:p>
    <w:p w14:paraId="4EF74412" w14:textId="3705A5F6" w:rsidR="00843736" w:rsidRDefault="00843736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V</w:t>
      </w:r>
      <w:r w:rsidR="00F766F6">
        <w:t> </w:t>
      </w:r>
      <w:r>
        <w:t>každé</w:t>
      </w:r>
      <w:r w:rsidR="00F766F6">
        <w:t xml:space="preserve"> lokaci</w:t>
      </w:r>
      <w:r w:rsidR="00D064D2">
        <w:t xml:space="preserve"> bude vytvořen</w:t>
      </w:r>
      <w:r>
        <w:t xml:space="preserve"> plnohodnotný cluster FW a LB</w:t>
      </w:r>
      <w:r w:rsidR="00C962A6">
        <w:t>;</w:t>
      </w:r>
    </w:p>
    <w:p w14:paraId="7EFB434C" w14:textId="1E9C8AB0" w:rsidR="00843736" w:rsidRDefault="00875E17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 xml:space="preserve">Bezstavové </w:t>
      </w:r>
      <w:r w:rsidR="00624D2D">
        <w:t>(tzv. s</w:t>
      </w:r>
      <w:r w:rsidR="00843736">
        <w:t>tateless</w:t>
      </w:r>
      <w:r w:rsidR="00624D2D">
        <w:t>)</w:t>
      </w:r>
      <w:r w:rsidR="00843736">
        <w:t xml:space="preserve"> přepnutí provozu v případě výpadku celého clusteru v</w:t>
      </w:r>
      <w:r w:rsidR="000B4CA8">
        <w:t> </w:t>
      </w:r>
      <w:r w:rsidR="00843736">
        <w:t>je</w:t>
      </w:r>
      <w:r w:rsidR="002A3DCF">
        <w:t>dné</w:t>
      </w:r>
      <w:r w:rsidR="000B4CA8">
        <w:t xml:space="preserve"> lokaci přes druhou část instalace</w:t>
      </w:r>
      <w:r w:rsidR="00843736">
        <w:t xml:space="preserve"> </w:t>
      </w:r>
      <w:r w:rsidR="000B4CA8">
        <w:t>v druhé lokaci;</w:t>
      </w:r>
    </w:p>
    <w:p w14:paraId="38DB186E" w14:textId="42E76AF7" w:rsidR="00473700" w:rsidRDefault="00473700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Bezstavové (tzv. stateless)</w:t>
      </w:r>
      <w:r w:rsidR="00843736">
        <w:t xml:space="preserve"> přepnutí </w:t>
      </w:r>
      <w:r>
        <w:t xml:space="preserve">provozu </w:t>
      </w:r>
      <w:r w:rsidR="00843736">
        <w:t xml:space="preserve">pomocí </w:t>
      </w:r>
      <w:r>
        <w:t xml:space="preserve">směrování (tzv. </w:t>
      </w:r>
      <w:r w:rsidR="00843736">
        <w:t>routingu</w:t>
      </w:r>
      <w:r>
        <w:t>);</w:t>
      </w:r>
    </w:p>
    <w:p w14:paraId="41BAD7D8" w14:textId="66596917" w:rsidR="00843736" w:rsidRDefault="00843736" w:rsidP="00616A8A">
      <w:pPr>
        <w:spacing w:before="240" w:after="240"/>
        <w:jc w:val="both"/>
      </w:pPr>
      <w:r>
        <w:t xml:space="preserve">Výše popsané požadavky </w:t>
      </w:r>
      <w:r w:rsidR="00DD41FC">
        <w:t xml:space="preserve">určují </w:t>
      </w:r>
      <w:r w:rsidR="00620258">
        <w:t xml:space="preserve">jasnou architekturu a </w:t>
      </w:r>
      <w:r>
        <w:t xml:space="preserve">jasné fyzické a funkční požadavky na </w:t>
      </w:r>
      <w:r w:rsidR="00201BA6">
        <w:t xml:space="preserve">nabídnuté </w:t>
      </w:r>
      <w:r w:rsidR="0007097E">
        <w:t>Firewally</w:t>
      </w:r>
      <w:r>
        <w:t xml:space="preserve"> a L</w:t>
      </w:r>
      <w:r w:rsidR="0007097E">
        <w:t>oad Balancery.</w:t>
      </w:r>
    </w:p>
    <w:p w14:paraId="36B1C49D" w14:textId="4B3CA08A" w:rsidR="004D70B3" w:rsidRPr="00616A8A" w:rsidRDefault="00616A8A" w:rsidP="00616A8A">
      <w:pPr>
        <w:pStyle w:val="Nadpis4"/>
        <w:rPr>
          <w:i w:val="0"/>
          <w:iCs w:val="0"/>
          <w:sz w:val="32"/>
          <w:szCs w:val="32"/>
        </w:rPr>
      </w:pPr>
      <w:bookmarkStart w:id="65" w:name="_Toc177708954"/>
      <w:r w:rsidRPr="00616A8A">
        <w:rPr>
          <w:i w:val="0"/>
          <w:iCs w:val="0"/>
          <w:sz w:val="32"/>
          <w:szCs w:val="32"/>
        </w:rPr>
        <w:t>F</w:t>
      </w:r>
      <w:r>
        <w:rPr>
          <w:i w:val="0"/>
          <w:iCs w:val="0"/>
          <w:sz w:val="32"/>
          <w:szCs w:val="32"/>
        </w:rPr>
        <w:t>irewall</w:t>
      </w:r>
      <w:bookmarkEnd w:id="65"/>
    </w:p>
    <w:p w14:paraId="5531A475" w14:textId="1910245D" w:rsidR="00616A8A" w:rsidRPr="00C66804" w:rsidRDefault="00616A8A" w:rsidP="00616A8A">
      <w:pPr>
        <w:spacing w:before="240" w:after="120"/>
        <w:jc w:val="both"/>
        <w:rPr>
          <w:color w:val="FF0000"/>
        </w:rPr>
      </w:pPr>
      <w:r>
        <w:t>Jedná se o oddělený/samostatný hardware, který slouží pro síťovou ochranu celého prostředí.</w:t>
      </w:r>
      <w:r w:rsidR="0080604A">
        <w:t xml:space="preserve"> Počet </w:t>
      </w:r>
      <w:r w:rsidR="00890600">
        <w:t>FW v každé z lokací řešení jsou 2ks, tj. celko</w:t>
      </w:r>
      <w:r w:rsidR="003604E2">
        <w:t>vě požadováno dodat 4ks.</w:t>
      </w:r>
      <w:r w:rsidRPr="00DE1AEA">
        <w:rPr>
          <w:color w:val="FF0000"/>
        </w:rPr>
        <w:t xml:space="preserve"> </w:t>
      </w:r>
      <w:r w:rsidRPr="00DE1AEA">
        <w:t>Hardware bude připojen technologii 10</w:t>
      </w:r>
      <w:r w:rsidR="002E00B5" w:rsidRPr="00DE1AEA">
        <w:t>0</w:t>
      </w:r>
      <w:r w:rsidRPr="00DE1AEA">
        <w:t>Gb</w:t>
      </w:r>
      <w:r w:rsidR="002E00B5" w:rsidRPr="00DE1AEA">
        <w:t>/</w:t>
      </w:r>
      <w:r w:rsidRPr="00DE1AEA">
        <w:t>s.</w:t>
      </w:r>
    </w:p>
    <w:p w14:paraId="5A7984C7" w14:textId="4C5EB260" w:rsidR="007D7DDB" w:rsidRPr="00DC13C6" w:rsidRDefault="00616A8A" w:rsidP="00616A8A">
      <w:r w:rsidRPr="00DC13C6">
        <w:t xml:space="preserve">Jedná se o minimálně stavový firewall, rozložen přes obě lokality. Je požadován návrh řešení v módu active-active, interlink pro cluster musí být realizován na dvou nezávislých linkách prostřednictvím LAN technologií. </w:t>
      </w:r>
    </w:p>
    <w:p w14:paraId="6C7F0A92" w14:textId="05D9C875" w:rsidR="00616A8A" w:rsidRDefault="00616A8A" w:rsidP="00CB2399">
      <w:pPr>
        <w:spacing w:before="120" w:after="120"/>
        <w:jc w:val="both"/>
      </w:pPr>
      <w:r>
        <w:t xml:space="preserve">Firewall musí být připojen takzvaně </w:t>
      </w:r>
      <w:r w:rsidR="00831412">
        <w:t xml:space="preserve">Dual-Homing </w:t>
      </w:r>
      <w:r>
        <w:t>s dostatečnou propustností. Pro firewall v případě výpadku jednoho portu při D</w:t>
      </w:r>
      <w:r w:rsidR="00B14C0E">
        <w:t>ual</w:t>
      </w:r>
      <w:r>
        <w:t>-</w:t>
      </w:r>
      <w:r w:rsidR="00A86DA8">
        <w:t>H</w:t>
      </w:r>
      <w:r w:rsidR="00B14C0E">
        <w:t>oming</w:t>
      </w:r>
      <w:r>
        <w:t xml:space="preserve"> zapojení není povoleno degradování propustnosti/výkonu.</w:t>
      </w:r>
    </w:p>
    <w:p w14:paraId="60C57CB9" w14:textId="77777777" w:rsidR="00616A8A" w:rsidRPr="008512CD" w:rsidRDefault="00616A8A" w:rsidP="00CB2399">
      <w:pPr>
        <w:spacing w:before="120" w:after="120"/>
        <w:jc w:val="both"/>
        <w:rPr>
          <w:color w:val="FF0000"/>
        </w:rPr>
      </w:pPr>
      <w:r>
        <w:t xml:space="preserve">Firewall musí disponovat VPN technologií, </w:t>
      </w:r>
      <w:r w:rsidRPr="00B14C0E">
        <w:t>součástí bezpečnostního řešení musí být systém pro detekci útoků (IDS/IPS).</w:t>
      </w:r>
    </w:p>
    <w:p w14:paraId="5F3F6180" w14:textId="77777777" w:rsidR="00A1247D" w:rsidRPr="000D6527" w:rsidRDefault="00A1247D" w:rsidP="000D6527">
      <w:pPr>
        <w:jc w:val="both"/>
      </w:pPr>
      <w:r w:rsidRPr="000D6527">
        <w:t>Každý FW je:</w:t>
      </w:r>
    </w:p>
    <w:p w14:paraId="2BE4EE68" w14:textId="7777777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</w:pPr>
      <w:r w:rsidRPr="000D6527">
        <w:rPr>
          <w:rFonts w:eastAsia="Times New Roman"/>
        </w:rPr>
        <w:t>Až 4x 100GE NNI portů (počet reflektuje možné rozšíření DC fabric)</w:t>
      </w:r>
    </w:p>
    <w:p w14:paraId="089AC5EE" w14:textId="4E1C375C" w:rsidR="00A1247D" w:rsidRPr="000D6527" w:rsidRDefault="00A1247D" w:rsidP="000D6527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 w:rsidRPr="000D6527">
        <w:t xml:space="preserve">Vybavené 2x 100GBASE-SR4 </w:t>
      </w:r>
      <w:r w:rsidR="005D0513">
        <w:t>SFP</w:t>
      </w:r>
      <w:r w:rsidR="00B71EE0">
        <w:t>28</w:t>
      </w:r>
      <w:r w:rsidR="005D0513">
        <w:t xml:space="preserve"> </w:t>
      </w:r>
      <w:r w:rsidRPr="000D6527">
        <w:t>originálními transceivery</w:t>
      </w:r>
    </w:p>
    <w:p w14:paraId="34A7ED24" w14:textId="52864A5F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 xml:space="preserve">Plná redundance pasivních komponentů = </w:t>
      </w:r>
      <w:r w:rsidR="00596792" w:rsidRPr="000D6527">
        <w:rPr>
          <w:rFonts w:eastAsia="Times New Roman"/>
        </w:rPr>
        <w:t>Napájení a chlazení</w:t>
      </w:r>
      <w:r w:rsidR="00517C14">
        <w:rPr>
          <w:rFonts w:eastAsia="Times New Roman"/>
        </w:rPr>
        <w:t>;</w:t>
      </w:r>
    </w:p>
    <w:p w14:paraId="294141F7" w14:textId="04E005D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Podpora L4FW, NAT, IPsec, SSL VPN, L3</w:t>
      </w:r>
      <w:r w:rsidR="00517C14">
        <w:rPr>
          <w:rFonts w:eastAsia="Times New Roman"/>
        </w:rPr>
        <w:t>;</w:t>
      </w:r>
    </w:p>
    <w:p w14:paraId="478C69EF" w14:textId="214CCF1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NG-FW, IDP, UMT, URL filtering, vše rozšiřitelné licencí</w:t>
      </w:r>
      <w:r w:rsidR="00517C14">
        <w:rPr>
          <w:rFonts w:eastAsia="Times New Roman"/>
        </w:rPr>
        <w:t>;</w:t>
      </w:r>
    </w:p>
    <w:p w14:paraId="1D70CC7B" w14:textId="77777777" w:rsidR="00433B3A" w:rsidRDefault="00433B3A" w:rsidP="00433B3A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33B3A" w:rsidRPr="00155416" w14:paraId="7CA0BC3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018A5E2" w14:textId="6797A6CE" w:rsidR="00433B3A" w:rsidRPr="00155416" w:rsidRDefault="00433B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Firewall</w:t>
            </w:r>
          </w:p>
        </w:tc>
      </w:tr>
      <w:tr w:rsidR="00433B3A" w:rsidRPr="00155416" w14:paraId="70ECD34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D60B5FD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2326D12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8F344A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7D5D22D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33B3A" w:rsidRPr="00155416" w14:paraId="0732E94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7216D8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E34465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C3AE0F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F94759" w14:textId="77777777" w:rsidR="00433B3A" w:rsidRPr="00155416" w:rsidRDefault="00433B3A" w:rsidP="005C251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0113B31" w14:textId="04B429B3" w:rsidR="00433B3A" w:rsidRPr="00433B3A" w:rsidRDefault="005C2512" w:rsidP="005C2512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8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FW</w:t>
      </w:r>
    </w:p>
    <w:p w14:paraId="045A63ED" w14:textId="77777777" w:rsidR="006A2A0B" w:rsidRPr="0027537E" w:rsidRDefault="006A2A0B" w:rsidP="006A2A0B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705"/>
        <w:gridCol w:w="3402"/>
        <w:gridCol w:w="1124"/>
        <w:gridCol w:w="2845"/>
      </w:tblGrid>
      <w:tr w:rsidR="006A2A0B" w:rsidRPr="00AD76B0" w14:paraId="2738AB11" w14:textId="77777777" w:rsidTr="00D972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1AB830E6" w14:textId="1BAA68F0" w:rsidR="006A2A0B" w:rsidRPr="00AD76B0" w:rsidRDefault="00D8507C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Firewall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6A2A0B" w:rsidRPr="00AD76B0" w14:paraId="295E20DD" w14:textId="77777777" w:rsidTr="00550D1D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440777E7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72" w:type="pct"/>
            <w:shd w:val="clear" w:color="auto" w:fill="006600"/>
          </w:tcPr>
          <w:p w14:paraId="6D8FB2C1" w14:textId="0F77825F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 w:rsidR="00D97245"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1740" w:type="pct"/>
            <w:shd w:val="clear" w:color="auto" w:fill="006600"/>
          </w:tcPr>
          <w:p w14:paraId="3CC98E26" w14:textId="77777777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006600"/>
          </w:tcPr>
          <w:p w14:paraId="1B5F2159" w14:textId="77777777" w:rsidR="006A2A0B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55" w:type="pct"/>
            <w:shd w:val="clear" w:color="auto" w:fill="006600"/>
          </w:tcPr>
          <w:p w14:paraId="2B8F0922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6A2A0B" w:rsidRPr="00AD76B0" w14:paraId="352B8E01" w14:textId="77777777" w:rsidTr="00550D1D">
        <w:trPr>
          <w:cantSplit/>
          <w:jc w:val="center"/>
        </w:trPr>
        <w:tc>
          <w:tcPr>
            <w:tcW w:w="358" w:type="pct"/>
          </w:tcPr>
          <w:p w14:paraId="1B1F8B04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2424CBEE" w14:textId="77777777" w:rsidR="006A2A0B" w:rsidRPr="00E87B35" w:rsidRDefault="006A2A0B" w:rsidP="00EA5C98">
            <w:r>
              <w:t>K</w:t>
            </w:r>
            <w:r w:rsidRPr="00E87B35">
              <w:t>ompatibilita</w:t>
            </w:r>
          </w:p>
        </w:tc>
        <w:tc>
          <w:tcPr>
            <w:tcW w:w="1740" w:type="pct"/>
            <w:shd w:val="clear" w:color="auto" w:fill="auto"/>
          </w:tcPr>
          <w:p w14:paraId="32B03B22" w14:textId="1A1C3A35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Zařízení musí být kompatibilní s</w:t>
            </w:r>
            <w:r w:rsidR="00AB56B6" w:rsidRPr="00227564">
              <w:t xml:space="preserve"> všemi</w:t>
            </w:r>
            <w:r w:rsidRPr="00227564">
              <w:t xml:space="preserve"> nabízenými </w:t>
            </w:r>
            <w:r w:rsidR="004C1B8E" w:rsidRPr="00227564">
              <w:t>p</w:t>
            </w:r>
            <w:r w:rsidR="00AB56B6" w:rsidRPr="00227564">
              <w:t>rvky</w:t>
            </w:r>
            <w:r w:rsidRPr="00227564">
              <w:t xml:space="preserve"> a </w:t>
            </w:r>
            <w:r w:rsidR="00FB3079" w:rsidRPr="00227564">
              <w:t xml:space="preserve">zajišťovat všechny potřebné funkcionality v rámci celého </w:t>
            </w:r>
            <w:r w:rsidR="007561D7" w:rsidRPr="00227564">
              <w:t>řešení</w:t>
            </w:r>
          </w:p>
        </w:tc>
        <w:tc>
          <w:tcPr>
            <w:tcW w:w="575" w:type="pct"/>
            <w:shd w:val="clear" w:color="auto" w:fill="FFFF00"/>
          </w:tcPr>
          <w:p w14:paraId="2DD960B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07612741" w14:textId="77777777" w:rsidR="006A2A0B" w:rsidRPr="00E87B35" w:rsidRDefault="006A2A0B" w:rsidP="00EA5C98"/>
        </w:tc>
      </w:tr>
      <w:tr w:rsidR="006A2A0B" w:rsidRPr="00AD76B0" w14:paraId="549DD99A" w14:textId="77777777" w:rsidTr="00550D1D">
        <w:trPr>
          <w:cantSplit/>
          <w:jc w:val="center"/>
        </w:trPr>
        <w:tc>
          <w:tcPr>
            <w:tcW w:w="358" w:type="pct"/>
          </w:tcPr>
          <w:p w14:paraId="62F38857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33C2527D" w14:textId="77777777" w:rsidR="006A2A0B" w:rsidRPr="00E87B35" w:rsidRDefault="006A2A0B" w:rsidP="00EA5C98">
            <w:r>
              <w:t>Technické vlastnosti a rozměry</w:t>
            </w:r>
          </w:p>
        </w:tc>
        <w:tc>
          <w:tcPr>
            <w:tcW w:w="1740" w:type="pct"/>
            <w:shd w:val="clear" w:color="auto" w:fill="auto"/>
          </w:tcPr>
          <w:p w14:paraId="40E359EE" w14:textId="77777777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Kompatibilní s RACK 19”</w:t>
            </w:r>
          </w:p>
        </w:tc>
        <w:tc>
          <w:tcPr>
            <w:tcW w:w="575" w:type="pct"/>
            <w:shd w:val="clear" w:color="auto" w:fill="FFFF00"/>
          </w:tcPr>
          <w:p w14:paraId="6CFDD51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60E537E3" w14:textId="77777777" w:rsidR="006A2A0B" w:rsidRPr="00E87B35" w:rsidRDefault="006A2A0B" w:rsidP="00EA5C98"/>
        </w:tc>
      </w:tr>
      <w:tr w:rsidR="006A2A0B" w:rsidRPr="00AD76B0" w14:paraId="29A5A1A2" w14:textId="77777777" w:rsidTr="006C3DBA">
        <w:trPr>
          <w:cantSplit/>
          <w:jc w:val="center"/>
        </w:trPr>
        <w:tc>
          <w:tcPr>
            <w:tcW w:w="358" w:type="pct"/>
          </w:tcPr>
          <w:p w14:paraId="46B1D67E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7E68AE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1F82AAF0" w14:textId="20782FBA" w:rsidR="006A2A0B" w:rsidRPr="001716C1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716C1">
              <w:t xml:space="preserve">Velikost v EIA (jednotek U) pro systémovou skříň 19” nesmí přesáhnout </w:t>
            </w:r>
            <w:r w:rsidR="001716C1" w:rsidRPr="001716C1">
              <w:t>1</w:t>
            </w:r>
            <w:r w:rsidRPr="001716C1">
              <w:t>U.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14:paraId="72E476D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1B075D7" w14:textId="77777777" w:rsidR="006A2A0B" w:rsidRPr="00E87B35" w:rsidRDefault="006A2A0B" w:rsidP="00EA5C98"/>
        </w:tc>
      </w:tr>
      <w:tr w:rsidR="006A2A0B" w:rsidRPr="00AD76B0" w14:paraId="30030006" w14:textId="77777777" w:rsidTr="006C3DBA">
        <w:trPr>
          <w:cantSplit/>
          <w:jc w:val="center"/>
        </w:trPr>
        <w:tc>
          <w:tcPr>
            <w:tcW w:w="358" w:type="pct"/>
          </w:tcPr>
          <w:p w14:paraId="5236863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8A974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7D199211" w14:textId="406CBE8D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C3DBA">
              <w:t>Dodavatel uvede</w:t>
            </w:r>
            <w:r w:rsidR="006A2A0B" w:rsidRPr="00227564">
              <w:t xml:space="preserve"> počet a typ napájení (C13/14 nebo C19/C20 a počet).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9058897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455F0C8" w14:textId="26CA60CF" w:rsidR="006A2A0B" w:rsidRPr="00E87B35" w:rsidRDefault="006A2A0B" w:rsidP="00EA5C98"/>
        </w:tc>
      </w:tr>
      <w:tr w:rsidR="006A2A0B" w:rsidRPr="00AD76B0" w14:paraId="7073B18C" w14:textId="77777777" w:rsidTr="006C3DBA">
        <w:trPr>
          <w:cantSplit/>
          <w:jc w:val="center"/>
        </w:trPr>
        <w:tc>
          <w:tcPr>
            <w:tcW w:w="358" w:type="pct"/>
          </w:tcPr>
          <w:p w14:paraId="7E24B813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1B69F32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36062964" w14:textId="65133CF6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 xml:space="preserve"> hmotnost a typický a maximální elektrický příkon.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56EAE35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221DE8AB" w14:textId="77777777" w:rsidR="006A2A0B" w:rsidRPr="00E87B35" w:rsidRDefault="006A2A0B" w:rsidP="00EA5C98"/>
        </w:tc>
      </w:tr>
      <w:tr w:rsidR="006A2A0B" w:rsidRPr="00AD76B0" w14:paraId="3D674ED0" w14:textId="77777777" w:rsidTr="006C3DBA">
        <w:trPr>
          <w:cantSplit/>
          <w:jc w:val="center"/>
        </w:trPr>
        <w:tc>
          <w:tcPr>
            <w:tcW w:w="358" w:type="pct"/>
          </w:tcPr>
          <w:p w14:paraId="216F485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537DF0B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0B7478E0" w14:textId="308832BB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>, jaké jsou požadavky na elektrické jištění.</w:t>
            </w:r>
          </w:p>
        </w:tc>
        <w:tc>
          <w:tcPr>
            <w:tcW w:w="575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E4DCE9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59FC4170" w14:textId="77777777" w:rsidR="006A2A0B" w:rsidRPr="00E87B35" w:rsidRDefault="006A2A0B" w:rsidP="00EA5C98"/>
        </w:tc>
      </w:tr>
      <w:tr w:rsidR="0076445C" w:rsidRPr="00AD76B0" w14:paraId="38320C17" w14:textId="77777777" w:rsidTr="00550D1D">
        <w:trPr>
          <w:cantSplit/>
          <w:jc w:val="center"/>
        </w:trPr>
        <w:tc>
          <w:tcPr>
            <w:tcW w:w="358" w:type="pct"/>
          </w:tcPr>
          <w:p w14:paraId="3F475555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2EA17A91" w14:textId="5A756E89" w:rsidR="0076445C" w:rsidRDefault="0076445C" w:rsidP="003A4763">
            <w:pPr>
              <w:jc w:val="center"/>
            </w:pPr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740" w:type="pct"/>
            <w:shd w:val="clear" w:color="auto" w:fill="auto"/>
          </w:tcPr>
          <w:p w14:paraId="03E7DA9B" w14:textId="52284F2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70BA1C2F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2ED839E7" w14:textId="77777777" w:rsidR="0076445C" w:rsidRPr="00E87B35" w:rsidRDefault="0076445C" w:rsidP="00EA5C98"/>
        </w:tc>
      </w:tr>
      <w:tr w:rsidR="0076445C" w:rsidRPr="00AD76B0" w14:paraId="34710EA6" w14:textId="77777777" w:rsidTr="00550D1D">
        <w:trPr>
          <w:cantSplit/>
          <w:jc w:val="center"/>
        </w:trPr>
        <w:tc>
          <w:tcPr>
            <w:tcW w:w="358" w:type="pct"/>
          </w:tcPr>
          <w:p w14:paraId="1BD0AF63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E524E9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04C5BE1D" w14:textId="4FD2AEA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chladící komponenty,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311B0C3E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75B178B8" w14:textId="77777777" w:rsidR="0076445C" w:rsidRPr="00E87B35" w:rsidRDefault="0076445C" w:rsidP="00EA5C98"/>
        </w:tc>
      </w:tr>
      <w:tr w:rsidR="0076445C" w:rsidRPr="00AD76B0" w14:paraId="5BEC9F6C" w14:textId="77777777" w:rsidTr="00550D1D">
        <w:trPr>
          <w:cantSplit/>
          <w:jc w:val="center"/>
        </w:trPr>
        <w:tc>
          <w:tcPr>
            <w:tcW w:w="358" w:type="pct"/>
          </w:tcPr>
          <w:p w14:paraId="7218AB3B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76DFA62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112B5680" w14:textId="28B43317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Aktivní chlazení Rear</w:t>
            </w:r>
            <w:r w:rsidR="00DE1AEA">
              <w:t>-to-Front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46A21842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538978D0" w14:textId="77777777" w:rsidR="0076445C" w:rsidRPr="00E87B35" w:rsidRDefault="0076445C" w:rsidP="00EA5C98"/>
        </w:tc>
      </w:tr>
      <w:tr w:rsidR="006A2A0B" w:rsidRPr="00AD76B0" w14:paraId="2EEF9B41" w14:textId="77777777" w:rsidTr="00550D1D">
        <w:trPr>
          <w:cantSplit/>
          <w:jc w:val="center"/>
        </w:trPr>
        <w:tc>
          <w:tcPr>
            <w:tcW w:w="358" w:type="pct"/>
          </w:tcPr>
          <w:p w14:paraId="73069888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1692DD" w14:textId="77777777" w:rsidR="006A2A0B" w:rsidRPr="00E87B35" w:rsidRDefault="006A2A0B" w:rsidP="00EA5C98">
            <w:r w:rsidRPr="006930D1">
              <w:t>Počet portů</w:t>
            </w:r>
          </w:p>
        </w:tc>
        <w:tc>
          <w:tcPr>
            <w:tcW w:w="1740" w:type="pct"/>
            <w:shd w:val="clear" w:color="auto" w:fill="auto"/>
          </w:tcPr>
          <w:p w14:paraId="7DCF27CA" w14:textId="77777777" w:rsidR="0074428D" w:rsidRDefault="00726E4F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A7B71">
              <w:t>Minimálně 4</w:t>
            </w:r>
            <w:r w:rsidR="009A2C34">
              <w:t>ks</w:t>
            </w:r>
            <w:r w:rsidRPr="004A7B71">
              <w:t xml:space="preserve"> 100GE QSFP28 portů</w:t>
            </w:r>
            <w:r w:rsidR="00553405">
              <w:t xml:space="preserve"> </w:t>
            </w:r>
            <w:r w:rsidR="00553405" w:rsidRPr="00E87B35">
              <w:t>pro data, standardně osazených</w:t>
            </w:r>
          </w:p>
          <w:p w14:paraId="16D7ECA6" w14:textId="1C8401D0" w:rsidR="006A2A0B" w:rsidRPr="0074428D" w:rsidRDefault="006A2A0B" w:rsidP="0077610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428D">
              <w:t xml:space="preserve">Minimálně </w:t>
            </w:r>
            <w:r w:rsidR="00E748FF" w:rsidRPr="0074428D">
              <w:t xml:space="preserve">2ks </w:t>
            </w:r>
            <w:r w:rsidR="0074428D" w:rsidRPr="0074428D">
              <w:t>10GE SFP</w:t>
            </w:r>
            <w:r w:rsidR="00B71EE0">
              <w:t>+</w:t>
            </w:r>
            <w:r w:rsidR="0074428D" w:rsidRPr="0074428D">
              <w:t xml:space="preserve"> pro komunikaci HA cluster</w:t>
            </w:r>
            <w:r w:rsidR="0059722B">
              <w:t>u</w:t>
            </w:r>
            <w:r w:rsidR="00D97245">
              <w:t xml:space="preserve">, </w:t>
            </w:r>
            <w:r w:rsidR="00D97245" w:rsidRPr="00E87B35">
              <w:t>standardně osazených</w:t>
            </w:r>
          </w:p>
        </w:tc>
        <w:tc>
          <w:tcPr>
            <w:tcW w:w="575" w:type="pct"/>
            <w:shd w:val="clear" w:color="auto" w:fill="FFFF00"/>
          </w:tcPr>
          <w:p w14:paraId="749E6009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7AD74143" w14:textId="77777777" w:rsidR="006A2A0B" w:rsidRPr="00E87B35" w:rsidRDefault="006A2A0B" w:rsidP="00EA5C98"/>
        </w:tc>
      </w:tr>
      <w:tr w:rsidR="00176525" w:rsidRPr="00AD76B0" w14:paraId="349AF735" w14:textId="77777777" w:rsidTr="00550D1D">
        <w:trPr>
          <w:cantSplit/>
          <w:jc w:val="center"/>
        </w:trPr>
        <w:tc>
          <w:tcPr>
            <w:tcW w:w="358" w:type="pct"/>
          </w:tcPr>
          <w:p w14:paraId="4753576A" w14:textId="77777777" w:rsidR="00176525" w:rsidRPr="00AD76B0" w:rsidRDefault="00176525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34D516D" w14:textId="6055CA14" w:rsidR="00176525" w:rsidRPr="006930D1" w:rsidRDefault="00651A38" w:rsidP="00EA5C98">
            <w:r>
              <w:t>Konzolový port</w:t>
            </w:r>
          </w:p>
        </w:tc>
        <w:tc>
          <w:tcPr>
            <w:tcW w:w="1740" w:type="pct"/>
            <w:shd w:val="clear" w:color="auto" w:fill="auto"/>
          </w:tcPr>
          <w:p w14:paraId="2839AD39" w14:textId="063076D4" w:rsidR="00176525" w:rsidRPr="00A5589E" w:rsidRDefault="00B062A5" w:rsidP="00EF1E21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>
              <w:t xml:space="preserve"> </w:t>
            </w:r>
            <w:r w:rsidRPr="0065718C">
              <w:t>(pozn. u USB i převodníky USB/RS-232(RJ45)</w:t>
            </w:r>
            <w:r>
              <w:t>)</w:t>
            </w:r>
          </w:p>
        </w:tc>
        <w:tc>
          <w:tcPr>
            <w:tcW w:w="575" w:type="pct"/>
            <w:shd w:val="clear" w:color="auto" w:fill="FFFF00"/>
          </w:tcPr>
          <w:p w14:paraId="47B72964" w14:textId="77777777" w:rsidR="00176525" w:rsidRPr="00E87B35" w:rsidRDefault="00176525" w:rsidP="00EA5C98"/>
        </w:tc>
        <w:tc>
          <w:tcPr>
            <w:tcW w:w="1455" w:type="pct"/>
            <w:shd w:val="clear" w:color="auto" w:fill="FFFF00"/>
          </w:tcPr>
          <w:p w14:paraId="58BBB852" w14:textId="77777777" w:rsidR="00176525" w:rsidRPr="00E87B35" w:rsidRDefault="00176525" w:rsidP="00EA5C98"/>
        </w:tc>
      </w:tr>
      <w:tr w:rsidR="00DF7C16" w:rsidRPr="00AD76B0" w14:paraId="498A9B24" w14:textId="77777777" w:rsidTr="00550D1D">
        <w:trPr>
          <w:cantSplit/>
          <w:jc w:val="center"/>
        </w:trPr>
        <w:tc>
          <w:tcPr>
            <w:tcW w:w="358" w:type="pct"/>
          </w:tcPr>
          <w:p w14:paraId="717325FD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985447B" w14:textId="77777777" w:rsidR="00DF7C16" w:rsidRPr="00E87B35" w:rsidRDefault="00DF7C16" w:rsidP="00DF7C16">
            <w:r w:rsidRPr="00E87B35">
              <w:t>Propojovací kabely</w:t>
            </w:r>
          </w:p>
        </w:tc>
        <w:tc>
          <w:tcPr>
            <w:tcW w:w="1740" w:type="pct"/>
            <w:shd w:val="clear" w:color="auto" w:fill="auto"/>
          </w:tcPr>
          <w:p w14:paraId="38A12057" w14:textId="77777777" w:rsidR="00DF7C16" w:rsidRPr="00E87B35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F1FC2">
              <w:t>Odpovídající počet propojovacích kabelů pro plné zprovoznění systému.</w:t>
            </w:r>
          </w:p>
        </w:tc>
        <w:tc>
          <w:tcPr>
            <w:tcW w:w="575" w:type="pct"/>
            <w:shd w:val="clear" w:color="auto" w:fill="FFFF00"/>
          </w:tcPr>
          <w:p w14:paraId="18627489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141D77D3" w14:textId="77777777" w:rsidR="00DF7C16" w:rsidRPr="00E87B35" w:rsidRDefault="00DF7C16" w:rsidP="00DF7C16"/>
        </w:tc>
      </w:tr>
      <w:tr w:rsidR="00DF7C16" w:rsidRPr="00AD76B0" w14:paraId="28FEC0DB" w14:textId="77777777" w:rsidTr="00550D1D">
        <w:trPr>
          <w:cantSplit/>
          <w:jc w:val="center"/>
        </w:trPr>
        <w:tc>
          <w:tcPr>
            <w:tcW w:w="358" w:type="pct"/>
          </w:tcPr>
          <w:p w14:paraId="413D0CF8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E274FE6" w14:textId="70AFE93A" w:rsidR="00DF7C16" w:rsidRPr="00E87B35" w:rsidRDefault="00DF7C16" w:rsidP="00DF7C16">
            <w:r>
              <w:t>Kapacita</w:t>
            </w:r>
          </w:p>
        </w:tc>
        <w:tc>
          <w:tcPr>
            <w:tcW w:w="1740" w:type="pct"/>
            <w:shd w:val="clear" w:color="auto" w:fill="auto"/>
          </w:tcPr>
          <w:p w14:paraId="2531012C" w14:textId="598B5D03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1F1FC2">
              <w:t>Minimálně 32GB SSD pro lokální logy, debug soubory atd.</w:t>
            </w:r>
          </w:p>
        </w:tc>
        <w:tc>
          <w:tcPr>
            <w:tcW w:w="575" w:type="pct"/>
            <w:shd w:val="clear" w:color="auto" w:fill="FFFF00"/>
          </w:tcPr>
          <w:p w14:paraId="6406CDEC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7416C7E0" w14:textId="77777777" w:rsidR="00DF7C16" w:rsidRPr="00E87B35" w:rsidRDefault="00DF7C16" w:rsidP="00DF7C16"/>
        </w:tc>
      </w:tr>
      <w:tr w:rsidR="00DF7C16" w:rsidRPr="00AD76B0" w14:paraId="4F160C80" w14:textId="77777777" w:rsidTr="00550D1D">
        <w:trPr>
          <w:cantSplit/>
          <w:jc w:val="center"/>
        </w:trPr>
        <w:tc>
          <w:tcPr>
            <w:tcW w:w="358" w:type="pct"/>
          </w:tcPr>
          <w:p w14:paraId="62093C73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60F82C" w14:textId="77777777" w:rsidR="00DF7C16" w:rsidRDefault="00DF7C16" w:rsidP="00DF7C16"/>
        </w:tc>
        <w:tc>
          <w:tcPr>
            <w:tcW w:w="1740" w:type="pct"/>
            <w:shd w:val="clear" w:color="auto" w:fill="auto"/>
          </w:tcPr>
          <w:p w14:paraId="7E1D7524" w14:textId="14C9F20B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707A57">
              <w:t>Podporovány musí být enterprise SSD disky, DWPD hodnota nabízených disků/modulů musí být 1 nebo vyšší.</w:t>
            </w:r>
          </w:p>
        </w:tc>
        <w:tc>
          <w:tcPr>
            <w:tcW w:w="575" w:type="pct"/>
            <w:shd w:val="clear" w:color="auto" w:fill="FFFF00"/>
          </w:tcPr>
          <w:p w14:paraId="4B23D905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394960DF" w14:textId="77777777" w:rsidR="00DF7C16" w:rsidRPr="00E87B35" w:rsidRDefault="00DF7C16" w:rsidP="00DF7C16"/>
        </w:tc>
      </w:tr>
      <w:tr w:rsidR="005D2088" w:rsidRPr="00AD76B0" w14:paraId="6B143226" w14:textId="77777777" w:rsidTr="005D2088">
        <w:trPr>
          <w:cantSplit/>
          <w:trHeight w:val="236"/>
          <w:jc w:val="center"/>
        </w:trPr>
        <w:tc>
          <w:tcPr>
            <w:tcW w:w="358" w:type="pct"/>
          </w:tcPr>
          <w:p w14:paraId="656E8479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BDD1256" w14:textId="3FA94F75" w:rsidR="005D2088" w:rsidRPr="00E87B35" w:rsidRDefault="005D2088" w:rsidP="005D2088">
            <w:r>
              <w:t>Charakteristiky a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7DCDEE8F" w14:textId="64094DC0" w:rsidR="005D2088" w:rsidRPr="00E87B3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Jumbo Frames min. 9kB </w:t>
            </w:r>
          </w:p>
        </w:tc>
        <w:tc>
          <w:tcPr>
            <w:tcW w:w="575" w:type="pct"/>
            <w:shd w:val="clear" w:color="auto" w:fill="FFFF00"/>
          </w:tcPr>
          <w:p w14:paraId="6045D26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1A53CA3" w14:textId="77777777" w:rsidR="005D2088" w:rsidRPr="00E87B35" w:rsidRDefault="005D2088" w:rsidP="00DF7C16"/>
        </w:tc>
      </w:tr>
      <w:tr w:rsidR="005D2088" w:rsidRPr="00AD76B0" w14:paraId="7D8B03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73C3460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BB22E6C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DABE67D" w14:textId="53F8A447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75" w:type="pct"/>
            <w:shd w:val="clear" w:color="auto" w:fill="FFFF00"/>
          </w:tcPr>
          <w:p w14:paraId="36B609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009C0C28" w14:textId="77777777" w:rsidR="005D2088" w:rsidRPr="00E87B35" w:rsidRDefault="005D2088" w:rsidP="00DF7C16"/>
        </w:tc>
      </w:tr>
      <w:tr w:rsidR="005D2088" w:rsidRPr="00AD76B0" w14:paraId="1EC808D8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63B7FA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39C9FED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0AB02FED" w14:textId="0B2AAED4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</w:t>
            </w:r>
            <w:r w:rsidRPr="00271B6E">
              <w:t>ežim HA v módu active-passive a active-active</w:t>
            </w:r>
          </w:p>
        </w:tc>
        <w:tc>
          <w:tcPr>
            <w:tcW w:w="575" w:type="pct"/>
            <w:shd w:val="clear" w:color="auto" w:fill="FFFF00"/>
          </w:tcPr>
          <w:p w14:paraId="242B4EFF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2C825372" w14:textId="77777777" w:rsidR="005D2088" w:rsidRPr="00E87B35" w:rsidRDefault="005D2088" w:rsidP="00DF7C16"/>
        </w:tc>
      </w:tr>
      <w:tr w:rsidR="005D2088" w:rsidRPr="00AD76B0" w14:paraId="057E53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B52077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4F58C0A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3B0A48BB" w14:textId="5C1188B2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71B6E">
              <w:t>Každý HA uzel musí disponovat informacemi o probíhajícím provozu a jsou synchronizovány tak, aby při výpadku jednoho FW nedošlo ke ztrátě informací NAT a k přerušení aktivních spojení provozu TCP/UDP procházejícího skrze FW</w:t>
            </w:r>
          </w:p>
        </w:tc>
        <w:tc>
          <w:tcPr>
            <w:tcW w:w="575" w:type="pct"/>
            <w:shd w:val="clear" w:color="auto" w:fill="FFFF00"/>
          </w:tcPr>
          <w:p w14:paraId="1494F365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14A2BC8" w14:textId="77777777" w:rsidR="005D2088" w:rsidRPr="00E87B35" w:rsidRDefault="005D2088" w:rsidP="00DF7C16"/>
        </w:tc>
      </w:tr>
      <w:tr w:rsidR="005D2088" w:rsidRPr="00AD76B0" w14:paraId="1F68EE1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A7C91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D9FEA0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0ADCEF" w14:textId="61A0AC85" w:rsidR="005D2088" w:rsidRPr="002B6A0F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70D0">
              <w:t>Porpora SNMP (1v/2v/3v)</w:t>
            </w:r>
            <w:r>
              <w:t>:</w:t>
            </w:r>
          </w:p>
          <w:p w14:paraId="620A0B6D" w14:textId="15510E5C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D170D0">
              <w:t>HA musí být monitorovatelný pomocí SNMP dostupném v OoB mgmt rozhraní</w:t>
            </w:r>
          </w:p>
        </w:tc>
        <w:tc>
          <w:tcPr>
            <w:tcW w:w="575" w:type="pct"/>
            <w:shd w:val="clear" w:color="auto" w:fill="FFFF00"/>
          </w:tcPr>
          <w:p w14:paraId="3665437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5DB0C04" w14:textId="77777777" w:rsidR="005D2088" w:rsidRPr="00E87B35" w:rsidRDefault="005D2088" w:rsidP="00DF7C16"/>
        </w:tc>
      </w:tr>
      <w:tr w:rsidR="005D2088" w:rsidRPr="00AD76B0" w14:paraId="03A79F2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35DE82D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A0FAA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4EBC1575" w14:textId="2EC2174B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HA řešení musí podporovat pro sestavení HA clusteru rozdílné rozhraní, než jsou požadované 4x100GE, min. 2x10GE</w:t>
            </w:r>
          </w:p>
        </w:tc>
        <w:tc>
          <w:tcPr>
            <w:tcW w:w="575" w:type="pct"/>
            <w:shd w:val="clear" w:color="auto" w:fill="FFFF00"/>
          </w:tcPr>
          <w:p w14:paraId="209005F8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041B41D" w14:textId="77777777" w:rsidR="005D2088" w:rsidRPr="00E87B35" w:rsidRDefault="005D2088" w:rsidP="00DF7C16"/>
        </w:tc>
      </w:tr>
      <w:tr w:rsidR="005D2088" w:rsidRPr="00AD76B0" w14:paraId="57AB492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0D9E25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8D52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D96C9C2" w14:textId="3C412B6F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Na HA řešení je možné provést failover na základě nedostupnosti druhého NGFW, up/down stavu interface, nebo nedostupnosti specifikované IP adresy, nebo více IP adres</w:t>
            </w:r>
          </w:p>
        </w:tc>
        <w:tc>
          <w:tcPr>
            <w:tcW w:w="575" w:type="pct"/>
            <w:shd w:val="clear" w:color="auto" w:fill="FFFF00"/>
          </w:tcPr>
          <w:p w14:paraId="3CC6E9F9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60ACEC6" w14:textId="77777777" w:rsidR="005D2088" w:rsidRPr="00E87B35" w:rsidRDefault="005D2088" w:rsidP="00DF7C16"/>
        </w:tc>
      </w:tr>
      <w:tr w:rsidR="005D2088" w:rsidRPr="00AD76B0" w14:paraId="2D7F0C7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771312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C76B406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81EE751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na úrovni L2: </w:t>
            </w:r>
          </w:p>
          <w:p w14:paraId="075E8E57" w14:textId="77777777" w:rsidR="005D2088" w:rsidRPr="008A399B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518758A0" w14:textId="77777777" w:rsidR="005D2088" w:rsidRPr="00725E29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LAG group = min. 64</w:t>
            </w:r>
          </w:p>
          <w:p w14:paraId="0770E546" w14:textId="77777777" w:rsidR="005D2088" w:rsidRPr="008162F3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6DC7402D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plný roszah VLAN = min. 4k</w:t>
            </w:r>
          </w:p>
          <w:p w14:paraId="70E53FBD" w14:textId="3470FDD9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9A2512">
              <w:t>LLDP (802.1ab)</w:t>
            </w:r>
          </w:p>
        </w:tc>
        <w:tc>
          <w:tcPr>
            <w:tcW w:w="575" w:type="pct"/>
            <w:shd w:val="clear" w:color="auto" w:fill="FFFF00"/>
          </w:tcPr>
          <w:p w14:paraId="25CB35B7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FD87149" w14:textId="77777777" w:rsidR="005D2088" w:rsidRPr="00E87B35" w:rsidRDefault="005D2088" w:rsidP="00DF7C16"/>
        </w:tc>
      </w:tr>
      <w:tr w:rsidR="005D2088" w:rsidRPr="00AD76B0" w14:paraId="17177C6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239E30B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C7BE6B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6E0C2CC" w14:textId="65F0532D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MBGP (IPv4, IPv6)</w:t>
            </w:r>
          </w:p>
        </w:tc>
        <w:tc>
          <w:tcPr>
            <w:tcW w:w="575" w:type="pct"/>
            <w:shd w:val="clear" w:color="auto" w:fill="FFFF00"/>
          </w:tcPr>
          <w:p w14:paraId="579DF83A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2489F63" w14:textId="77777777" w:rsidR="005D2088" w:rsidRPr="00E87B35" w:rsidRDefault="005D2088" w:rsidP="00DF7C16"/>
        </w:tc>
      </w:tr>
      <w:tr w:rsidR="005D2088" w:rsidRPr="00AD76B0" w14:paraId="56DF2B0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BA7236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605B434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33DF18EA" w14:textId="50B3F6CE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VRRP (IPv4/6)</w:t>
            </w:r>
          </w:p>
        </w:tc>
        <w:tc>
          <w:tcPr>
            <w:tcW w:w="575" w:type="pct"/>
            <w:shd w:val="clear" w:color="auto" w:fill="FFFF00"/>
          </w:tcPr>
          <w:p w14:paraId="10CBA3AD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F52CF14" w14:textId="77777777" w:rsidR="005D2088" w:rsidRPr="00E87B35" w:rsidRDefault="005D2088" w:rsidP="00DF7C16"/>
        </w:tc>
      </w:tr>
      <w:tr w:rsidR="005D2088" w:rsidRPr="00AD76B0" w14:paraId="69A8A4B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2C2AE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7CC39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5E25F6D" w14:textId="7B96773C" w:rsidR="005D2088" w:rsidRPr="0083050A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C3D9E">
              <w:t>Podpora IGMP (v2/v3)</w:t>
            </w:r>
          </w:p>
        </w:tc>
        <w:tc>
          <w:tcPr>
            <w:tcW w:w="575" w:type="pct"/>
            <w:shd w:val="clear" w:color="auto" w:fill="FFFF00"/>
          </w:tcPr>
          <w:p w14:paraId="0873C5B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C74031F" w14:textId="77777777" w:rsidR="005D2088" w:rsidRPr="00E87B35" w:rsidRDefault="005D2088" w:rsidP="00DF7C16"/>
        </w:tc>
      </w:tr>
      <w:tr w:rsidR="005D2088" w:rsidRPr="00AD76B0" w14:paraId="27053D3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B0EB7F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B4292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09B1C94" w14:textId="5DF27487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Podpora ECMP (</w:t>
            </w:r>
            <w:r w:rsidRPr="002021CD">
              <w:t>Equal-Cost Multi-Path</w:t>
            </w:r>
            <w:r>
              <w:t xml:space="preserve">) Load Balancing – min. </w:t>
            </w:r>
            <w:r w:rsidRPr="002021CD">
              <w:t>8 ECMP cest</w:t>
            </w:r>
          </w:p>
        </w:tc>
        <w:tc>
          <w:tcPr>
            <w:tcW w:w="575" w:type="pct"/>
            <w:shd w:val="clear" w:color="auto" w:fill="FFFF00"/>
          </w:tcPr>
          <w:p w14:paraId="29A40CCB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58B95F9" w14:textId="77777777" w:rsidR="005D2088" w:rsidRPr="00E87B35" w:rsidRDefault="005D2088" w:rsidP="00DF7C16"/>
        </w:tc>
      </w:tr>
      <w:tr w:rsidR="005D2088" w:rsidRPr="00AD76B0" w14:paraId="4F5C531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157B9D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805BF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0551927" w14:textId="7778902F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</w:t>
            </w:r>
            <w:r w:rsidRPr="00FA73F2">
              <w:t>PIM (Protocol Independent Multicast) SSM/ASM</w:t>
            </w:r>
          </w:p>
        </w:tc>
        <w:tc>
          <w:tcPr>
            <w:tcW w:w="575" w:type="pct"/>
            <w:shd w:val="clear" w:color="auto" w:fill="FFFF00"/>
          </w:tcPr>
          <w:p w14:paraId="7BB2C1C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3C03274" w14:textId="77777777" w:rsidR="005D2088" w:rsidRPr="00E87B35" w:rsidRDefault="005D2088" w:rsidP="00DF7C16"/>
        </w:tc>
      </w:tr>
      <w:tr w:rsidR="005D2088" w:rsidRPr="00AD76B0" w14:paraId="7466E60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517025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C177FA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24B0C1" w14:textId="4FC8A90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421AE">
              <w:t>Podpora Policy, Filter based routing (směrování založené na  L2-L4 zdrojových a cílových hlavičkách</w:t>
            </w:r>
          </w:p>
        </w:tc>
        <w:tc>
          <w:tcPr>
            <w:tcW w:w="575" w:type="pct"/>
            <w:shd w:val="clear" w:color="auto" w:fill="FFFF00"/>
          </w:tcPr>
          <w:p w14:paraId="0D9D843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EE5792F" w14:textId="77777777" w:rsidR="005D2088" w:rsidRPr="00E87B35" w:rsidRDefault="005D2088" w:rsidP="00DF7C16"/>
        </w:tc>
      </w:tr>
      <w:tr w:rsidR="005D2088" w:rsidRPr="00AD76B0" w14:paraId="33E4C8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BA005B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508AA6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87E1898" w14:textId="1DD2E5A2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F96D95">
              <w:t>Podpora plnohodnotných virtuálních kontextů (virtuálních firewallů) s oddělenou správou – min. 30</w:t>
            </w:r>
          </w:p>
        </w:tc>
        <w:tc>
          <w:tcPr>
            <w:tcW w:w="575" w:type="pct"/>
            <w:shd w:val="clear" w:color="auto" w:fill="FFFF00"/>
          </w:tcPr>
          <w:p w14:paraId="78825D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C4EBE3C" w14:textId="77777777" w:rsidR="005D2088" w:rsidRPr="00E87B35" w:rsidRDefault="005D2088" w:rsidP="00DF7C16"/>
        </w:tc>
      </w:tr>
      <w:tr w:rsidR="005D2088" w:rsidRPr="00AD76B0" w14:paraId="1B86E83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05ED34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0DD24B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ED7327C" w14:textId="766CD9FB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 w:rsidRPr="00343F48">
              <w:t>Podpora BFD (Bi-directional Forwarding Detection) – min. static, OSPF, BGP</w:t>
            </w:r>
          </w:p>
        </w:tc>
        <w:tc>
          <w:tcPr>
            <w:tcW w:w="575" w:type="pct"/>
            <w:shd w:val="clear" w:color="auto" w:fill="FFFF00"/>
          </w:tcPr>
          <w:p w14:paraId="00B8B85C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498557D2" w14:textId="77777777" w:rsidR="005D2088" w:rsidRPr="00E87B35" w:rsidRDefault="005D2088" w:rsidP="00DF7C16"/>
        </w:tc>
      </w:tr>
      <w:tr w:rsidR="005D2088" w:rsidRPr="00AD76B0" w14:paraId="5AB4ECA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3B9FC1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107DE75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9E7BC46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7A2EC210" w14:textId="77777777" w:rsidR="005D2088" w:rsidRPr="00C705C2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6ED7CA95" w14:textId="54BC1A42" w:rsidR="005D2088" w:rsidRPr="005F376B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</w:t>
            </w:r>
            <w:r>
              <w:t>0</w:t>
            </w:r>
            <w:r w:rsidRPr="00987F8D">
              <w:t>k</w:t>
            </w:r>
          </w:p>
          <w:p w14:paraId="6783B02F" w14:textId="77777777" w:rsidR="005D2088" w:rsidRPr="00D911B0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036F0269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35EE16E1" w14:textId="2BEB8347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ECMP balancing / resilient hashing - min. </w:t>
            </w:r>
            <w:ins w:id="66" w:author="Word Document Comparison" w:date="2024-12-20T20:48:00Z" w16du:dateUtc="2024-12-20T19:48:00Z">
              <w:r w:rsidR="00745C06">
                <w:t>8</w:t>
              </w:r>
            </w:ins>
            <w:del w:id="67" w:author="Word Document Comparison" w:date="2024-12-20T20:48:00Z" w16du:dateUtc="2024-12-20T19:48:00Z">
              <w:r w:rsidRPr="00987F8D">
                <w:delText>64</w:delText>
              </w:r>
            </w:del>
            <w:r w:rsidRPr="00987F8D">
              <w:t xml:space="preserve"> ECMP cest</w:t>
            </w:r>
          </w:p>
        </w:tc>
        <w:tc>
          <w:tcPr>
            <w:tcW w:w="575" w:type="pct"/>
            <w:shd w:val="clear" w:color="auto" w:fill="FFFF00"/>
          </w:tcPr>
          <w:p w14:paraId="09F0908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CE650C1" w14:textId="77777777" w:rsidR="005D2088" w:rsidRPr="00E87B35" w:rsidRDefault="005D2088" w:rsidP="00DF7C16"/>
        </w:tc>
      </w:tr>
      <w:tr w:rsidR="002F2096" w:rsidRPr="00AD76B0" w14:paraId="1D1EF8AD" w14:textId="77777777" w:rsidTr="00D97C3F">
        <w:trPr>
          <w:cantSplit/>
          <w:trHeight w:val="236"/>
          <w:jc w:val="center"/>
        </w:trPr>
        <w:tc>
          <w:tcPr>
            <w:tcW w:w="358" w:type="pct"/>
          </w:tcPr>
          <w:p w14:paraId="08F2910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CB348B5" w14:textId="4EFC208F" w:rsidR="002F2096" w:rsidRDefault="002F2096" w:rsidP="00D97C3F">
            <w:r>
              <w:t>FW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4F92F4E" w14:textId="021308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C15777">
              <w:t>Statický NAT, Destination NAT, Source NAT (za jednu nebo v</w:t>
            </w:r>
            <w:r w:rsidR="007809F8">
              <w:t>í</w:t>
            </w:r>
            <w:r w:rsidRPr="00C15777">
              <w:t>ce IP adres), obousměrné překlady IPv4 a IPv6. Persistence překladu v rámci NAT poolu na úrovni IP</w:t>
            </w:r>
          </w:p>
        </w:tc>
        <w:tc>
          <w:tcPr>
            <w:tcW w:w="575" w:type="pct"/>
            <w:shd w:val="clear" w:color="auto" w:fill="FFFF00"/>
          </w:tcPr>
          <w:p w14:paraId="46989E39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7FAD735" w14:textId="77777777" w:rsidR="002F2096" w:rsidRPr="00E87B35" w:rsidRDefault="002F2096" w:rsidP="0008694C"/>
        </w:tc>
      </w:tr>
      <w:tr w:rsidR="002F2096" w:rsidRPr="00AD76B0" w14:paraId="7E8A82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8A7F51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1A42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8B36C99" w14:textId="1ADAA1C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>
              <w:t>S</w:t>
            </w:r>
            <w:r w:rsidRPr="00C15777">
              <w:t>ouběžně aplikovatelné Source i Destination nat pravidla na jeden typ provozu</w:t>
            </w:r>
          </w:p>
        </w:tc>
        <w:tc>
          <w:tcPr>
            <w:tcW w:w="575" w:type="pct"/>
            <w:shd w:val="clear" w:color="auto" w:fill="FFFF00"/>
          </w:tcPr>
          <w:p w14:paraId="6659E9C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26B0423" w14:textId="77777777" w:rsidR="002F2096" w:rsidRPr="00E87B35" w:rsidRDefault="002F2096" w:rsidP="0008694C"/>
        </w:tc>
      </w:tr>
      <w:tr w:rsidR="002F2096" w:rsidRPr="00AD76B0" w14:paraId="28A6F4C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4C882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2110EB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36EB5A3" w14:textId="3663A0E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Podpora vyhodnocování NAT pravidel na úrovni Zdrojové zóny a IP adres zdroje a cíle, portů a protokolů pro source a destination NAT</w:t>
            </w:r>
          </w:p>
        </w:tc>
        <w:tc>
          <w:tcPr>
            <w:tcW w:w="575" w:type="pct"/>
            <w:shd w:val="clear" w:color="auto" w:fill="FFFF00"/>
          </w:tcPr>
          <w:p w14:paraId="193AED6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B180CD" w14:textId="77777777" w:rsidR="002F2096" w:rsidRPr="00E87B35" w:rsidRDefault="002F2096" w:rsidP="0008694C"/>
        </w:tc>
      </w:tr>
      <w:tr w:rsidR="002F2096" w:rsidRPr="00AD76B0" w14:paraId="424E9C3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A912D1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7BA90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90FDA3E" w14:textId="26A2EF66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tvorby bezpečnostních politik se specifikací source IP, destination IP, port</w:t>
            </w:r>
          </w:p>
        </w:tc>
        <w:tc>
          <w:tcPr>
            <w:tcW w:w="575" w:type="pct"/>
            <w:shd w:val="clear" w:color="auto" w:fill="FFFF00"/>
          </w:tcPr>
          <w:p w14:paraId="103443A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0135FCA" w14:textId="77777777" w:rsidR="002F2096" w:rsidRPr="00E87B35" w:rsidRDefault="002F2096" w:rsidP="0008694C"/>
        </w:tc>
      </w:tr>
      <w:tr w:rsidR="002F2096" w:rsidRPr="00AD76B0" w14:paraId="3EBCCCA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D56900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E13147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62C5E3B" w14:textId="0919C7D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definice bezpečnostních politik s využitím user/user group, L7 aplikací</w:t>
            </w:r>
          </w:p>
        </w:tc>
        <w:tc>
          <w:tcPr>
            <w:tcW w:w="575" w:type="pct"/>
            <w:shd w:val="clear" w:color="auto" w:fill="FFFF00"/>
          </w:tcPr>
          <w:p w14:paraId="3F27A8D1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F843A48" w14:textId="77777777" w:rsidR="002F2096" w:rsidRPr="00E87B35" w:rsidRDefault="002F2096" w:rsidP="0008694C"/>
        </w:tc>
      </w:tr>
      <w:tr w:rsidR="002F2096" w:rsidRPr="00AD76B0" w14:paraId="7C1E9F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1534E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B9ABA2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9E3AA1B" w14:textId="3D144D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konfiguraci ochrany firewallu na síťových rozhraních – podpora IP spoofing a UDP, ICMP a SYN floods</w:t>
            </w:r>
          </w:p>
        </w:tc>
        <w:tc>
          <w:tcPr>
            <w:tcW w:w="575" w:type="pct"/>
            <w:shd w:val="clear" w:color="auto" w:fill="FFFF00"/>
          </w:tcPr>
          <w:p w14:paraId="6E019C08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ECBD105" w14:textId="77777777" w:rsidR="002F2096" w:rsidRPr="00E87B35" w:rsidRDefault="002F2096" w:rsidP="0008694C"/>
        </w:tc>
      </w:tr>
      <w:tr w:rsidR="002F2096" w:rsidRPr="00AD76B0" w14:paraId="387E5FD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C940BE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6994D5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723829AA" w14:textId="4EDFFCE0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FW obsahuje integrovaný systém IPS systém fungující na principu signatur a anomálií. Databáze IPS signatur musí být aktualizovatelná nezávisle na OS. Aplikace IPS profilu musí být granulární,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6FA347B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603BD34" w14:textId="77777777" w:rsidR="002F2096" w:rsidRPr="00E87B35" w:rsidRDefault="002F2096" w:rsidP="0008694C"/>
        </w:tc>
      </w:tr>
      <w:tr w:rsidR="002F2096" w:rsidRPr="00AD76B0" w14:paraId="7A11DD0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3EFDF7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45DE6D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16DF943" w14:textId="70896C7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50 000 bezpečnostních pravidel</w:t>
            </w:r>
          </w:p>
        </w:tc>
        <w:tc>
          <w:tcPr>
            <w:tcW w:w="575" w:type="pct"/>
            <w:shd w:val="clear" w:color="auto" w:fill="FFFF00"/>
          </w:tcPr>
          <w:p w14:paraId="63003E6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B67D98E" w14:textId="77777777" w:rsidR="002F2096" w:rsidRPr="00E87B35" w:rsidRDefault="002F2096" w:rsidP="0008694C"/>
        </w:tc>
      </w:tr>
      <w:tr w:rsidR="002F2096" w:rsidRPr="00AD76B0" w14:paraId="655C11C2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25E2E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77F630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D0707F1" w14:textId="09A1865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počet vytvořitelných zónových kontextů (párů zón) na NGFW je 6000</w:t>
            </w:r>
          </w:p>
        </w:tc>
        <w:tc>
          <w:tcPr>
            <w:tcW w:w="575" w:type="pct"/>
            <w:shd w:val="clear" w:color="auto" w:fill="FFFF00"/>
          </w:tcPr>
          <w:p w14:paraId="71C880D0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3402AAB8" w14:textId="77777777" w:rsidR="002F2096" w:rsidRPr="00E87B35" w:rsidRDefault="002F2096" w:rsidP="0008694C"/>
        </w:tc>
      </w:tr>
      <w:tr w:rsidR="002F2096" w:rsidRPr="00AD76B0" w14:paraId="5A08A8C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028FE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05839D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3B080B2" w14:textId="00080B6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"Application layer Gateway" pro protokoly DNS, IKE, RPC, FTP, SIP</w:t>
            </w:r>
          </w:p>
        </w:tc>
        <w:tc>
          <w:tcPr>
            <w:tcW w:w="575" w:type="pct"/>
            <w:shd w:val="clear" w:color="auto" w:fill="FFFF00"/>
          </w:tcPr>
          <w:p w14:paraId="2545E324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5279195" w14:textId="77777777" w:rsidR="002F2096" w:rsidRPr="00E87B35" w:rsidRDefault="002F2096" w:rsidP="0008694C"/>
        </w:tc>
      </w:tr>
      <w:tr w:rsidR="002F2096" w:rsidRPr="00AD76B0" w14:paraId="57DFD7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57C009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12F3FCE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CAF75FD" w14:textId="383F3DB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Route-based site-to-site IPsec VPN</w:t>
            </w:r>
          </w:p>
        </w:tc>
        <w:tc>
          <w:tcPr>
            <w:tcW w:w="575" w:type="pct"/>
            <w:shd w:val="clear" w:color="auto" w:fill="FFFF00"/>
          </w:tcPr>
          <w:p w14:paraId="624E2E9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C5D71B3" w14:textId="77777777" w:rsidR="002F2096" w:rsidRPr="00E87B35" w:rsidRDefault="002F2096" w:rsidP="0008694C"/>
        </w:tc>
      </w:tr>
      <w:tr w:rsidR="002F2096" w:rsidRPr="00AD76B0" w14:paraId="0D6C38F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CF2F3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54074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2A74F90" w14:textId="7ABE7FEA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Možnost definovat více traffic selectorů pro jeden IPsec tunel, včetně více traffic-selector pro jedno IPSEC CHILD-SA</w:t>
            </w:r>
          </w:p>
        </w:tc>
        <w:tc>
          <w:tcPr>
            <w:tcW w:w="575" w:type="pct"/>
            <w:shd w:val="clear" w:color="auto" w:fill="FFFF00"/>
          </w:tcPr>
          <w:p w14:paraId="67A3FFF5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99F4023" w14:textId="77777777" w:rsidR="002F2096" w:rsidRPr="00E87B35" w:rsidRDefault="002F2096" w:rsidP="0008694C"/>
        </w:tc>
      </w:tr>
      <w:tr w:rsidR="002F2096" w:rsidRPr="00AD76B0" w14:paraId="61AF10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85F53C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1D157D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CE385A" w14:textId="302B905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počet IPsec tunelů na FW je 5000 (statický endpoint, IPSEC SA je počítaný jako jeden tunel)</w:t>
            </w:r>
          </w:p>
        </w:tc>
        <w:tc>
          <w:tcPr>
            <w:tcW w:w="575" w:type="pct"/>
            <w:shd w:val="clear" w:color="auto" w:fill="FFFF00"/>
          </w:tcPr>
          <w:p w14:paraId="0C54834E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13DFA11" w14:textId="77777777" w:rsidR="002F2096" w:rsidRPr="00E87B35" w:rsidRDefault="002F2096" w:rsidP="0008694C"/>
        </w:tc>
      </w:tr>
      <w:tr w:rsidR="002F2096" w:rsidRPr="00AD76B0" w14:paraId="2DB51D9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0E0329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029A50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E6AA69" w14:textId="78D1B66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prioritizace a frontování provozu na základě zdrojové a cílové IP adresy, portu, uživatelské identity a aplikace, kdy je nadbytečná komunikace je zahozena, nebo frontována</w:t>
            </w:r>
          </w:p>
        </w:tc>
        <w:tc>
          <w:tcPr>
            <w:tcW w:w="575" w:type="pct"/>
            <w:shd w:val="clear" w:color="auto" w:fill="FFFF00"/>
          </w:tcPr>
          <w:p w14:paraId="36242C3A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4C17BBF" w14:textId="77777777" w:rsidR="002F2096" w:rsidRPr="00E87B35" w:rsidRDefault="002F2096" w:rsidP="0008694C"/>
        </w:tc>
      </w:tr>
      <w:tr w:rsidR="002F2096" w:rsidRPr="00AD76B0" w14:paraId="40F7896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90669D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6161606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857A644" w14:textId="00BD36F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prioritizaci provozu na základě DSCP</w:t>
            </w:r>
          </w:p>
        </w:tc>
        <w:tc>
          <w:tcPr>
            <w:tcW w:w="575" w:type="pct"/>
            <w:shd w:val="clear" w:color="auto" w:fill="FFFF00"/>
          </w:tcPr>
          <w:p w14:paraId="1592607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B8C5076" w14:textId="77777777" w:rsidR="002F2096" w:rsidRPr="00E87B35" w:rsidRDefault="002F2096" w:rsidP="0008694C"/>
        </w:tc>
      </w:tr>
      <w:tr w:rsidR="002F2096" w:rsidRPr="00AD76B0" w14:paraId="3C3FD84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465F4C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66B416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BB96D48" w14:textId="4AF2491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prioritizaci provozu na základě identifikované aplikace</w:t>
            </w:r>
          </w:p>
        </w:tc>
        <w:tc>
          <w:tcPr>
            <w:tcW w:w="575" w:type="pct"/>
            <w:shd w:val="clear" w:color="auto" w:fill="FFFF00"/>
          </w:tcPr>
          <w:p w14:paraId="03A21A9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CE36FAA" w14:textId="77777777" w:rsidR="002F2096" w:rsidRPr="00E87B35" w:rsidRDefault="002F2096" w:rsidP="0008694C"/>
        </w:tc>
      </w:tr>
      <w:tr w:rsidR="002F2096" w:rsidRPr="00AD76B0" w14:paraId="7B95AC2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39FE8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8A4B91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25CE411" w14:textId="4C6F817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příchozího SSL/TLS provozu, za pomoci serverového certifikátu a priv klíče (reverse proxy)</w:t>
            </w:r>
          </w:p>
        </w:tc>
        <w:tc>
          <w:tcPr>
            <w:tcW w:w="575" w:type="pct"/>
            <w:shd w:val="clear" w:color="auto" w:fill="FFFF00"/>
          </w:tcPr>
          <w:p w14:paraId="20A65C2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92B4227" w14:textId="77777777" w:rsidR="002F2096" w:rsidRPr="00E87B35" w:rsidRDefault="002F2096" w:rsidP="0008694C"/>
        </w:tc>
      </w:tr>
      <w:tr w:rsidR="002F2096" w:rsidRPr="00AD76B0" w14:paraId="753D25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D8A8D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D186B5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D29C8B6" w14:textId="7D19B5A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odchozího SSL/TLS provozu, za pomoci naimportovaného priv klíče interního serveru (forward proxy)</w:t>
            </w:r>
          </w:p>
        </w:tc>
        <w:tc>
          <w:tcPr>
            <w:tcW w:w="575" w:type="pct"/>
            <w:shd w:val="clear" w:color="auto" w:fill="FFFF00"/>
          </w:tcPr>
          <w:p w14:paraId="0705CAC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420EC4" w14:textId="77777777" w:rsidR="002F2096" w:rsidRPr="00E87B35" w:rsidRDefault="002F2096" w:rsidP="0008694C"/>
        </w:tc>
      </w:tr>
      <w:tr w:rsidR="002F2096" w:rsidRPr="00AD76B0" w14:paraId="708EF4E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A1B4711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382555C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A115967" w14:textId="3A53758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Dešifrovaný provoz musí být možno definovat na základě všech typických parametrů, jako jsou zdrojová a cílová IP adresa, port, uživatelská identita</w:t>
            </w:r>
          </w:p>
        </w:tc>
        <w:tc>
          <w:tcPr>
            <w:tcW w:w="575" w:type="pct"/>
            <w:shd w:val="clear" w:color="auto" w:fill="FFFF00"/>
          </w:tcPr>
          <w:p w14:paraId="469F99F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3E34304" w14:textId="77777777" w:rsidR="002F2096" w:rsidRPr="00E87B35" w:rsidRDefault="002F2096" w:rsidP="0008694C"/>
        </w:tc>
      </w:tr>
      <w:tr w:rsidR="002F2096" w:rsidRPr="00AD76B0" w14:paraId="0ADB1FC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7D38C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9BF655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E9FFE2A" w14:textId="09FB32A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protokolu TLS verze 1.2 i 1.3</w:t>
            </w:r>
          </w:p>
        </w:tc>
        <w:tc>
          <w:tcPr>
            <w:tcW w:w="575" w:type="pct"/>
            <w:shd w:val="clear" w:color="auto" w:fill="FFFF00"/>
          </w:tcPr>
          <w:p w14:paraId="0AE6949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ADFE82F" w14:textId="77777777" w:rsidR="002F2096" w:rsidRPr="00E87B35" w:rsidRDefault="002F2096" w:rsidP="0008694C"/>
        </w:tc>
      </w:tr>
      <w:tr w:rsidR="002F2096" w:rsidRPr="00AD76B0" w14:paraId="15646D4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98265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A03294D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6543F11" w14:textId="6CF29C1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nebo jiné dekrypční zařízení dešifrování za pomocí ECC (Elliptical Curve Cryptography) a ECDHE pro příchozí i odchozí provoz</w:t>
            </w:r>
          </w:p>
        </w:tc>
        <w:tc>
          <w:tcPr>
            <w:tcW w:w="575" w:type="pct"/>
            <w:shd w:val="clear" w:color="auto" w:fill="FFFF00"/>
          </w:tcPr>
          <w:p w14:paraId="1904760D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B318266" w14:textId="77777777" w:rsidR="002F2096" w:rsidRPr="00E87B35" w:rsidRDefault="002F2096" w:rsidP="00F24474"/>
        </w:tc>
      </w:tr>
      <w:tr w:rsidR="002F2096" w:rsidRPr="00AD76B0" w14:paraId="0C2645D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B9170F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5A67D47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F2101AE" w14:textId="3259FD7C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Podpora L7 Aplikačního Firewallu a rozpoznání aplikací nezávisle na TCP/UDP portech (update aplikačních signatur výrobcem)</w:t>
            </w:r>
          </w:p>
        </w:tc>
        <w:tc>
          <w:tcPr>
            <w:tcW w:w="575" w:type="pct"/>
            <w:shd w:val="clear" w:color="auto" w:fill="FFFF00"/>
          </w:tcPr>
          <w:p w14:paraId="604A57D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1F188EAD" w14:textId="77777777" w:rsidR="002F2096" w:rsidRPr="00E87B35" w:rsidRDefault="002F2096" w:rsidP="00F24474"/>
        </w:tc>
      </w:tr>
      <w:tr w:rsidR="002F2096" w:rsidRPr="00AD76B0" w14:paraId="5A8C2CC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2C7DC3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857742F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E10F8E0" w14:textId="415E58A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obsahuje mimo definovaných jednotlivých aplikací i aplikační kategorie</w:t>
            </w:r>
          </w:p>
        </w:tc>
        <w:tc>
          <w:tcPr>
            <w:tcW w:w="575" w:type="pct"/>
            <w:shd w:val="clear" w:color="auto" w:fill="FFFF00"/>
          </w:tcPr>
          <w:p w14:paraId="1C28A65C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E82C9FF" w14:textId="77777777" w:rsidR="002F2096" w:rsidRPr="00E87B35" w:rsidRDefault="002F2096" w:rsidP="00F24474"/>
        </w:tc>
      </w:tr>
      <w:tr w:rsidR="002F2096" w:rsidRPr="00AD76B0" w14:paraId="61A3EC7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94097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F7AE2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1E196BE" w14:textId="5B7B2FD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Definovaná aplikace/kategorie je jedním "match" kritériem při policy lookup společně se source a destination IP</w:t>
            </w:r>
          </w:p>
        </w:tc>
        <w:tc>
          <w:tcPr>
            <w:tcW w:w="575" w:type="pct"/>
            <w:shd w:val="clear" w:color="auto" w:fill="FFFF00"/>
          </w:tcPr>
          <w:p w14:paraId="3660B8D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79EC979" w14:textId="77777777" w:rsidR="002F2096" w:rsidRPr="00E87B35" w:rsidRDefault="002F2096" w:rsidP="00F24474"/>
        </w:tc>
      </w:tr>
      <w:tr w:rsidR="002F2096" w:rsidRPr="00AD76B0" w14:paraId="6D3B42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A9A1F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FB7595E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7EC66DA" w14:textId="1FE7480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Identifikace L7 aplikace musí probíhat přímo v FW</w:t>
            </w:r>
          </w:p>
        </w:tc>
        <w:tc>
          <w:tcPr>
            <w:tcW w:w="575" w:type="pct"/>
            <w:shd w:val="clear" w:color="auto" w:fill="FFFF00"/>
          </w:tcPr>
          <w:p w14:paraId="7332B53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B5E56F7" w14:textId="77777777" w:rsidR="002F2096" w:rsidRPr="00E87B35" w:rsidRDefault="002F2096" w:rsidP="00F24474"/>
        </w:tc>
      </w:tr>
      <w:tr w:rsidR="002F2096" w:rsidRPr="00AD76B0" w14:paraId="25CE8B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ED24EFB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52CBCC4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10526CEB" w14:textId="06C26D1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musí umět pracovat s neznámými aplikacemi - upozornit na ně a mít možnost je zakázat</w:t>
            </w:r>
          </w:p>
        </w:tc>
        <w:tc>
          <w:tcPr>
            <w:tcW w:w="575" w:type="pct"/>
            <w:shd w:val="clear" w:color="auto" w:fill="FFFF00"/>
          </w:tcPr>
          <w:p w14:paraId="4529325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87BF0B7" w14:textId="77777777" w:rsidR="002F2096" w:rsidRPr="00E87B35" w:rsidRDefault="002F2096" w:rsidP="00F24474"/>
        </w:tc>
      </w:tr>
      <w:tr w:rsidR="002F2096" w:rsidRPr="00AD76B0" w14:paraId="7D23873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702375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70D093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A281273" w14:textId="6BDECDB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musí umožňovat tvorbu plnohodnotných, uživatelsky definovaných aplikací bez nutnosti využití externího nástroje nebo zásahu výrobce/dodavatele. Tyto uživatesky definované aplikace nejsou omezeny na specifický protokol (např. HTTP, HTTPS)</w:t>
            </w:r>
          </w:p>
        </w:tc>
        <w:tc>
          <w:tcPr>
            <w:tcW w:w="575" w:type="pct"/>
            <w:shd w:val="clear" w:color="auto" w:fill="FFFF00"/>
          </w:tcPr>
          <w:p w14:paraId="5E587C7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3AC1EBA" w14:textId="77777777" w:rsidR="002F2096" w:rsidRPr="00E87B35" w:rsidRDefault="002F2096" w:rsidP="00F24474"/>
        </w:tc>
      </w:tr>
      <w:tr w:rsidR="002F2096" w:rsidRPr="00AD76B0" w14:paraId="7134FB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1E4F5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A1A0B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E9E9D97" w14:textId="5D86A33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umožňuje získávat Dynamické seznamy známých škodlivých IP adres přímo od výrobce, ze zdrojů třetích stran a také definovat vlastní server s dynamickými listy a jeho update interval</w:t>
            </w:r>
          </w:p>
        </w:tc>
        <w:tc>
          <w:tcPr>
            <w:tcW w:w="575" w:type="pct"/>
            <w:shd w:val="clear" w:color="auto" w:fill="FFFF00"/>
          </w:tcPr>
          <w:p w14:paraId="161063EE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DD64C2C" w14:textId="77777777" w:rsidR="002F2096" w:rsidRPr="00E87B35" w:rsidRDefault="002F2096" w:rsidP="00F24474"/>
        </w:tc>
      </w:tr>
      <w:tr w:rsidR="002F2096" w:rsidRPr="00AD76B0" w14:paraId="4EBC158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C67343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E4B08D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F9FA289" w14:textId="11308EF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podporuje možnost odesílání souborů k dynamické analýze do sandbox prostředí jako ochranu předa škodlivým kódem</w:t>
            </w:r>
          </w:p>
        </w:tc>
        <w:tc>
          <w:tcPr>
            <w:tcW w:w="575" w:type="pct"/>
            <w:shd w:val="clear" w:color="auto" w:fill="FFFF00"/>
          </w:tcPr>
          <w:p w14:paraId="1A2B279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49B23E1" w14:textId="77777777" w:rsidR="002F2096" w:rsidRPr="00E87B35" w:rsidRDefault="002F2096" w:rsidP="00F24474"/>
        </w:tc>
      </w:tr>
      <w:tr w:rsidR="002F2096" w:rsidRPr="00AD76B0" w14:paraId="3F0C47C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56B15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ADF09BC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985600A" w14:textId="7B7C7AD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Sandbox poskytován stejným výrobcem jako FW</w:t>
            </w:r>
          </w:p>
        </w:tc>
        <w:tc>
          <w:tcPr>
            <w:tcW w:w="575" w:type="pct"/>
            <w:shd w:val="clear" w:color="auto" w:fill="FFFF00"/>
          </w:tcPr>
          <w:p w14:paraId="6CC24B74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4D58996" w14:textId="77777777" w:rsidR="002F2096" w:rsidRPr="00E87B35" w:rsidRDefault="002F2096" w:rsidP="00F24474"/>
        </w:tc>
      </w:tr>
      <w:tr w:rsidR="002F2096" w:rsidRPr="00AD76B0" w14:paraId="1538A68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1FF72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258E4C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74DE284" w14:textId="6FC090C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Statická i dynamická analýza souborů a dokumentů na přítomnost kybernetických hrozeb ve virtuálním prostředí</w:t>
            </w:r>
          </w:p>
        </w:tc>
        <w:tc>
          <w:tcPr>
            <w:tcW w:w="575" w:type="pct"/>
            <w:shd w:val="clear" w:color="auto" w:fill="FFFF00"/>
          </w:tcPr>
          <w:p w14:paraId="41F7A038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3CA5C02" w14:textId="77777777" w:rsidR="002F2096" w:rsidRPr="00E87B35" w:rsidRDefault="002F2096" w:rsidP="00F24474"/>
        </w:tc>
      </w:tr>
      <w:tr w:rsidR="002F2096" w:rsidRPr="00AD76B0" w14:paraId="36DA8B9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8DB8989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9382171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967A944" w14:textId="3FF5034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Monitorování chování spuštěného souboru a zaměření na pokusy o změny v systému soborů, systémových registrů, procesů a navázání síťových spojení s vyhotovením reportu</w:t>
            </w:r>
          </w:p>
        </w:tc>
        <w:tc>
          <w:tcPr>
            <w:tcW w:w="575" w:type="pct"/>
            <w:shd w:val="clear" w:color="auto" w:fill="FFFF00"/>
          </w:tcPr>
          <w:p w14:paraId="28D57EE7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21723EA9" w14:textId="77777777" w:rsidR="002F2096" w:rsidRPr="00E87B35" w:rsidRDefault="002F2096" w:rsidP="00F24474"/>
        </w:tc>
      </w:tr>
      <w:tr w:rsidR="002F2096" w:rsidRPr="00AD76B0" w14:paraId="49EA70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56FED1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E82743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236F1E2" w14:textId="358B4A0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Emulace a detekce na úrovni OS</w:t>
            </w:r>
          </w:p>
        </w:tc>
        <w:tc>
          <w:tcPr>
            <w:tcW w:w="575" w:type="pct"/>
            <w:shd w:val="clear" w:color="auto" w:fill="FFFF00"/>
          </w:tcPr>
          <w:p w14:paraId="50EA3BF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450AC9BF" w14:textId="77777777" w:rsidR="002F2096" w:rsidRPr="00E87B35" w:rsidRDefault="002F2096" w:rsidP="00F24474"/>
        </w:tc>
      </w:tr>
      <w:tr w:rsidR="002F2096" w:rsidRPr="00AD76B0" w14:paraId="342ED90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6C3A0CA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9FC0E1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5B49437" w14:textId="3BA2DD5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Sandbox analýza umí identifikovat známý i zero-day malware skrytý v souborech</w:t>
            </w:r>
          </w:p>
        </w:tc>
        <w:tc>
          <w:tcPr>
            <w:tcW w:w="575" w:type="pct"/>
            <w:shd w:val="clear" w:color="auto" w:fill="FFFF00"/>
          </w:tcPr>
          <w:p w14:paraId="2BA6ED5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DEC7AC6" w14:textId="77777777" w:rsidR="002F2096" w:rsidRPr="00E87B35" w:rsidRDefault="002F2096" w:rsidP="00F24474"/>
        </w:tc>
      </w:tr>
      <w:tr w:rsidR="002F2096" w:rsidRPr="00AD76B0" w14:paraId="5282101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EDC89D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A0D41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DF5987F" w14:textId="7211DEF7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Logování sandboxových analýz, zaznamenané provedené operace a jejich výsledek</w:t>
            </w:r>
          </w:p>
        </w:tc>
        <w:tc>
          <w:tcPr>
            <w:tcW w:w="575" w:type="pct"/>
            <w:shd w:val="clear" w:color="auto" w:fill="FFFF00"/>
          </w:tcPr>
          <w:p w14:paraId="51E8430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66096B2" w14:textId="77777777" w:rsidR="002F2096" w:rsidRPr="00E87B35" w:rsidRDefault="002F2096" w:rsidP="00F24474"/>
        </w:tc>
      </w:tr>
      <w:tr w:rsidR="002F2096" w:rsidRPr="00AD76B0" w14:paraId="06AADC61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E29D4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DB7F785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59F7D9D" w14:textId="32A3A8CF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Možnost manuálního zaslání souborů pro analýzu do sandbox prostředí</w:t>
            </w:r>
          </w:p>
        </w:tc>
        <w:tc>
          <w:tcPr>
            <w:tcW w:w="575" w:type="pct"/>
            <w:shd w:val="clear" w:color="auto" w:fill="FFFF00"/>
          </w:tcPr>
          <w:p w14:paraId="42A2B0C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664735E" w14:textId="77777777" w:rsidR="002F2096" w:rsidRPr="00E87B35" w:rsidRDefault="002F2096" w:rsidP="00F24474"/>
        </w:tc>
      </w:tr>
      <w:tr w:rsidR="007B0FD4" w:rsidRPr="00AD76B0" w14:paraId="143D98DB" w14:textId="77777777" w:rsidTr="007B0FD4">
        <w:trPr>
          <w:cantSplit/>
          <w:trHeight w:val="236"/>
          <w:jc w:val="center"/>
        </w:trPr>
        <w:tc>
          <w:tcPr>
            <w:tcW w:w="358" w:type="pct"/>
          </w:tcPr>
          <w:p w14:paraId="7DA3837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04F7F7CE" w14:textId="62779BCB" w:rsidR="007B0FD4" w:rsidRDefault="007B0FD4" w:rsidP="007B0FD4">
            <w:r>
              <w:t>Logování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37EA3F87" w14:textId="0BBAED9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Možnost vyexportovat/poslat logy</w:t>
            </w:r>
          </w:p>
        </w:tc>
        <w:tc>
          <w:tcPr>
            <w:tcW w:w="575" w:type="pct"/>
            <w:shd w:val="clear" w:color="auto" w:fill="FFFF00"/>
          </w:tcPr>
          <w:p w14:paraId="3093DF88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33F334CE" w14:textId="77777777" w:rsidR="007B0FD4" w:rsidRPr="00E87B35" w:rsidRDefault="007B0FD4" w:rsidP="00F24474"/>
        </w:tc>
      </w:tr>
      <w:tr w:rsidR="007B0FD4" w:rsidRPr="00AD76B0" w14:paraId="32109EB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CBC161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691B0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2CCFD28C" w14:textId="39FDB6D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Posílání logů o provozu na min. 4 cílové syslog servery</w:t>
            </w:r>
          </w:p>
        </w:tc>
        <w:tc>
          <w:tcPr>
            <w:tcW w:w="575" w:type="pct"/>
            <w:shd w:val="clear" w:color="auto" w:fill="FFFF00"/>
          </w:tcPr>
          <w:p w14:paraId="3BCD14E2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5A6FBA4" w14:textId="77777777" w:rsidR="007B0FD4" w:rsidRPr="00E87B35" w:rsidRDefault="007B0FD4" w:rsidP="00F24474"/>
        </w:tc>
      </w:tr>
      <w:tr w:rsidR="007B0FD4" w:rsidRPr="00AD76B0" w14:paraId="48CB013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A6E0335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97DD069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4AB122E9" w14:textId="394485D2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Ukládání logů na interní SSD</w:t>
            </w:r>
          </w:p>
        </w:tc>
        <w:tc>
          <w:tcPr>
            <w:tcW w:w="575" w:type="pct"/>
            <w:shd w:val="clear" w:color="auto" w:fill="FFFF00"/>
          </w:tcPr>
          <w:p w14:paraId="08952B86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5DB37637" w14:textId="77777777" w:rsidR="007B0FD4" w:rsidRPr="00E87B35" w:rsidRDefault="007B0FD4" w:rsidP="00F24474"/>
        </w:tc>
      </w:tr>
      <w:tr w:rsidR="007B0FD4" w:rsidRPr="00AD76B0" w14:paraId="6BF362E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E506D3A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B3B37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789B6B3E" w14:textId="5A7C351F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Umožňovat výběr přeposílaných logů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7D6E278D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05F03A25" w14:textId="77777777" w:rsidR="007B0FD4" w:rsidRPr="00E87B35" w:rsidRDefault="007B0FD4" w:rsidP="00F24474"/>
        </w:tc>
      </w:tr>
      <w:tr w:rsidR="007B0FD4" w:rsidRPr="00AD76B0" w14:paraId="0086E91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71766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4D8E282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0F763D9E" w14:textId="35FB2A8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Umožnit tv</w:t>
            </w:r>
            <w:r w:rsidR="0029686A">
              <w:t>o</w:t>
            </w:r>
            <w:r w:rsidRPr="00042788">
              <w:t>rbu "Traffic mirroring" pravidel a přeposílání provozu k externímu analytickému zařízení</w:t>
            </w:r>
          </w:p>
        </w:tc>
        <w:tc>
          <w:tcPr>
            <w:tcW w:w="575" w:type="pct"/>
            <w:shd w:val="clear" w:color="auto" w:fill="FFFF00"/>
          </w:tcPr>
          <w:p w14:paraId="46268634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EF74E62" w14:textId="77777777" w:rsidR="007B0FD4" w:rsidRPr="00E87B35" w:rsidRDefault="007B0FD4" w:rsidP="00F24474"/>
        </w:tc>
      </w:tr>
      <w:tr w:rsidR="00E42BA6" w:rsidRPr="00AD76B0" w14:paraId="142ABF28" w14:textId="77777777" w:rsidTr="00E42BA6">
        <w:trPr>
          <w:cantSplit/>
          <w:trHeight w:val="364"/>
          <w:jc w:val="center"/>
        </w:trPr>
        <w:tc>
          <w:tcPr>
            <w:tcW w:w="358" w:type="pct"/>
            <w:vMerge w:val="restart"/>
          </w:tcPr>
          <w:p w14:paraId="00D4BC3E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7C46414E" w14:textId="77777777" w:rsidR="00E42BA6" w:rsidRPr="00E87B35" w:rsidRDefault="00E42BA6" w:rsidP="00F24474">
            <w:r>
              <w:t>Záruka</w:t>
            </w:r>
          </w:p>
        </w:tc>
        <w:tc>
          <w:tcPr>
            <w:tcW w:w="1740" w:type="pct"/>
            <w:shd w:val="clear" w:color="auto" w:fill="auto"/>
          </w:tcPr>
          <w:p w14:paraId="2E83022A" w14:textId="4260A60E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3324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75" w:type="pct"/>
            <w:shd w:val="clear" w:color="auto" w:fill="FFFF00"/>
          </w:tcPr>
          <w:p w14:paraId="72F6D50E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02586516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197666DD" w14:textId="77777777" w:rsidTr="00E42BA6">
        <w:trPr>
          <w:cantSplit/>
          <w:trHeight w:val="176"/>
          <w:jc w:val="center"/>
        </w:trPr>
        <w:tc>
          <w:tcPr>
            <w:tcW w:w="358" w:type="pct"/>
            <w:vMerge/>
          </w:tcPr>
          <w:p w14:paraId="0EEDA18A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5AE74D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33684958" w14:textId="0ECFEEF8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75" w:type="pct"/>
            <w:shd w:val="clear" w:color="auto" w:fill="FFFF00"/>
          </w:tcPr>
          <w:p w14:paraId="42D27CAD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2005CC2C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7F8BEBD3" w14:textId="77777777" w:rsidTr="00E42BA6">
        <w:trPr>
          <w:cantSplit/>
          <w:trHeight w:val="130"/>
          <w:jc w:val="center"/>
        </w:trPr>
        <w:tc>
          <w:tcPr>
            <w:tcW w:w="358" w:type="pct"/>
            <w:vMerge/>
          </w:tcPr>
          <w:p w14:paraId="3A6A5432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C2CC6F3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7CD9285F" w14:textId="77777777" w:rsidR="00E42BA6" w:rsidRPr="00723324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75" w:type="pct"/>
            <w:shd w:val="clear" w:color="auto" w:fill="FFFF00"/>
          </w:tcPr>
          <w:p w14:paraId="31EECB62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30FD46A5" w14:textId="77777777" w:rsidR="00E42BA6" w:rsidRPr="00E87B35" w:rsidRDefault="00E42BA6" w:rsidP="00F24474">
            <w:pPr>
              <w:keepNext/>
            </w:pPr>
          </w:p>
        </w:tc>
      </w:tr>
    </w:tbl>
    <w:p w14:paraId="2B8BFC5F" w14:textId="079A3B27" w:rsidR="00D034BB" w:rsidRPr="009842E1" w:rsidRDefault="00D8507C" w:rsidP="009842E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9</w:t>
      </w:r>
      <w:r w:rsidR="00E9490C">
        <w:rPr>
          <w:noProof/>
        </w:rPr>
        <w:fldChar w:fldCharType="end"/>
      </w:r>
      <w:r>
        <w:t xml:space="preserve"> - </w:t>
      </w:r>
      <w:r w:rsidRPr="00ED3DD2">
        <w:t>Technické parametry pro FW</w:t>
      </w:r>
    </w:p>
    <w:p w14:paraId="2474601C" w14:textId="1F624803" w:rsidR="00DD5A82" w:rsidRDefault="00DD5A82" w:rsidP="003B2F6A">
      <w:pPr>
        <w:pStyle w:val="Nadpis3"/>
        <w:rPr>
          <w:sz w:val="32"/>
          <w:szCs w:val="32"/>
        </w:rPr>
      </w:pPr>
      <w:bookmarkStart w:id="68" w:name="_Toc177708955"/>
      <w:r w:rsidRPr="003B2F6A">
        <w:rPr>
          <w:sz w:val="32"/>
          <w:szCs w:val="32"/>
        </w:rPr>
        <w:t>Load balancer</w:t>
      </w:r>
      <w:bookmarkEnd w:id="68"/>
    </w:p>
    <w:p w14:paraId="3A0FACCD" w14:textId="5777E2EC" w:rsidR="00787D0D" w:rsidRPr="00DA4F09" w:rsidRDefault="00787D0D" w:rsidP="006A4717">
      <w:pPr>
        <w:spacing w:before="240" w:after="240"/>
        <w:jc w:val="both"/>
      </w:pPr>
      <w:r w:rsidRPr="00B762EB">
        <w:t xml:space="preserve">Jedná se o oddělený/samostatný redundantní hardware, </w:t>
      </w:r>
      <w:r>
        <w:t>ve funkci Load-B</w:t>
      </w:r>
      <w:r w:rsidRPr="00B762EB">
        <w:t xml:space="preserve">alancer (rozklad zátěže) s podporou autentizace uživatelů, SSL akcelerátoru a </w:t>
      </w:r>
      <w:r>
        <w:t>webového aplikačního firewallu.</w:t>
      </w:r>
      <w:r w:rsidR="003604E2">
        <w:t xml:space="preserve"> Počet FW v každé z lokací řešení jsou 2ks, tj. celkově požadováno dodat 4ks.</w:t>
      </w:r>
      <w:r>
        <w:t xml:space="preserve"> </w:t>
      </w:r>
      <w:r w:rsidR="002A2F07" w:rsidRPr="00DA4F09">
        <w:t>Hardware bude připojen technologii 100Gb</w:t>
      </w:r>
      <w:r w:rsidR="00013091">
        <w:t>/</w:t>
      </w:r>
      <w:r w:rsidR="002A2F07" w:rsidRPr="00DA4F09">
        <w:t>s.</w:t>
      </w:r>
    </w:p>
    <w:p w14:paraId="06650AA5" w14:textId="240CBEA3" w:rsidR="00787D0D" w:rsidRPr="006A4717" w:rsidRDefault="00787D0D" w:rsidP="003604E2">
      <w:pPr>
        <w:spacing w:before="120" w:after="120"/>
        <w:jc w:val="both"/>
      </w:pPr>
      <w:r w:rsidRPr="00B762EB">
        <w:t>Webový Aplikační Firewall (WAF) pracující na aplikační úrovni ISO OSI modelu bude poskytovat ochranu webových aplikací před kybernetickými útoky využitím pozitivní i negativní bezpečnostní logiky v bezpečnostních politikách</w:t>
      </w:r>
      <w:r w:rsidR="00842A62">
        <w:t>,</w:t>
      </w:r>
      <w:r w:rsidRPr="00B762EB">
        <w:t xml:space="preserve"> tj. explicitní povolení legitimního provozu (pozitivní logika) a zakázáním provozu, který je </w:t>
      </w:r>
      <w:r>
        <w:t>označený jako</w:t>
      </w:r>
      <w:r w:rsidRPr="00B762EB">
        <w:t xml:space="preserve"> kybernetický útok. K těmto základním bezpečnostním politikám předpokládáme implementaci dalších dodatečných bezpečnostních vlastností, jako je ochrana před Brute Force útoky, detekce škodlivých robotů</w:t>
      </w:r>
      <w:r>
        <w:t>,</w:t>
      </w:r>
      <w:r w:rsidRPr="00B762EB">
        <w:t xml:space="preserve"> ochranu před </w:t>
      </w:r>
      <w:r>
        <w:t>odcizením</w:t>
      </w:r>
      <w:r w:rsidRPr="00B762EB">
        <w:t xml:space="preserve"> uživatelských relací. Webový aplikační firewall také bude poskytovat ochranu proti aplikačním DoS útokům zaměřený</w:t>
      </w:r>
      <w:r>
        <w:t>m</w:t>
      </w:r>
      <w:r w:rsidRPr="00B762EB">
        <w:t xml:space="preserve"> na webové aplikace.</w:t>
      </w:r>
    </w:p>
    <w:p w14:paraId="6D560B12" w14:textId="77777777" w:rsidR="00787D0D" w:rsidRPr="00F26C7D" w:rsidRDefault="00787D0D" w:rsidP="003604E2">
      <w:pPr>
        <w:spacing w:before="120" w:after="120"/>
        <w:jc w:val="both"/>
      </w:pPr>
      <w:r w:rsidRPr="00F26C7D">
        <w:t>Webový aplikační firewall tedy přinese komplexní zabezpečení webových aplikací, především pak:</w:t>
      </w:r>
    </w:p>
    <w:p w14:paraId="18F3950C" w14:textId="4A9BC38A" w:rsidR="00787D0D" w:rsidRPr="003604E2" w:rsidRDefault="00787D0D" w:rsidP="007D227D">
      <w:pPr>
        <w:pStyle w:val="Odstavecseseznamem"/>
        <w:numPr>
          <w:ilvl w:val="0"/>
          <w:numId w:val="26"/>
        </w:numPr>
        <w:spacing w:before="120"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aplikačním DoS útokům (SlowLoris, R.U.D.Y, ApacheKiller, SSL útoky apod.)</w:t>
      </w:r>
      <w:r w:rsidR="00CC1E26">
        <w:rPr>
          <w:rFonts w:eastAsia="Times New Roman"/>
        </w:rPr>
        <w:t>;</w:t>
      </w:r>
      <w:r w:rsidRPr="003604E2">
        <w:rPr>
          <w:rFonts w:eastAsia="Times New Roman"/>
        </w:rPr>
        <w:t xml:space="preserve"> </w:t>
      </w:r>
    </w:p>
    <w:p w14:paraId="53A9A93A" w14:textId="7F00FB65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"forcefull browsing", XSS, SQL-INJ, CSRF, manipulace s cookies, ochrana parametrů, URL apod.</w:t>
      </w:r>
      <w:r w:rsidR="00CC1E26">
        <w:rPr>
          <w:rFonts w:eastAsia="Times New Roman"/>
        </w:rPr>
        <w:t>;</w:t>
      </w:r>
    </w:p>
    <w:p w14:paraId="2ECDF4EE" w14:textId="1230D726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Session Management – ochrana proti únosům relací</w:t>
      </w:r>
      <w:r w:rsidR="00A02DD0">
        <w:rPr>
          <w:rFonts w:eastAsia="Times New Roman"/>
        </w:rPr>
        <w:t>;</w:t>
      </w:r>
    </w:p>
    <w:p w14:paraId="2E3A26A7" w14:textId="6D36CC0C" w:rsidR="00787D0D" w:rsidRPr="003604E2" w:rsidRDefault="00787D0D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Brute Force Ochrana – ochrana před prolomení hrubou silou</w:t>
      </w:r>
      <w:r w:rsidR="00A02DD0">
        <w:rPr>
          <w:rFonts w:eastAsia="Times New Roman"/>
        </w:rPr>
        <w:t>;</w:t>
      </w:r>
    </w:p>
    <w:p w14:paraId="07E9A67E" w14:textId="77777777" w:rsidR="00787D0D" w:rsidRDefault="00787D0D" w:rsidP="002B7CDA">
      <w:pPr>
        <w:spacing w:before="120" w:after="120"/>
        <w:jc w:val="both"/>
      </w:pPr>
      <w:r>
        <w:t>Součástí řešení bude také technologie/platforma pro řízení aplikačního provozu, odpovědná zejména za:</w:t>
      </w:r>
    </w:p>
    <w:p w14:paraId="29A4F0BD" w14:textId="2B45F806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Monitoring dostupnosti služeb</w:t>
      </w:r>
      <w:r w:rsidR="002B7CDA">
        <w:t>;</w:t>
      </w:r>
    </w:p>
    <w:p w14:paraId="37B448A5" w14:textId="2174C1EF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Rozklad zátěže provozu aplikací</w:t>
      </w:r>
      <w:r w:rsidR="002B7CDA">
        <w:t>;</w:t>
      </w:r>
    </w:p>
    <w:p w14:paraId="1A53AE72" w14:textId="27252560" w:rsidR="00787D0D" w:rsidRPr="007D227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7D227D">
        <w:t>SSL terminace vč. podpory šifer Camellia</w:t>
      </w:r>
      <w:r w:rsidR="002B7CDA" w:rsidRPr="007D227D">
        <w:t>;</w:t>
      </w:r>
    </w:p>
    <w:p w14:paraId="1758105A" w14:textId="42563851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HTTP/2 brána</w:t>
      </w:r>
      <w:r w:rsidR="002B7CDA">
        <w:t>;</w:t>
      </w:r>
    </w:p>
    <w:p w14:paraId="2878045E" w14:textId="2D80C65A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Funkce reverzní proxy</w:t>
      </w:r>
      <w:r w:rsidR="002B7CDA">
        <w:t>;</w:t>
      </w:r>
    </w:p>
    <w:p w14:paraId="1F4C626B" w14:textId="5FA3DCC4" w:rsidR="00787D0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Realizace optimalizačních funkcí pro akceleraci provozu (komprese, caching, optimalizace TCP stacku)</w:t>
      </w:r>
      <w:r w:rsidR="002B7CDA">
        <w:t>;</w:t>
      </w:r>
    </w:p>
    <w:p w14:paraId="1DE0F021" w14:textId="232F5BC4" w:rsidR="00871009" w:rsidRPr="00871009" w:rsidRDefault="00871009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  <w:rPr>
          <w:rFonts w:cs="Calibri"/>
        </w:rPr>
      </w:pPr>
      <w:r>
        <w:rPr>
          <w:rFonts w:cs="Calibri"/>
        </w:rPr>
        <w:t>Ochranu perimetru proti L3/4 DDoS útokům;</w:t>
      </w:r>
    </w:p>
    <w:p w14:paraId="5068554C" w14:textId="77777777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lastRenderedPageBreak/>
        <w:t>Řízení přístupu uživatelů k aplikacím – autentizační brána</w:t>
      </w:r>
      <w:r>
        <w:t>.</w:t>
      </w:r>
    </w:p>
    <w:p w14:paraId="4D9D27D0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vytvoření specifické operace s procházejícím provozem např. vkládání/odebírání HTML kódu, operace manipulace s daty, manipulace s HTTP záhlavím, URI apod. </w:t>
      </w:r>
    </w:p>
    <w:p w14:paraId="210D4349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</w:t>
      </w:r>
      <w:r>
        <w:t>p</w:t>
      </w:r>
      <w:r w:rsidRPr="00B762EB">
        <w:t>ožadovanou autentizaci klientů webové aplikace pomocí certifikátů s validací prostřednictvím CRL.</w:t>
      </w:r>
    </w:p>
    <w:p w14:paraId="414398B6" w14:textId="77777777" w:rsidR="00787D0D" w:rsidRPr="00B762EB" w:rsidRDefault="00787D0D" w:rsidP="00912755">
      <w:pPr>
        <w:spacing w:before="120" w:after="120"/>
        <w:jc w:val="both"/>
      </w:pPr>
      <w:r w:rsidRPr="00B762EB">
        <w:t>Navrhnuté řešení musí podporovat proaktivní monitoring klientských požadavků a jejich porovnávání se známými formami útoků a administrátorovi systému navrhovat jejich možnou eliminaci pomocí pravidel Aplikačního firewallu.</w:t>
      </w:r>
    </w:p>
    <w:p w14:paraId="3C32D688" w14:textId="77777777" w:rsidR="00C476FD" w:rsidRPr="00A34536" w:rsidRDefault="00C476FD" w:rsidP="00A34536">
      <w:pPr>
        <w:spacing w:before="120" w:after="120"/>
        <w:jc w:val="both"/>
      </w:pPr>
      <w:r w:rsidRPr="00A34536">
        <w:t>Každý LB je:</w:t>
      </w:r>
    </w:p>
    <w:p w14:paraId="52320DEB" w14:textId="77777777" w:rsidR="00A34536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Až 4x 100GE NNI portů (počet reflektuje možné rozšíření DC fabric)</w:t>
      </w:r>
      <w:r w:rsidR="008B4054" w:rsidRPr="00A34536">
        <w:t xml:space="preserve"> </w:t>
      </w:r>
    </w:p>
    <w:p w14:paraId="68745298" w14:textId="2313FCF3" w:rsidR="00C476FD" w:rsidRPr="00A34536" w:rsidRDefault="008B4054" w:rsidP="002D1608">
      <w:pPr>
        <w:pStyle w:val="Odstavecseseznamem"/>
        <w:numPr>
          <w:ilvl w:val="1"/>
          <w:numId w:val="49"/>
        </w:numPr>
        <w:spacing w:before="120" w:after="120" w:line="276" w:lineRule="auto"/>
        <w:jc w:val="both"/>
      </w:pPr>
      <w:r w:rsidRPr="00A34536">
        <w:t>v</w:t>
      </w:r>
      <w:r w:rsidR="00C476FD" w:rsidRPr="00A34536">
        <w:t xml:space="preserve">ybavené </w:t>
      </w:r>
      <w:r w:rsidR="00256CEE" w:rsidRPr="00A34536">
        <w:t>4</w:t>
      </w:r>
      <w:r w:rsidR="00C476FD" w:rsidRPr="00A34536">
        <w:t xml:space="preserve">x 100GBASE-SR4 </w:t>
      </w:r>
      <w:r w:rsidR="007B40DB">
        <w:t>SFP</w:t>
      </w:r>
      <w:r w:rsidR="005D0513">
        <w:t>28</w:t>
      </w:r>
      <w:r w:rsidR="007B40DB">
        <w:t xml:space="preserve"> </w:t>
      </w:r>
      <w:r w:rsidR="00C476FD" w:rsidRPr="00A34536">
        <w:t>originálními transceivery</w:t>
      </w:r>
      <w:r w:rsidR="00A34536">
        <w:t>;</w:t>
      </w:r>
    </w:p>
    <w:p w14:paraId="5DF2B5D8" w14:textId="5120E6D2" w:rsidR="00C476FD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Podpora WAF, LB, L3</w:t>
      </w:r>
      <w:r w:rsidR="00A34536">
        <w:t>;</w:t>
      </w:r>
    </w:p>
    <w:p w14:paraId="33A954B3" w14:textId="77777777" w:rsidR="00897F08" w:rsidRDefault="00897F08" w:rsidP="00897F08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897F08" w:rsidRPr="00155416" w14:paraId="1B334508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223319F" w14:textId="07D1BFFF" w:rsidR="00897F08" w:rsidRPr="00155416" w:rsidRDefault="00897F0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Load Balancer</w:t>
            </w:r>
          </w:p>
        </w:tc>
      </w:tr>
      <w:tr w:rsidR="00897F08" w:rsidRPr="00155416" w14:paraId="07A0DDB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8EBF417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EFFD8F8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83367EE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26D406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897F08" w:rsidRPr="00155416" w14:paraId="7E8EBE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166B921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CD9064D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D36D3F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612E958" w14:textId="77777777" w:rsidR="00897F08" w:rsidRPr="00155416" w:rsidRDefault="00897F08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530B1B6" w14:textId="77FC2387" w:rsidR="00897F08" w:rsidRPr="00433B3A" w:rsidRDefault="00897F08" w:rsidP="00897F08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10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LB</w:t>
      </w:r>
    </w:p>
    <w:p w14:paraId="781E7D70" w14:textId="77777777" w:rsidR="00897F08" w:rsidRPr="0027537E" w:rsidRDefault="00897F08" w:rsidP="00897F08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897F08" w:rsidRPr="00AD76B0" w14:paraId="7476FA54" w14:textId="77777777" w:rsidTr="00117E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4BF2839" w14:textId="4F07DFA6" w:rsidR="00897F08" w:rsidRPr="00AD76B0" w:rsidRDefault="00CD4A2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Load Balancer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117E45" w:rsidRPr="00AD76B0" w14:paraId="248C8CF3" w14:textId="77777777" w:rsidTr="00117E45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136E70BD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0D92BB4D" w14:textId="77777777" w:rsidR="00117E45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0EE7BED5" w14:textId="61E0F13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6B909F62" w14:textId="7777777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263F60AC" w14:textId="77777777" w:rsidR="00897F08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686C79E1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117E45" w:rsidRPr="00AD76B0" w14:paraId="23AC39D4" w14:textId="77777777" w:rsidTr="00117E45">
        <w:trPr>
          <w:cantSplit/>
          <w:jc w:val="center"/>
        </w:trPr>
        <w:tc>
          <w:tcPr>
            <w:tcW w:w="358" w:type="pct"/>
          </w:tcPr>
          <w:p w14:paraId="3F080272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3152A3C9" w14:textId="77777777" w:rsidR="00897F08" w:rsidRPr="00E87B35" w:rsidRDefault="00897F08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A621D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shd w:val="clear" w:color="auto" w:fill="FFFF00"/>
          </w:tcPr>
          <w:p w14:paraId="311B3BE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7CD57310" w14:textId="77777777" w:rsidR="00897F08" w:rsidRPr="00E87B35" w:rsidRDefault="00897F08" w:rsidP="00EA5C98"/>
        </w:tc>
      </w:tr>
      <w:tr w:rsidR="00117E45" w:rsidRPr="00AD76B0" w14:paraId="66F38DEF" w14:textId="77777777" w:rsidTr="00117E45">
        <w:trPr>
          <w:cantSplit/>
          <w:jc w:val="center"/>
        </w:trPr>
        <w:tc>
          <w:tcPr>
            <w:tcW w:w="358" w:type="pct"/>
          </w:tcPr>
          <w:p w14:paraId="21334E2A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4A540F" w14:textId="77777777" w:rsidR="00897F08" w:rsidRPr="00E87B35" w:rsidRDefault="00897F08" w:rsidP="00EA5C98">
            <w:r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687A321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Kompatibilní s RACK 19”</w:t>
            </w:r>
          </w:p>
        </w:tc>
        <w:tc>
          <w:tcPr>
            <w:tcW w:w="543" w:type="pct"/>
            <w:shd w:val="clear" w:color="auto" w:fill="FFFF00"/>
          </w:tcPr>
          <w:p w14:paraId="7C8A2777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B18F172" w14:textId="77777777" w:rsidR="00897F08" w:rsidRPr="00E87B35" w:rsidRDefault="00897F08" w:rsidP="00EA5C98"/>
        </w:tc>
      </w:tr>
      <w:tr w:rsidR="00117E45" w:rsidRPr="00AD76B0" w14:paraId="5F751F0B" w14:textId="77777777" w:rsidTr="00220DD5">
        <w:trPr>
          <w:cantSplit/>
          <w:jc w:val="center"/>
        </w:trPr>
        <w:tc>
          <w:tcPr>
            <w:tcW w:w="358" w:type="pct"/>
          </w:tcPr>
          <w:p w14:paraId="2898FCC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25B71C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11EE60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Velikost v EIA (jednotek U) pro systémovou skříň 19” nesmí přesáhnout 1U.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10171DA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F79671A" w14:textId="77777777" w:rsidR="00897F08" w:rsidRPr="00E87B35" w:rsidRDefault="00897F08" w:rsidP="00EA5C98"/>
        </w:tc>
      </w:tr>
      <w:tr w:rsidR="00117E45" w:rsidRPr="00AD76B0" w14:paraId="1C6494AA" w14:textId="77777777" w:rsidTr="00220DD5">
        <w:trPr>
          <w:cantSplit/>
          <w:jc w:val="center"/>
        </w:trPr>
        <w:tc>
          <w:tcPr>
            <w:tcW w:w="358" w:type="pct"/>
          </w:tcPr>
          <w:p w14:paraId="2B34E318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F8D5B4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32B26E5" w14:textId="2BA86CCA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97FE42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A5F7DA9" w14:textId="77777777" w:rsidR="00897F08" w:rsidRPr="00E87B35" w:rsidRDefault="00897F08" w:rsidP="00EA5C98"/>
        </w:tc>
      </w:tr>
      <w:tr w:rsidR="00117E45" w:rsidRPr="00AD76B0" w14:paraId="702EB0DC" w14:textId="77777777" w:rsidTr="00220DD5">
        <w:trPr>
          <w:cantSplit/>
          <w:jc w:val="center"/>
        </w:trPr>
        <w:tc>
          <w:tcPr>
            <w:tcW w:w="358" w:type="pct"/>
          </w:tcPr>
          <w:p w14:paraId="59A7F02F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B61E48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7B47683" w14:textId="2FDAAAC4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1336EE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6D339D84" w14:textId="77777777" w:rsidR="00897F08" w:rsidRPr="00E87B35" w:rsidRDefault="00897F08" w:rsidP="00EA5C98"/>
        </w:tc>
      </w:tr>
      <w:tr w:rsidR="00117E45" w:rsidRPr="00AD76B0" w14:paraId="02CF49F4" w14:textId="77777777" w:rsidTr="00220DD5">
        <w:trPr>
          <w:cantSplit/>
          <w:jc w:val="center"/>
        </w:trPr>
        <w:tc>
          <w:tcPr>
            <w:tcW w:w="358" w:type="pct"/>
          </w:tcPr>
          <w:p w14:paraId="4A43D4F1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74D067B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0FE69DC" w14:textId="0C67B386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2FFA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A9EA291" w14:textId="77777777" w:rsidR="00897F08" w:rsidRPr="00E87B35" w:rsidRDefault="00897F08" w:rsidP="00EA5C98"/>
        </w:tc>
      </w:tr>
      <w:tr w:rsidR="00117E45" w:rsidRPr="00AD76B0" w14:paraId="6D24A218" w14:textId="77777777" w:rsidTr="00117E45">
        <w:trPr>
          <w:cantSplit/>
          <w:jc w:val="center"/>
        </w:trPr>
        <w:tc>
          <w:tcPr>
            <w:tcW w:w="358" w:type="pct"/>
          </w:tcPr>
          <w:p w14:paraId="6554CEB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18BEBE1" w14:textId="77777777" w:rsidR="00897F08" w:rsidRDefault="00897F08" w:rsidP="00CD48C7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6FE4B83B" w14:textId="43C4381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CD48C7">
              <w:t xml:space="preserve"> řešení redundance (N+N, N+1 atd.).</w:t>
            </w:r>
          </w:p>
        </w:tc>
        <w:tc>
          <w:tcPr>
            <w:tcW w:w="543" w:type="pct"/>
            <w:shd w:val="clear" w:color="auto" w:fill="FFFF00"/>
          </w:tcPr>
          <w:p w14:paraId="347C90B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9C7B2D7" w14:textId="77777777" w:rsidR="00897F08" w:rsidRPr="00E87B35" w:rsidRDefault="00897F08" w:rsidP="00EA5C98"/>
        </w:tc>
      </w:tr>
      <w:tr w:rsidR="00117E45" w:rsidRPr="00AD76B0" w14:paraId="0B3CC89F" w14:textId="77777777" w:rsidTr="00117E45">
        <w:trPr>
          <w:cantSplit/>
          <w:jc w:val="center"/>
        </w:trPr>
        <w:tc>
          <w:tcPr>
            <w:tcW w:w="358" w:type="pct"/>
          </w:tcPr>
          <w:p w14:paraId="6D7FE895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0A87B9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205BE1E" w14:textId="1DB4F44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Aktivní chlazení Rear</w:t>
            </w:r>
            <w:r w:rsidR="00DE1AEA">
              <w:t>-to-</w:t>
            </w:r>
            <w:r w:rsidR="00DE1AEA" w:rsidRPr="00CD48C7">
              <w:t>Front</w:t>
            </w:r>
            <w:r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215B4CA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46998980" w14:textId="77777777" w:rsidR="00897F08" w:rsidRPr="00E87B35" w:rsidRDefault="00897F08" w:rsidP="00EA5C98"/>
        </w:tc>
      </w:tr>
      <w:tr w:rsidR="00117E45" w:rsidRPr="00AD76B0" w14:paraId="6BA3C2EF" w14:textId="77777777" w:rsidTr="00117E45">
        <w:trPr>
          <w:cantSplit/>
          <w:jc w:val="center"/>
        </w:trPr>
        <w:tc>
          <w:tcPr>
            <w:tcW w:w="358" w:type="pct"/>
          </w:tcPr>
          <w:p w14:paraId="35E93C6D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FBFF212" w14:textId="77777777" w:rsidR="00897F08" w:rsidRPr="00E87B35" w:rsidRDefault="00897F08" w:rsidP="00EA5C98">
            <w:r w:rsidRPr="006930D1">
              <w:t>Počet portů</w:t>
            </w:r>
          </w:p>
        </w:tc>
        <w:tc>
          <w:tcPr>
            <w:tcW w:w="1869" w:type="pct"/>
            <w:shd w:val="clear" w:color="auto" w:fill="auto"/>
          </w:tcPr>
          <w:p w14:paraId="11B67987" w14:textId="47411C03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Minimálně 4ks 100GE</w:t>
            </w:r>
            <w:r w:rsidR="00503BD9" w:rsidRPr="00CD48C7">
              <w:t>-SR</w:t>
            </w:r>
            <w:r w:rsidR="00D15BF6" w:rsidRPr="00CD48C7">
              <w:t>4</w:t>
            </w:r>
            <w:r w:rsidRPr="00CD48C7">
              <w:t xml:space="preserve"> QSFP28 portů pro data, standardně osazených</w:t>
            </w:r>
          </w:p>
          <w:p w14:paraId="39EBC2E0" w14:textId="611BE4FE" w:rsidR="00897F08" w:rsidRPr="00CD48C7" w:rsidRDefault="00066EF2" w:rsidP="0072757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2ks </w:t>
            </w:r>
            <w:r w:rsidR="003C31E2" w:rsidRPr="00CD48C7">
              <w:t>25</w:t>
            </w:r>
            <w:r w:rsidRPr="00CD48C7">
              <w:t xml:space="preserve">GE </w:t>
            </w:r>
            <w:r w:rsidR="00D15BF6" w:rsidRPr="00CD48C7">
              <w:t>SR</w:t>
            </w:r>
            <w:r w:rsidR="00727575" w:rsidRPr="00CD48C7">
              <w:t>4</w:t>
            </w:r>
            <w:r w:rsidR="00D15BF6" w:rsidRPr="00CD48C7">
              <w:t xml:space="preserve"> </w:t>
            </w:r>
            <w:r w:rsidRPr="00CD48C7">
              <w:t xml:space="preserve">SFP28 </w:t>
            </w:r>
            <w:r w:rsidR="00E02AC7" w:rsidRPr="00CD48C7">
              <w:t xml:space="preserve">portů </w:t>
            </w:r>
            <w:r w:rsidRPr="00CD48C7">
              <w:t>pro komunikaci HA clusteru, standardně osazených</w:t>
            </w:r>
          </w:p>
        </w:tc>
        <w:tc>
          <w:tcPr>
            <w:tcW w:w="543" w:type="pct"/>
            <w:shd w:val="clear" w:color="auto" w:fill="FFFF00"/>
          </w:tcPr>
          <w:p w14:paraId="249FEE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6823123" w14:textId="77777777" w:rsidR="00897F08" w:rsidRPr="00E87B35" w:rsidRDefault="00897F08" w:rsidP="00EA5C98"/>
        </w:tc>
      </w:tr>
      <w:tr w:rsidR="00117E45" w:rsidRPr="00AD76B0" w14:paraId="3AEC97FA" w14:textId="77777777" w:rsidTr="00117E45">
        <w:trPr>
          <w:cantSplit/>
          <w:jc w:val="center"/>
        </w:trPr>
        <w:tc>
          <w:tcPr>
            <w:tcW w:w="358" w:type="pct"/>
          </w:tcPr>
          <w:p w14:paraId="50EEC19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72853C21" w14:textId="77777777" w:rsidR="00897F08" w:rsidRPr="006930D1" w:rsidRDefault="00897F08" w:rsidP="00EA5C98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7C60B75E" w14:textId="2908229B" w:rsidR="00897F08" w:rsidRPr="00CD48C7" w:rsidRDefault="0049363F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Provedení RJ45 nebo USB (pozn. u USB i převodníky USB/RS-232(RJ45))</w:t>
            </w:r>
          </w:p>
        </w:tc>
        <w:tc>
          <w:tcPr>
            <w:tcW w:w="543" w:type="pct"/>
            <w:shd w:val="clear" w:color="auto" w:fill="FFFF00"/>
          </w:tcPr>
          <w:p w14:paraId="25679B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12BB6A60" w14:textId="77777777" w:rsidR="00897F08" w:rsidRPr="00E87B35" w:rsidRDefault="00897F08" w:rsidP="00EA5C98"/>
        </w:tc>
      </w:tr>
      <w:tr w:rsidR="00117E45" w:rsidRPr="00AD76B0" w14:paraId="20114857" w14:textId="77777777" w:rsidTr="00117E45">
        <w:trPr>
          <w:cantSplit/>
          <w:jc w:val="center"/>
        </w:trPr>
        <w:tc>
          <w:tcPr>
            <w:tcW w:w="358" w:type="pct"/>
          </w:tcPr>
          <w:p w14:paraId="218F270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0BD88C17" w14:textId="6C88B302" w:rsidR="00897F08" w:rsidRPr="00E87B35" w:rsidRDefault="00582704" w:rsidP="00EA5C98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54404E79" w14:textId="77777777" w:rsidR="00897F08" w:rsidRPr="00CD48C7" w:rsidRDefault="00582704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Rozhraní RJ45 pro mgmt OoB switche</w:t>
            </w:r>
          </w:p>
          <w:p w14:paraId="0D82F459" w14:textId="420F6CC5" w:rsidR="00AB5EFE" w:rsidRPr="00CD48C7" w:rsidRDefault="00AB5EFE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MGMT přístup pomocí: sériový port, GUI, příkazový řádek, iLO</w:t>
            </w:r>
          </w:p>
        </w:tc>
        <w:tc>
          <w:tcPr>
            <w:tcW w:w="543" w:type="pct"/>
            <w:shd w:val="clear" w:color="auto" w:fill="FFFF00"/>
          </w:tcPr>
          <w:p w14:paraId="73E4B15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773C9CB" w14:textId="77777777" w:rsidR="00897F08" w:rsidRPr="00E87B35" w:rsidRDefault="00897F08" w:rsidP="00EA5C98"/>
        </w:tc>
      </w:tr>
      <w:tr w:rsidR="00117E45" w:rsidRPr="00AD76B0" w14:paraId="1229800B" w14:textId="77777777" w:rsidTr="00117E45">
        <w:trPr>
          <w:cantSplit/>
          <w:jc w:val="center"/>
        </w:trPr>
        <w:tc>
          <w:tcPr>
            <w:tcW w:w="358" w:type="pct"/>
          </w:tcPr>
          <w:p w14:paraId="5210F20B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6F2271ED" w14:textId="77777777" w:rsidR="00897F08" w:rsidRPr="00E87B35" w:rsidRDefault="00897F08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17797A73" w14:textId="6F5F860F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2A5B50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C22126C" w14:textId="77777777" w:rsidR="00897F08" w:rsidRPr="00E87B35" w:rsidRDefault="00897F08" w:rsidP="00EA5C98"/>
        </w:tc>
      </w:tr>
      <w:tr w:rsidR="00117E45" w:rsidRPr="00AD76B0" w14:paraId="043718A8" w14:textId="77777777" w:rsidTr="00117E45">
        <w:trPr>
          <w:cantSplit/>
          <w:jc w:val="center"/>
        </w:trPr>
        <w:tc>
          <w:tcPr>
            <w:tcW w:w="358" w:type="pct"/>
          </w:tcPr>
          <w:p w14:paraId="5D21F26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5DFD8F" w14:textId="77777777" w:rsidR="00897F08" w:rsidRPr="00E87B35" w:rsidRDefault="00897F08" w:rsidP="00EA5C98">
            <w:r>
              <w:t>Kapacita</w:t>
            </w:r>
          </w:p>
        </w:tc>
        <w:tc>
          <w:tcPr>
            <w:tcW w:w="1869" w:type="pct"/>
            <w:shd w:val="clear" w:color="auto" w:fill="auto"/>
          </w:tcPr>
          <w:p w14:paraId="02D55F79" w14:textId="3B4208FC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</w:t>
            </w:r>
            <w:r w:rsidR="007751B6" w:rsidRPr="00CD48C7">
              <w:t>1T</w:t>
            </w:r>
            <w:r w:rsidRPr="00CD48C7">
              <w:t>B SSD pro lokální logy, debug soubory atd</w:t>
            </w:r>
            <w:r w:rsidR="00C90C43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4EBC56A2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A546F1B" w14:textId="77777777" w:rsidR="00897F08" w:rsidRPr="00E87B35" w:rsidRDefault="00897F08" w:rsidP="00EA5C98"/>
        </w:tc>
      </w:tr>
      <w:tr w:rsidR="00117E45" w:rsidRPr="00AD76B0" w14:paraId="4C265865" w14:textId="77777777" w:rsidTr="00117E45">
        <w:trPr>
          <w:cantSplit/>
          <w:jc w:val="center"/>
        </w:trPr>
        <w:tc>
          <w:tcPr>
            <w:tcW w:w="358" w:type="pct"/>
          </w:tcPr>
          <w:p w14:paraId="50B9A133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69F5E5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080B4044" w14:textId="5DC818FA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Podporovány musí být enterprise SSD disky, DWPD hodnota nabízených disků/modulů musí být 1 nebo vyšší</w:t>
            </w:r>
          </w:p>
        </w:tc>
        <w:tc>
          <w:tcPr>
            <w:tcW w:w="543" w:type="pct"/>
            <w:shd w:val="clear" w:color="auto" w:fill="FFFF00"/>
          </w:tcPr>
          <w:p w14:paraId="32AD1DBC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365A9581" w14:textId="77777777" w:rsidR="00897F08" w:rsidRPr="00E87B35" w:rsidRDefault="00897F08" w:rsidP="00EA5C98"/>
        </w:tc>
      </w:tr>
      <w:tr w:rsidR="007A3932" w:rsidRPr="00AD76B0" w14:paraId="5D8A72F1" w14:textId="77777777" w:rsidTr="00EB507D">
        <w:trPr>
          <w:cantSplit/>
          <w:trHeight w:val="236"/>
          <w:jc w:val="center"/>
        </w:trPr>
        <w:tc>
          <w:tcPr>
            <w:tcW w:w="358" w:type="pct"/>
          </w:tcPr>
          <w:p w14:paraId="7619EF0F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BF50084" w14:textId="3DF30CD6" w:rsidR="007A3932" w:rsidRPr="00E87B35" w:rsidRDefault="007A3932" w:rsidP="00CD7F24">
            <w:r>
              <w:t>Výkon</w:t>
            </w:r>
          </w:p>
        </w:tc>
        <w:tc>
          <w:tcPr>
            <w:tcW w:w="1869" w:type="pct"/>
            <w:shd w:val="clear" w:color="auto" w:fill="auto"/>
          </w:tcPr>
          <w:p w14:paraId="6121C1B6" w14:textId="2BEAC85A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Datová propustnost zařízení min. </w:t>
            </w:r>
            <w:r w:rsidR="00F87904" w:rsidRPr="00CD48C7">
              <w:t>180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 xml:space="preserve">s na L4 a min. </w:t>
            </w:r>
            <w:r w:rsidR="00F87904" w:rsidRPr="00CD48C7">
              <w:t>120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>s na L7</w:t>
            </w:r>
          </w:p>
        </w:tc>
        <w:tc>
          <w:tcPr>
            <w:tcW w:w="543" w:type="pct"/>
            <w:shd w:val="clear" w:color="auto" w:fill="FFFF00"/>
          </w:tcPr>
          <w:p w14:paraId="67114353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1C50A9B0" w14:textId="77777777" w:rsidR="007A3932" w:rsidRPr="00E87B35" w:rsidRDefault="007A3932" w:rsidP="008C4BC1"/>
        </w:tc>
      </w:tr>
      <w:tr w:rsidR="007A3932" w:rsidRPr="00AD76B0" w14:paraId="180F4D55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4D11AF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33158" w14:textId="77777777" w:rsidR="007A3932" w:rsidRDefault="007A3932" w:rsidP="008C4BC1"/>
        </w:tc>
        <w:tc>
          <w:tcPr>
            <w:tcW w:w="1869" w:type="pct"/>
            <w:shd w:val="clear" w:color="auto" w:fill="auto"/>
          </w:tcPr>
          <w:p w14:paraId="0688D3BD" w14:textId="6F840723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Minimální propustnost HTTP požadavků </w:t>
            </w:r>
            <w:r w:rsidR="0081558E" w:rsidRPr="00CD48C7">
              <w:t>3</w:t>
            </w:r>
            <w:r w:rsidRPr="00CD48C7">
              <w:t>2 mil./s</w:t>
            </w:r>
          </w:p>
        </w:tc>
        <w:tc>
          <w:tcPr>
            <w:tcW w:w="543" w:type="pct"/>
            <w:shd w:val="clear" w:color="auto" w:fill="FFFF00"/>
          </w:tcPr>
          <w:p w14:paraId="4A2FBA2C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240612E3" w14:textId="77777777" w:rsidR="007A3932" w:rsidRPr="00E87B35" w:rsidRDefault="007A3932" w:rsidP="008C4BC1"/>
        </w:tc>
      </w:tr>
      <w:tr w:rsidR="007A3932" w:rsidRPr="00AD76B0" w14:paraId="2A958D6A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D6B6042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58A17D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02380644" w14:textId="7CAC142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</w:t>
            </w:r>
            <w:r w:rsidR="008360BE" w:rsidRPr="00CD48C7">
              <w:t>souběžných</w:t>
            </w:r>
            <w:r w:rsidRPr="00CD48C7">
              <w:t xml:space="preserve"> L4 spojení min. 135 mil</w:t>
            </w:r>
            <w:r w:rsidR="004C1804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3A55079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6B11F29E" w14:textId="77777777" w:rsidR="007A3932" w:rsidRPr="00E87B35" w:rsidRDefault="007A3932" w:rsidP="00046888"/>
        </w:tc>
      </w:tr>
      <w:tr w:rsidR="007A3932" w:rsidRPr="00AD76B0" w14:paraId="6442BB29" w14:textId="77777777" w:rsidTr="00C90C43">
        <w:trPr>
          <w:cantSplit/>
          <w:trHeight w:val="791"/>
          <w:jc w:val="center"/>
        </w:trPr>
        <w:tc>
          <w:tcPr>
            <w:tcW w:w="358" w:type="pct"/>
          </w:tcPr>
          <w:p w14:paraId="7A745DB5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3BE5F5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5DF1D5EC" w14:textId="657073A3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Offload – HW komprese – propustnost min. 75 Gbps</w:t>
            </w:r>
          </w:p>
        </w:tc>
        <w:tc>
          <w:tcPr>
            <w:tcW w:w="543" w:type="pct"/>
            <w:shd w:val="clear" w:color="auto" w:fill="FFFF00"/>
          </w:tcPr>
          <w:p w14:paraId="21A8AA7C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EA1122A" w14:textId="77777777" w:rsidR="007A3932" w:rsidRPr="00E87B35" w:rsidRDefault="007A3932" w:rsidP="00046888"/>
        </w:tc>
      </w:tr>
      <w:tr w:rsidR="007A3932" w:rsidRPr="00AD76B0" w14:paraId="0A165A8C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394E2286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58F3411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61CD2B4B" w14:textId="66B268EF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SSL akcelerace v HW</w:t>
            </w:r>
          </w:p>
        </w:tc>
        <w:tc>
          <w:tcPr>
            <w:tcW w:w="543" w:type="pct"/>
            <w:shd w:val="clear" w:color="auto" w:fill="FFFF00"/>
          </w:tcPr>
          <w:p w14:paraId="1702C227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FDF06D7" w14:textId="77777777" w:rsidR="007A3932" w:rsidRPr="00E87B35" w:rsidRDefault="007A3932" w:rsidP="00046888"/>
        </w:tc>
      </w:tr>
      <w:tr w:rsidR="007A3932" w:rsidRPr="00AD76B0" w14:paraId="70AF5E1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405B58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28BCF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748A56C4" w14:textId="200E7BDC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105 000 (při použití 2K klíče)</w:t>
            </w:r>
          </w:p>
        </w:tc>
        <w:tc>
          <w:tcPr>
            <w:tcW w:w="543" w:type="pct"/>
            <w:shd w:val="clear" w:color="auto" w:fill="FFFF00"/>
          </w:tcPr>
          <w:p w14:paraId="7A2FA3D9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0ADA569" w14:textId="77777777" w:rsidR="007A3932" w:rsidRPr="00E87B35" w:rsidRDefault="007A3932" w:rsidP="00046888"/>
        </w:tc>
      </w:tr>
      <w:tr w:rsidR="007A3932" w:rsidRPr="00AD76B0" w14:paraId="43BF0419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68F6CBA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4AE6B9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3F82282A" w14:textId="0395ACB0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85 000 (při použití ECDSA P-256 klíče)</w:t>
            </w:r>
          </w:p>
        </w:tc>
        <w:tc>
          <w:tcPr>
            <w:tcW w:w="543" w:type="pct"/>
            <w:shd w:val="clear" w:color="auto" w:fill="FFFF00"/>
          </w:tcPr>
          <w:p w14:paraId="7F4BAEBE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57BA6E9" w14:textId="77777777" w:rsidR="007A3932" w:rsidRPr="00E87B35" w:rsidRDefault="007A3932" w:rsidP="00046888"/>
        </w:tc>
      </w:tr>
      <w:tr w:rsidR="006E067D" w:rsidRPr="00AD76B0" w14:paraId="65FA7C40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2C92D8E" w14:textId="77777777" w:rsidR="006E067D" w:rsidRPr="00AD76B0" w:rsidRDefault="006E067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E55389" w14:textId="77777777" w:rsidR="006E067D" w:rsidRDefault="006E067D" w:rsidP="00046888"/>
        </w:tc>
        <w:tc>
          <w:tcPr>
            <w:tcW w:w="1869" w:type="pct"/>
            <w:shd w:val="clear" w:color="auto" w:fill="auto"/>
            <w:vAlign w:val="center"/>
          </w:tcPr>
          <w:p w14:paraId="5AC29C63" w14:textId="4EA23C10" w:rsidR="006E067D" w:rsidRPr="00CD48C7" w:rsidRDefault="00D87014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Celkový šifrovací výkon</w:t>
            </w:r>
            <w:r w:rsidR="0067081B">
              <w:t xml:space="preserve"> min.</w:t>
            </w:r>
            <w:r w:rsidRPr="00CD48C7">
              <w:t xml:space="preserve"> 70 Gb/s</w:t>
            </w:r>
          </w:p>
        </w:tc>
        <w:tc>
          <w:tcPr>
            <w:tcW w:w="543" w:type="pct"/>
            <w:shd w:val="clear" w:color="auto" w:fill="FFFF00"/>
          </w:tcPr>
          <w:p w14:paraId="76F67833" w14:textId="77777777" w:rsidR="006E067D" w:rsidRPr="00E87B35" w:rsidRDefault="006E067D" w:rsidP="00046888"/>
        </w:tc>
        <w:tc>
          <w:tcPr>
            <w:tcW w:w="1430" w:type="pct"/>
            <w:shd w:val="clear" w:color="auto" w:fill="FFFF00"/>
          </w:tcPr>
          <w:p w14:paraId="686E2E7E" w14:textId="77777777" w:rsidR="006E067D" w:rsidRPr="00E87B35" w:rsidRDefault="006E067D" w:rsidP="00046888"/>
        </w:tc>
      </w:tr>
      <w:tr w:rsidR="007A3932" w:rsidRPr="00AD76B0" w14:paraId="65A0CDD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6B9C64E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D8D021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3DB581E4" w14:textId="1FE732D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Virtualizace HW zdrojů</w:t>
            </w:r>
          </w:p>
        </w:tc>
        <w:tc>
          <w:tcPr>
            <w:tcW w:w="543" w:type="pct"/>
            <w:shd w:val="clear" w:color="auto" w:fill="FFFF00"/>
          </w:tcPr>
          <w:p w14:paraId="7744E3F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28EB4AC9" w14:textId="77777777" w:rsidR="007A3932" w:rsidRPr="00E87B35" w:rsidRDefault="007A3932" w:rsidP="00046888"/>
        </w:tc>
      </w:tr>
      <w:tr w:rsidR="007A3932" w:rsidRPr="00AD76B0" w14:paraId="61AAF028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25207C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001276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51C3DD7D" w14:textId="691CA885" w:rsidR="007A3932" w:rsidRPr="00CD48C7" w:rsidRDefault="007A3932" w:rsidP="00236D14">
            <w:pPr>
              <w:pStyle w:val="Odstavecseseznamem"/>
              <w:numPr>
                <w:ilvl w:val="0"/>
                <w:numId w:val="8"/>
              </w:numPr>
            </w:pPr>
            <w:r w:rsidRPr="00CD48C7">
              <w:t>HW podpora funkcí:</w:t>
            </w:r>
          </w:p>
          <w:p w14:paraId="6214F507" w14:textId="0B79DF5F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SYN Cookie ochrana pro každou virtualizovanou službu;</w:t>
            </w:r>
          </w:p>
          <w:p w14:paraId="5908E79B" w14:textId="0333DCB8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Základní DoS vektory s možností nastavení každou virtualizovanou službu;</w:t>
            </w:r>
          </w:p>
          <w:p w14:paraId="5DD11E2B" w14:textId="77A73790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SIP a DNS DoS vektory;</w:t>
            </w:r>
          </w:p>
        </w:tc>
        <w:tc>
          <w:tcPr>
            <w:tcW w:w="543" w:type="pct"/>
            <w:shd w:val="clear" w:color="auto" w:fill="FFFF00"/>
          </w:tcPr>
          <w:p w14:paraId="3A7F47A4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3FEC2742" w14:textId="77777777" w:rsidR="007A3932" w:rsidRPr="00E87B35" w:rsidRDefault="007A3932" w:rsidP="00046888"/>
        </w:tc>
      </w:tr>
      <w:tr w:rsidR="00C90C43" w:rsidRPr="00AD76B0" w14:paraId="45FCF9BF" w14:textId="77777777" w:rsidTr="00C90C43">
        <w:trPr>
          <w:cantSplit/>
          <w:trHeight w:val="236"/>
          <w:jc w:val="center"/>
        </w:trPr>
        <w:tc>
          <w:tcPr>
            <w:tcW w:w="358" w:type="pct"/>
          </w:tcPr>
          <w:p w14:paraId="7FE8ED5C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25E6D776" w14:textId="71B64E28" w:rsidR="00C90C43" w:rsidRDefault="00C90C43" w:rsidP="00CD48C7">
            <w:r w:rsidRPr="00607CAD">
              <w:t>Charakteristiky a funkce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3E49938" w14:textId="20915BB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IPv4</w:t>
            </w:r>
          </w:p>
        </w:tc>
        <w:tc>
          <w:tcPr>
            <w:tcW w:w="543" w:type="pct"/>
            <w:shd w:val="clear" w:color="auto" w:fill="FFFF00"/>
          </w:tcPr>
          <w:p w14:paraId="13D6BA8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FBECE4C" w14:textId="77777777" w:rsidR="00C90C43" w:rsidRPr="00E87B35" w:rsidRDefault="00C90C43" w:rsidP="001A7315"/>
        </w:tc>
      </w:tr>
      <w:tr w:rsidR="00C90C43" w:rsidRPr="00AD76B0" w14:paraId="159E690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A74B16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F87A0A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C6E8C73" w14:textId="037906A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Plná podpora IPv6, IPv4/IPv6 gateway</w:t>
            </w:r>
          </w:p>
        </w:tc>
        <w:tc>
          <w:tcPr>
            <w:tcW w:w="543" w:type="pct"/>
            <w:shd w:val="clear" w:color="auto" w:fill="FFFF00"/>
          </w:tcPr>
          <w:p w14:paraId="680F082B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3B94525" w14:textId="77777777" w:rsidR="00C90C43" w:rsidRPr="00E87B35" w:rsidRDefault="00C90C43" w:rsidP="001A7315"/>
        </w:tc>
      </w:tr>
      <w:tr w:rsidR="00C90C43" w:rsidRPr="00AD76B0" w14:paraId="2D25973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8D9949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13E6E46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319245C" w14:textId="5501EA58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Spanning Tree Protokolu (STP)</w:t>
            </w:r>
          </w:p>
        </w:tc>
        <w:tc>
          <w:tcPr>
            <w:tcW w:w="543" w:type="pct"/>
            <w:shd w:val="clear" w:color="auto" w:fill="FFFF00"/>
          </w:tcPr>
          <w:p w14:paraId="1694A85A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600B50BF" w14:textId="77777777" w:rsidR="00C90C43" w:rsidRPr="00E87B35" w:rsidRDefault="00C90C43" w:rsidP="001A7315"/>
        </w:tc>
      </w:tr>
      <w:tr w:rsidR="00C90C43" w:rsidRPr="00AD76B0" w14:paraId="55FCCD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F46EBC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D0A5C8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574DE2C" w14:textId="16C2BEF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SNMP (v1/v2</w:t>
            </w:r>
            <w:r w:rsidR="00285066" w:rsidRPr="00CD48C7">
              <w:t>c</w:t>
            </w:r>
            <w:r w:rsidRPr="00CD48C7">
              <w:t>/v3)</w:t>
            </w:r>
          </w:p>
        </w:tc>
        <w:tc>
          <w:tcPr>
            <w:tcW w:w="543" w:type="pct"/>
            <w:shd w:val="clear" w:color="auto" w:fill="FFFF00"/>
          </w:tcPr>
          <w:p w14:paraId="6F7C02C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3830FAB" w14:textId="77777777" w:rsidR="00C90C43" w:rsidRPr="00E87B35" w:rsidRDefault="00C90C43" w:rsidP="001A7315"/>
        </w:tc>
      </w:tr>
      <w:tr w:rsidR="00C90C43" w:rsidRPr="00AD76B0" w14:paraId="33A34A9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27639F0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C9989E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394D057E" w14:textId="135E862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Active-Active a Active-Pasive módu</w:t>
            </w:r>
          </w:p>
        </w:tc>
        <w:tc>
          <w:tcPr>
            <w:tcW w:w="543" w:type="pct"/>
            <w:shd w:val="clear" w:color="auto" w:fill="FFFF00"/>
          </w:tcPr>
          <w:p w14:paraId="5AD875A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D279C48" w14:textId="77777777" w:rsidR="00C90C43" w:rsidRPr="00E87B35" w:rsidRDefault="00C90C43" w:rsidP="001A7315"/>
        </w:tc>
      </w:tr>
      <w:tr w:rsidR="00C90C43" w:rsidRPr="00AD76B0" w14:paraId="1D48821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AB3DE2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5EC4CE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14:paraId="4BB0DA9E" w14:textId="2C4D470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vytvoření HA clusteru mezi Virtuální a Hardware platformou</w:t>
            </w:r>
          </w:p>
        </w:tc>
        <w:tc>
          <w:tcPr>
            <w:tcW w:w="543" w:type="pct"/>
            <w:shd w:val="clear" w:color="auto" w:fill="FFFF00"/>
          </w:tcPr>
          <w:p w14:paraId="5ABFB9B0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430" w:type="pct"/>
            <w:shd w:val="clear" w:color="auto" w:fill="FFFF00"/>
          </w:tcPr>
          <w:p w14:paraId="08436A0F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C90C43" w:rsidRPr="00AD76B0" w14:paraId="77113AA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BBC02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C87E8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7EABB8E4" w14:textId="2BABC97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Full-Proxy architektura (plné oddělení klientského a serverového spojení)</w:t>
            </w:r>
          </w:p>
        </w:tc>
        <w:tc>
          <w:tcPr>
            <w:tcW w:w="543" w:type="pct"/>
            <w:shd w:val="clear" w:color="auto" w:fill="FFFF00"/>
          </w:tcPr>
          <w:p w14:paraId="1CE10295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2CDC6D" w14:textId="77777777" w:rsidR="00C90C43" w:rsidRPr="00E87B35" w:rsidRDefault="00C90C43" w:rsidP="001A7315"/>
        </w:tc>
      </w:tr>
      <w:tr w:rsidR="00C90C43" w:rsidRPr="00AD76B0" w14:paraId="7DDE37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43CA4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8B4FBC3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22B311E" w14:textId="785CAADA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externích šifrovacích karet pro SSL (HSM)</w:t>
            </w:r>
          </w:p>
        </w:tc>
        <w:tc>
          <w:tcPr>
            <w:tcW w:w="543" w:type="pct"/>
            <w:shd w:val="clear" w:color="auto" w:fill="FFFF00"/>
          </w:tcPr>
          <w:p w14:paraId="2E083E7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D512AA8" w14:textId="77777777" w:rsidR="00C90C43" w:rsidRPr="00E87B35" w:rsidRDefault="00C90C43" w:rsidP="001A7315"/>
        </w:tc>
      </w:tr>
      <w:tr w:rsidR="00C90C43" w:rsidRPr="00AD76B0" w14:paraId="7402FEA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D7D05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601DBB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8614208" w14:textId="1613581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ověření certifikátů vydaných podřízenou CA (intermediate CA)</w:t>
            </w:r>
          </w:p>
        </w:tc>
        <w:tc>
          <w:tcPr>
            <w:tcW w:w="543" w:type="pct"/>
            <w:shd w:val="clear" w:color="auto" w:fill="FFFF00"/>
          </w:tcPr>
          <w:p w14:paraId="762F2876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A3024DE" w14:textId="77777777" w:rsidR="00C90C43" w:rsidRPr="00E87B35" w:rsidRDefault="00C90C43" w:rsidP="001A7315"/>
        </w:tc>
      </w:tr>
      <w:tr w:rsidR="00C90C43" w:rsidRPr="00AD76B0" w14:paraId="5B5C85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2C6D6E2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2E76B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E8C2EED" w14:textId="7F28588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přidat vlastní funkce pomocí skriptování</w:t>
            </w:r>
          </w:p>
        </w:tc>
        <w:tc>
          <w:tcPr>
            <w:tcW w:w="543" w:type="pct"/>
            <w:shd w:val="clear" w:color="auto" w:fill="FFFF00"/>
          </w:tcPr>
          <w:p w14:paraId="12F13702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4AD7FEF3" w14:textId="77777777" w:rsidR="00C90C43" w:rsidRPr="00E87B35" w:rsidRDefault="00C90C43" w:rsidP="001A7315"/>
        </w:tc>
      </w:tr>
      <w:tr w:rsidR="00C90C43" w:rsidRPr="00AD76B0" w14:paraId="0390A44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DE8AD4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80D05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DC6689D" w14:textId="49D926E2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HTTP/2</w:t>
            </w:r>
          </w:p>
        </w:tc>
        <w:tc>
          <w:tcPr>
            <w:tcW w:w="543" w:type="pct"/>
            <w:shd w:val="clear" w:color="auto" w:fill="FFFF00"/>
          </w:tcPr>
          <w:p w14:paraId="0FA806E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C1EC5A2" w14:textId="77777777" w:rsidR="00C90C43" w:rsidRPr="00E87B35" w:rsidRDefault="00C90C43" w:rsidP="001A7315"/>
        </w:tc>
      </w:tr>
      <w:tr w:rsidR="00C90C43" w:rsidRPr="00AD76B0" w14:paraId="12C0FDF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7D18F6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786C5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FE034D8" w14:textId="2AB57F0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IPSec IKEv2</w:t>
            </w:r>
          </w:p>
        </w:tc>
        <w:tc>
          <w:tcPr>
            <w:tcW w:w="543" w:type="pct"/>
            <w:shd w:val="clear" w:color="auto" w:fill="FFFF00"/>
          </w:tcPr>
          <w:p w14:paraId="47581F01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AAA4FB8" w14:textId="77777777" w:rsidR="00C90C43" w:rsidRPr="00E87B35" w:rsidRDefault="00C90C43" w:rsidP="001A7315"/>
        </w:tc>
      </w:tr>
      <w:tr w:rsidR="00C90C43" w:rsidRPr="00AD76B0" w14:paraId="2CB7376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025C8E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98F187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1A7696F2" w14:textId="0FD7CC20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konfigurace a správu zařízení přes REST API</w:t>
            </w:r>
          </w:p>
        </w:tc>
        <w:tc>
          <w:tcPr>
            <w:tcW w:w="543" w:type="pct"/>
            <w:shd w:val="clear" w:color="auto" w:fill="FFFF00"/>
          </w:tcPr>
          <w:p w14:paraId="52897FA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F31D47" w14:textId="77777777" w:rsidR="00C90C43" w:rsidRPr="00E87B35" w:rsidRDefault="00C90C43" w:rsidP="001A7315"/>
        </w:tc>
      </w:tr>
      <w:tr w:rsidR="00C90C43" w:rsidRPr="00AD76B0" w14:paraId="7B02816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69FD08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1CCBD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4BE9627" w14:textId="282E95A5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aktivace min. následující funkcí na jedné HW platformě:</w:t>
            </w:r>
          </w:p>
          <w:p w14:paraId="7E934EA6" w14:textId="009D70E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L4-7 loadbalancing;</w:t>
            </w:r>
          </w:p>
          <w:p w14:paraId="743D3980" w14:textId="33020FF6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Web aplikační firewall;</w:t>
            </w:r>
          </w:p>
          <w:p w14:paraId="6BD3E5CC" w14:textId="712B1E5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síťový firewall;</w:t>
            </w:r>
          </w:p>
          <w:p w14:paraId="3B23BE84" w14:textId="1E38E4DD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Autorizace a autentizace aplikací, SSL VPN;</w:t>
            </w:r>
          </w:p>
          <w:p w14:paraId="09C59A5B" w14:textId="07B0B2F4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DNS služby a DNS firewall;</w:t>
            </w:r>
          </w:p>
        </w:tc>
        <w:tc>
          <w:tcPr>
            <w:tcW w:w="543" w:type="pct"/>
            <w:shd w:val="clear" w:color="auto" w:fill="FFFF00"/>
          </w:tcPr>
          <w:p w14:paraId="7CBF49F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51851EFC" w14:textId="77777777" w:rsidR="00C90C43" w:rsidRPr="00E87B35" w:rsidRDefault="00C90C43" w:rsidP="001A7315"/>
        </w:tc>
      </w:tr>
      <w:tr w:rsidR="00C90C43" w:rsidRPr="00AD76B0" w14:paraId="6A69737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48073F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EECF62" w14:textId="77777777" w:rsidR="00C90C43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A96C2F5" w14:textId="63335D8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používat knihovny JavaScript třetích stran k úpravě a správě provozu</w:t>
            </w:r>
          </w:p>
        </w:tc>
        <w:tc>
          <w:tcPr>
            <w:tcW w:w="543" w:type="pct"/>
            <w:shd w:val="clear" w:color="auto" w:fill="FFFF00"/>
          </w:tcPr>
          <w:p w14:paraId="34C2217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68AEB16" w14:textId="77777777" w:rsidR="00C90C43" w:rsidRPr="00E87B35" w:rsidRDefault="00C90C43" w:rsidP="001A7315"/>
        </w:tc>
      </w:tr>
      <w:tr w:rsidR="00CD48C7" w:rsidRPr="00AD76B0" w14:paraId="206C9504" w14:textId="77777777" w:rsidTr="00473029">
        <w:trPr>
          <w:cantSplit/>
          <w:trHeight w:val="236"/>
          <w:jc w:val="center"/>
        </w:trPr>
        <w:tc>
          <w:tcPr>
            <w:tcW w:w="358" w:type="pct"/>
          </w:tcPr>
          <w:p w14:paraId="763A39C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2C6BA7E" w14:textId="37A4BBD1" w:rsidR="00CD48C7" w:rsidRDefault="00CD48C7" w:rsidP="00CD48C7">
            <w:r>
              <w:t>Vlastnosti a funkce WAF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CED46B9" w14:textId="0C0AF6EC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Integrace s nástrojem na detekci zranitelností webových aplikací</w:t>
            </w:r>
          </w:p>
        </w:tc>
        <w:tc>
          <w:tcPr>
            <w:tcW w:w="543" w:type="pct"/>
            <w:shd w:val="clear" w:color="auto" w:fill="FFFF00"/>
          </w:tcPr>
          <w:p w14:paraId="05BEDD9C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6485835" w14:textId="77777777" w:rsidR="00CD48C7" w:rsidRPr="00E87B35" w:rsidRDefault="00CD48C7" w:rsidP="009B27DC"/>
        </w:tc>
      </w:tr>
      <w:tr w:rsidR="00CD48C7" w:rsidRPr="00AD76B0" w14:paraId="43E4BF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EB5049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73CC1F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76AA5AB" w14:textId="1BAF84A4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blokování širokého spektra útoků na aplikační vrstvě, minimálně podle OWASP top10</w:t>
            </w:r>
          </w:p>
        </w:tc>
        <w:tc>
          <w:tcPr>
            <w:tcW w:w="543" w:type="pct"/>
            <w:shd w:val="clear" w:color="auto" w:fill="FFFF00"/>
          </w:tcPr>
          <w:p w14:paraId="416253E2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7438D8DE" w14:textId="77777777" w:rsidR="00CD48C7" w:rsidRPr="00E87B35" w:rsidRDefault="00CD48C7" w:rsidP="009B27DC"/>
        </w:tc>
      </w:tr>
      <w:tr w:rsidR="00CD48C7" w:rsidRPr="00AD76B0" w14:paraId="55D215A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EB188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180C78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30A317E2" w14:textId="058B7DB6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doprogramovat si filtrovac</w:t>
            </w:r>
            <w:r w:rsidR="009575C9">
              <w:t>í</w:t>
            </w:r>
            <w:r w:rsidRPr="00CD48C7">
              <w:t xml:space="preserve"> pravidla pro aplikace</w:t>
            </w:r>
          </w:p>
        </w:tc>
        <w:tc>
          <w:tcPr>
            <w:tcW w:w="543" w:type="pct"/>
            <w:shd w:val="clear" w:color="auto" w:fill="FFFF00"/>
          </w:tcPr>
          <w:p w14:paraId="7BD80D18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2A7B4350" w14:textId="77777777" w:rsidR="00CD48C7" w:rsidRPr="00E87B35" w:rsidRDefault="00CD48C7" w:rsidP="009B27DC"/>
        </w:tc>
      </w:tr>
      <w:tr w:rsidR="00CD48C7" w:rsidRPr="00AD76B0" w14:paraId="1ACAB4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D9C57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79137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8ED7129" w14:textId="51A20900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Automatická korelace zranitelností do jednoho bezpečnostního incidentu</w:t>
            </w:r>
          </w:p>
        </w:tc>
        <w:tc>
          <w:tcPr>
            <w:tcW w:w="543" w:type="pct"/>
            <w:shd w:val="clear" w:color="auto" w:fill="FFFF00"/>
          </w:tcPr>
          <w:p w14:paraId="381B0823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014032E" w14:textId="77777777" w:rsidR="00CD48C7" w:rsidRPr="00E87B35" w:rsidRDefault="00CD48C7" w:rsidP="009B27DC"/>
        </w:tc>
      </w:tr>
      <w:tr w:rsidR="00CD48C7" w:rsidRPr="00AD76B0" w14:paraId="2624617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8D492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3B3422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04BB838" w14:textId="504031A5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AJAX a JSON aplikací</w:t>
            </w:r>
          </w:p>
        </w:tc>
        <w:tc>
          <w:tcPr>
            <w:tcW w:w="543" w:type="pct"/>
            <w:shd w:val="clear" w:color="auto" w:fill="FFFF00"/>
          </w:tcPr>
          <w:p w14:paraId="53E71B34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640B7214" w14:textId="77777777" w:rsidR="00CD48C7" w:rsidRPr="00E87B35" w:rsidRDefault="00CD48C7" w:rsidP="009B27DC"/>
        </w:tc>
      </w:tr>
      <w:tr w:rsidR="00CD48C7" w:rsidRPr="00AD76B0" w14:paraId="3925715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678B4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55DD35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C14149D" w14:textId="49BD6F51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L7 DDoS útokům, web scrapingu a útokům pomocí hrubé síly (brute force)</w:t>
            </w:r>
          </w:p>
        </w:tc>
        <w:tc>
          <w:tcPr>
            <w:tcW w:w="543" w:type="pct"/>
            <w:shd w:val="clear" w:color="auto" w:fill="FFFF00"/>
          </w:tcPr>
          <w:p w14:paraId="2967CD7D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E42F108" w14:textId="77777777" w:rsidR="00CD48C7" w:rsidRPr="00E87B35" w:rsidRDefault="00CD48C7" w:rsidP="009B27DC"/>
        </w:tc>
      </w:tr>
      <w:tr w:rsidR="00CD48C7" w:rsidRPr="00AD76B0" w14:paraId="2F9160B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001E1D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41666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F02FFFE" w14:textId="0364513E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Captcha metody</w:t>
            </w:r>
          </w:p>
        </w:tc>
        <w:tc>
          <w:tcPr>
            <w:tcW w:w="543" w:type="pct"/>
            <w:shd w:val="clear" w:color="auto" w:fill="FFFF00"/>
          </w:tcPr>
          <w:p w14:paraId="3123AD6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40C0628C" w14:textId="77777777" w:rsidR="00CD48C7" w:rsidRPr="00E87B35" w:rsidRDefault="00CD48C7" w:rsidP="009B27DC"/>
        </w:tc>
      </w:tr>
      <w:tr w:rsidR="00CD48C7" w:rsidRPr="00AD76B0" w14:paraId="5E31F6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02F51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9827D24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E07AC31" w14:textId="3A8D70B2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odlišení skutečných uživatelů od robotů</w:t>
            </w:r>
          </w:p>
        </w:tc>
        <w:tc>
          <w:tcPr>
            <w:tcW w:w="543" w:type="pct"/>
            <w:shd w:val="clear" w:color="auto" w:fill="FFFF00"/>
          </w:tcPr>
          <w:p w14:paraId="77658CAB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DD27728" w14:textId="77777777" w:rsidR="00CD48C7" w:rsidRPr="00E87B35" w:rsidRDefault="00CD48C7" w:rsidP="009B27DC"/>
        </w:tc>
      </w:tr>
      <w:tr w:rsidR="00CD48C7" w:rsidRPr="00AD76B0" w14:paraId="557C7A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E3C6E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5378F7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5549A22" w14:textId="5F2926D7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Integrovaný XML firewall</w:t>
            </w:r>
          </w:p>
        </w:tc>
        <w:tc>
          <w:tcPr>
            <w:tcW w:w="543" w:type="pct"/>
            <w:shd w:val="clear" w:color="auto" w:fill="FFFF00"/>
          </w:tcPr>
          <w:p w14:paraId="79A9F49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8198127" w14:textId="77777777" w:rsidR="00CD48C7" w:rsidRPr="00E87B35" w:rsidRDefault="00CD48C7" w:rsidP="009B27DC"/>
        </w:tc>
      </w:tr>
      <w:tr w:rsidR="00CD48C7" w:rsidRPr="00AD76B0" w14:paraId="2A21A9D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8A1CBA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7CC126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570A7D69" w14:textId="0A19956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maskování/odstranění citlivých informací – čísla kreditních karet, rodné číslo, číslo pojištění apod.</w:t>
            </w:r>
          </w:p>
        </w:tc>
        <w:tc>
          <w:tcPr>
            <w:tcW w:w="543" w:type="pct"/>
            <w:shd w:val="clear" w:color="auto" w:fill="FFFF00"/>
          </w:tcPr>
          <w:p w14:paraId="4879FE3C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B1B1C84" w14:textId="77777777" w:rsidR="00CD48C7" w:rsidRPr="00E87B35" w:rsidRDefault="00CD48C7" w:rsidP="006208DD"/>
        </w:tc>
      </w:tr>
      <w:tr w:rsidR="00CD48C7" w:rsidRPr="00AD76B0" w14:paraId="08CE068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76E4A2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1F919C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2F21E68A" w14:textId="52353250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nahrávání a aplikování nových signatur</w:t>
            </w:r>
          </w:p>
        </w:tc>
        <w:tc>
          <w:tcPr>
            <w:tcW w:w="543" w:type="pct"/>
            <w:shd w:val="clear" w:color="auto" w:fill="FFFF00"/>
          </w:tcPr>
          <w:p w14:paraId="4295FFF1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88A927" w14:textId="77777777" w:rsidR="00CD48C7" w:rsidRPr="00E87B35" w:rsidRDefault="00CD48C7" w:rsidP="006208DD"/>
        </w:tc>
      </w:tr>
      <w:tr w:rsidR="00CD48C7" w:rsidRPr="00AD76B0" w14:paraId="6088FF2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DC79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4DAB10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63A87727" w14:textId="5DD7F91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pozitivního a negativního bezpečnostního modelu</w:t>
            </w:r>
          </w:p>
        </w:tc>
        <w:tc>
          <w:tcPr>
            <w:tcW w:w="543" w:type="pct"/>
            <w:shd w:val="clear" w:color="auto" w:fill="FFFF00"/>
          </w:tcPr>
          <w:p w14:paraId="50EFF40D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20726B3E" w14:textId="77777777" w:rsidR="00CD48C7" w:rsidRPr="00E87B35" w:rsidRDefault="00CD48C7" w:rsidP="006208DD"/>
        </w:tc>
      </w:tr>
      <w:tr w:rsidR="00CD48C7" w:rsidRPr="00AD76B0" w14:paraId="654075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B151F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A236A4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1F16F730" w14:textId="344206C1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Blokování útočníků na základě geolokace až na úroveň regionu</w:t>
            </w:r>
          </w:p>
        </w:tc>
        <w:tc>
          <w:tcPr>
            <w:tcW w:w="543" w:type="pct"/>
            <w:shd w:val="clear" w:color="auto" w:fill="FFFF00"/>
          </w:tcPr>
          <w:p w14:paraId="4F15BC76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EBD469" w14:textId="77777777" w:rsidR="00CD48C7" w:rsidRPr="00E87B35" w:rsidRDefault="00CD48C7" w:rsidP="006208DD"/>
        </w:tc>
      </w:tr>
      <w:tr w:rsidR="00CD48C7" w:rsidRPr="00AD76B0" w14:paraId="75F86B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57625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8635C85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16E142C5" w14:textId="069BC02E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ICAP pro antivirovou kontrolu – pro HTTP, SOAP a SMTP</w:t>
            </w:r>
          </w:p>
        </w:tc>
        <w:tc>
          <w:tcPr>
            <w:tcW w:w="543" w:type="pct"/>
            <w:shd w:val="clear" w:color="auto" w:fill="FFFF00"/>
          </w:tcPr>
          <w:p w14:paraId="5ACB3B2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41A870B3" w14:textId="77777777" w:rsidR="00CD48C7" w:rsidRPr="00E87B35" w:rsidRDefault="00CD48C7" w:rsidP="00C439E4"/>
        </w:tc>
      </w:tr>
      <w:tr w:rsidR="00CD48C7" w:rsidRPr="00AD76B0" w14:paraId="3277239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EC0A7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5A284F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2C937A3" w14:textId="202867C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SMTP a FTP na aplikační úrovni</w:t>
            </w:r>
          </w:p>
        </w:tc>
        <w:tc>
          <w:tcPr>
            <w:tcW w:w="543" w:type="pct"/>
            <w:shd w:val="clear" w:color="auto" w:fill="FFFF00"/>
          </w:tcPr>
          <w:p w14:paraId="2C68595C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A38DCB0" w14:textId="77777777" w:rsidR="00CD48C7" w:rsidRPr="00E87B35" w:rsidRDefault="00CD48C7" w:rsidP="00C439E4"/>
        </w:tc>
      </w:tr>
      <w:tr w:rsidR="00CD48C7" w:rsidRPr="00AD76B0" w14:paraId="42707C8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BACD73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0CA8978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6508848D" w14:textId="4921E03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(šifrování a dešifrování)</w:t>
            </w:r>
          </w:p>
        </w:tc>
        <w:tc>
          <w:tcPr>
            <w:tcW w:w="543" w:type="pct"/>
            <w:shd w:val="clear" w:color="auto" w:fill="FFFF00"/>
          </w:tcPr>
          <w:p w14:paraId="12D20BC3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1F19F8F4" w14:textId="77777777" w:rsidR="00CD48C7" w:rsidRPr="00E87B35" w:rsidRDefault="00CD48C7" w:rsidP="00C439E4"/>
        </w:tc>
      </w:tr>
      <w:tr w:rsidR="00CD48C7" w:rsidRPr="00AD76B0" w14:paraId="7F20C9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6D439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71B80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5776CBF3" w14:textId="33A343D2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různých typů reportů – PCI, geolokační reporty</w:t>
            </w:r>
          </w:p>
        </w:tc>
        <w:tc>
          <w:tcPr>
            <w:tcW w:w="543" w:type="pct"/>
            <w:shd w:val="clear" w:color="auto" w:fill="FFFF00"/>
          </w:tcPr>
          <w:p w14:paraId="037B09F0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2238FBCE" w14:textId="77777777" w:rsidR="00CD48C7" w:rsidRPr="00E87B35" w:rsidRDefault="00CD48C7" w:rsidP="00C439E4"/>
        </w:tc>
      </w:tr>
      <w:tr w:rsidR="00CD48C7" w:rsidRPr="00AD76B0" w14:paraId="31D986C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C0B5B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07E7EE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8593CA5" w14:textId="196D9EB7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standardů PCI DSS, HIPAA, Basel II a SOX</w:t>
            </w:r>
          </w:p>
        </w:tc>
        <w:tc>
          <w:tcPr>
            <w:tcW w:w="543" w:type="pct"/>
            <w:shd w:val="clear" w:color="auto" w:fill="FFFF00"/>
          </w:tcPr>
          <w:p w14:paraId="1278861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4BC2B65" w14:textId="77777777" w:rsidR="00CD48C7" w:rsidRPr="00E87B35" w:rsidRDefault="00CD48C7" w:rsidP="00C439E4"/>
        </w:tc>
      </w:tr>
      <w:tr w:rsidR="00CD48C7" w:rsidRPr="00AD76B0" w14:paraId="476DE67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D62B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018E4E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18BD0F2B" w14:textId="5169B16F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Integrované bezpečnostní politiky pro Microsoft Outlook Web Access, Oracle Applications a Microsoft SharePoint</w:t>
            </w:r>
          </w:p>
        </w:tc>
        <w:tc>
          <w:tcPr>
            <w:tcW w:w="543" w:type="pct"/>
            <w:shd w:val="clear" w:color="auto" w:fill="FFFF00"/>
          </w:tcPr>
          <w:p w14:paraId="27FBAD61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7D372406" w14:textId="77777777" w:rsidR="00CD48C7" w:rsidRPr="00E87B35" w:rsidRDefault="00CD48C7" w:rsidP="00042C92"/>
        </w:tc>
      </w:tr>
      <w:tr w:rsidR="00CD48C7" w:rsidRPr="00AD76B0" w14:paraId="2C53833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72382A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591E82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4DF43E23" w14:textId="2648A196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analýzu HTTP provozu (Top URL, Top klienti, nejpoužívanější HTTP metody, návštěvnost stránek podle geogr. regionu)</w:t>
            </w:r>
          </w:p>
        </w:tc>
        <w:tc>
          <w:tcPr>
            <w:tcW w:w="543" w:type="pct"/>
            <w:shd w:val="clear" w:color="auto" w:fill="FFFF00"/>
          </w:tcPr>
          <w:p w14:paraId="2E00A78C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6A286FBD" w14:textId="77777777" w:rsidR="00CD48C7" w:rsidRPr="00E87B35" w:rsidRDefault="00CD48C7" w:rsidP="00042C92"/>
        </w:tc>
      </w:tr>
      <w:tr w:rsidR="00CD48C7" w:rsidRPr="00AD76B0" w14:paraId="481B0CF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BE846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BEB95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7D24C9A" w14:textId="555FB564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ve virtuálních kontextech</w:t>
            </w:r>
          </w:p>
        </w:tc>
        <w:tc>
          <w:tcPr>
            <w:tcW w:w="543" w:type="pct"/>
            <w:shd w:val="clear" w:color="auto" w:fill="FFFF00"/>
          </w:tcPr>
          <w:p w14:paraId="49D17D4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04BFAB4B" w14:textId="77777777" w:rsidR="00CD48C7" w:rsidRPr="00E87B35" w:rsidRDefault="00CD48C7" w:rsidP="00E8770A"/>
        </w:tc>
      </w:tr>
      <w:tr w:rsidR="00CD48C7" w:rsidRPr="00AD76B0" w14:paraId="0226E65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ABEE91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EBE89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2461635" w14:textId="53BE94EB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 cloudu</w:t>
            </w:r>
          </w:p>
        </w:tc>
        <w:tc>
          <w:tcPr>
            <w:tcW w:w="543" w:type="pct"/>
            <w:shd w:val="clear" w:color="auto" w:fill="FFFF00"/>
          </w:tcPr>
          <w:p w14:paraId="05CEE20C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C2A453" w14:textId="77777777" w:rsidR="00CD48C7" w:rsidRPr="00E87B35" w:rsidRDefault="00CD48C7" w:rsidP="00E8770A"/>
        </w:tc>
      </w:tr>
      <w:tr w:rsidR="00CD48C7" w:rsidRPr="00AD76B0" w14:paraId="743E1D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F09B76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CE9ED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BAFD068" w14:textId="5163E22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Rozšířená podpora CSHUI – detekce aktivity klávesnice a myši, detekce změn URL od klienta za krátkou dobu</w:t>
            </w:r>
          </w:p>
        </w:tc>
        <w:tc>
          <w:tcPr>
            <w:tcW w:w="543" w:type="pct"/>
            <w:shd w:val="clear" w:color="auto" w:fill="FFFF00"/>
          </w:tcPr>
          <w:p w14:paraId="12DAF1C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479805B" w14:textId="77777777" w:rsidR="00CD48C7" w:rsidRPr="00E87B35" w:rsidRDefault="00CD48C7" w:rsidP="00E8770A"/>
        </w:tc>
      </w:tr>
      <w:tr w:rsidR="00CD48C7" w:rsidRPr="00AD76B0" w14:paraId="4AF2967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94FD6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CABCB9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1B6F0A8" w14:textId="7FE893E9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Session Highjacking pomocí Browser Fingerprintingu</w:t>
            </w:r>
          </w:p>
        </w:tc>
        <w:tc>
          <w:tcPr>
            <w:tcW w:w="543" w:type="pct"/>
            <w:shd w:val="clear" w:color="auto" w:fill="FFFF00"/>
          </w:tcPr>
          <w:p w14:paraId="023B22A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31ACBD9A" w14:textId="77777777" w:rsidR="00CD48C7" w:rsidRPr="00E87B35" w:rsidRDefault="00CD48C7" w:rsidP="00E8770A"/>
        </w:tc>
      </w:tr>
      <w:tr w:rsidR="00CD48C7" w:rsidRPr="00AD76B0" w14:paraId="038B7E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D771A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2EF0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DCC3AA1" w14:textId="187F615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DoS útoky na specifické URL, které mohou zatížit back-end systémy (např. vyhledávácí URL apod.)</w:t>
            </w:r>
          </w:p>
        </w:tc>
        <w:tc>
          <w:tcPr>
            <w:tcW w:w="543" w:type="pct"/>
            <w:shd w:val="clear" w:color="auto" w:fill="FFFF00"/>
          </w:tcPr>
          <w:p w14:paraId="1EF2292D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4B227266" w14:textId="77777777" w:rsidR="00CD48C7" w:rsidRPr="00E87B35" w:rsidRDefault="00CD48C7" w:rsidP="00E8770A"/>
        </w:tc>
      </w:tr>
      <w:tr w:rsidR="00CD48C7" w:rsidRPr="00AD76B0" w14:paraId="57FB5A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5D5C8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38E5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616828AC" w14:textId="69C6C8E2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Vynucení přístupu uživatele k chráněné aplikaci přes přihlašovací stránku aplikace</w:t>
            </w:r>
          </w:p>
        </w:tc>
        <w:tc>
          <w:tcPr>
            <w:tcW w:w="543" w:type="pct"/>
            <w:shd w:val="clear" w:color="auto" w:fill="FFFF00"/>
          </w:tcPr>
          <w:p w14:paraId="73ED279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140B1D" w14:textId="77777777" w:rsidR="00CD48C7" w:rsidRPr="00E87B35" w:rsidRDefault="00CD48C7" w:rsidP="00E8770A"/>
        </w:tc>
      </w:tr>
      <w:tr w:rsidR="00CD48C7" w:rsidRPr="00AD76B0" w14:paraId="26EC60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A0C4D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269E6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69759EB" w14:textId="0A15645D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nastavení bezpečnostních politik podle IP adresy, doménového jména a URI</w:t>
            </w:r>
          </w:p>
        </w:tc>
        <w:tc>
          <w:tcPr>
            <w:tcW w:w="543" w:type="pct"/>
            <w:shd w:val="clear" w:color="auto" w:fill="FFFF00"/>
          </w:tcPr>
          <w:p w14:paraId="47613BF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845C03A" w14:textId="77777777" w:rsidR="00CD48C7" w:rsidRPr="00E87B35" w:rsidRDefault="00CD48C7" w:rsidP="00E8770A"/>
        </w:tc>
      </w:tr>
      <w:tr w:rsidR="00CD48C7" w:rsidRPr="00AD76B0" w14:paraId="4381299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18DAA1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2C2DA3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8397F97" w14:textId="71B80A97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 filtrování WebSocket provozu</w:t>
            </w:r>
          </w:p>
        </w:tc>
        <w:tc>
          <w:tcPr>
            <w:tcW w:w="543" w:type="pct"/>
            <w:shd w:val="clear" w:color="auto" w:fill="FFFF00"/>
          </w:tcPr>
          <w:p w14:paraId="70E08C0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16825DB" w14:textId="77777777" w:rsidR="00CD48C7" w:rsidRPr="00E87B35" w:rsidRDefault="00CD48C7" w:rsidP="00E8770A"/>
        </w:tc>
      </w:tr>
      <w:tr w:rsidR="00CD48C7" w:rsidRPr="00AD76B0" w14:paraId="2573330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6B4AB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C301C6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CBDC2ED" w14:textId="3C7B35A5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Blacklistování IP adres, které opakovaně snaží překonat bezpečnostní opatření v politice</w:t>
            </w:r>
          </w:p>
        </w:tc>
        <w:tc>
          <w:tcPr>
            <w:tcW w:w="543" w:type="pct"/>
            <w:shd w:val="clear" w:color="auto" w:fill="FFFF00"/>
          </w:tcPr>
          <w:p w14:paraId="16EBEA7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38DE410" w14:textId="77777777" w:rsidR="00CD48C7" w:rsidRPr="00E87B35" w:rsidRDefault="00CD48C7" w:rsidP="00E8770A"/>
        </w:tc>
      </w:tr>
      <w:tr w:rsidR="00CD48C7" w:rsidRPr="00AD76B0" w14:paraId="525C6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D1FDD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03E9B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129C555" w14:textId="4C5A5FB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Credential Stuffing útokům</w:t>
            </w:r>
          </w:p>
        </w:tc>
        <w:tc>
          <w:tcPr>
            <w:tcW w:w="543" w:type="pct"/>
            <w:shd w:val="clear" w:color="auto" w:fill="FFFF00"/>
          </w:tcPr>
          <w:p w14:paraId="2A841C08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9343184" w14:textId="77777777" w:rsidR="00CD48C7" w:rsidRPr="00E87B35" w:rsidRDefault="00CD48C7" w:rsidP="00F21F25"/>
        </w:tc>
      </w:tr>
      <w:tr w:rsidR="00CD48C7" w:rsidRPr="00AD76B0" w14:paraId="1CC30D6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F269E3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4F6B8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C09AEBC" w14:textId="0666DA15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Rozpoznání zdrojů Phishingu, Anonymních Proxy a spojení na Command and Control centra Botnetů</w:t>
            </w:r>
          </w:p>
        </w:tc>
        <w:tc>
          <w:tcPr>
            <w:tcW w:w="543" w:type="pct"/>
            <w:shd w:val="clear" w:color="auto" w:fill="FFFF00"/>
          </w:tcPr>
          <w:p w14:paraId="5A813D7C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B209A0F" w14:textId="77777777" w:rsidR="00CD48C7" w:rsidRPr="00E87B35" w:rsidRDefault="00CD48C7" w:rsidP="00F21F25"/>
        </w:tc>
      </w:tr>
      <w:tr w:rsidR="00CD48C7" w:rsidRPr="00AD76B0" w14:paraId="591C479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CBFBB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841E6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028F327C" w14:textId="05F6A6A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dat a přihlašovacích údajů proti Man in the Browser útokům</w:t>
            </w:r>
          </w:p>
        </w:tc>
        <w:tc>
          <w:tcPr>
            <w:tcW w:w="543" w:type="pct"/>
            <w:shd w:val="clear" w:color="auto" w:fill="FFFF00"/>
          </w:tcPr>
          <w:p w14:paraId="4A906316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0362AFF" w14:textId="77777777" w:rsidR="00CD48C7" w:rsidRPr="00E87B35" w:rsidRDefault="00CD48C7" w:rsidP="00F21F25"/>
        </w:tc>
      </w:tr>
      <w:tr w:rsidR="00CD48C7" w:rsidRPr="00AD76B0" w14:paraId="0B46511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351594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89B65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57241C76" w14:textId="377C0B42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 DoS/DDoS útokům na aplikační úrovni pomocí průběžné analýzy stresu aplikace, analýzy povahy aplikačního provozu tzv. behaviorální analýzy a vylaďování ochrany aplikace za pomocí uplatňování dynamických signatur</w:t>
            </w:r>
          </w:p>
        </w:tc>
        <w:tc>
          <w:tcPr>
            <w:tcW w:w="543" w:type="pct"/>
            <w:shd w:val="clear" w:color="auto" w:fill="FFFF00"/>
          </w:tcPr>
          <w:p w14:paraId="1F64CF62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7974A762" w14:textId="77777777" w:rsidR="00CD48C7" w:rsidRPr="00E87B35" w:rsidRDefault="00CD48C7" w:rsidP="00F21F25"/>
        </w:tc>
      </w:tr>
      <w:tr w:rsidR="00CD48C7" w:rsidRPr="00AD76B0" w14:paraId="009723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8A1193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51E81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7C40A2EC" w14:textId="49E27223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importu souboru Swagger pro definici security politiky pro ochranu API</w:t>
            </w:r>
          </w:p>
        </w:tc>
        <w:tc>
          <w:tcPr>
            <w:tcW w:w="543" w:type="pct"/>
            <w:shd w:val="clear" w:color="auto" w:fill="FFFF00"/>
          </w:tcPr>
          <w:p w14:paraId="56B73444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4D5CEA58" w14:textId="77777777" w:rsidR="00CD48C7" w:rsidRPr="00E87B35" w:rsidRDefault="00CD48C7" w:rsidP="00F21F25"/>
        </w:tc>
      </w:tr>
      <w:tr w:rsidR="00CD48C7" w:rsidRPr="00AD76B0" w14:paraId="2E9A4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7A96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F89D2D" w14:textId="77777777" w:rsidR="00CD48C7" w:rsidRDefault="00CD48C7" w:rsidP="0085573E"/>
        </w:tc>
        <w:tc>
          <w:tcPr>
            <w:tcW w:w="1869" w:type="pct"/>
            <w:shd w:val="clear" w:color="auto" w:fill="auto"/>
            <w:vAlign w:val="center"/>
          </w:tcPr>
          <w:p w14:paraId="7AB2AB99" w14:textId="1238F12C" w:rsidR="00CD48C7" w:rsidRPr="00CD48C7" w:rsidRDefault="00CD48C7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využití CI/CD pipeline pro nasazování security politik WAF na webových aplikacích</w:t>
            </w:r>
          </w:p>
        </w:tc>
        <w:tc>
          <w:tcPr>
            <w:tcW w:w="543" w:type="pct"/>
            <w:shd w:val="clear" w:color="auto" w:fill="FFFF00"/>
          </w:tcPr>
          <w:p w14:paraId="336E0E22" w14:textId="77777777" w:rsidR="00CD48C7" w:rsidRPr="00E87B35" w:rsidRDefault="00CD48C7" w:rsidP="0085573E"/>
        </w:tc>
        <w:tc>
          <w:tcPr>
            <w:tcW w:w="1430" w:type="pct"/>
            <w:shd w:val="clear" w:color="auto" w:fill="FFFF00"/>
          </w:tcPr>
          <w:p w14:paraId="20210A71" w14:textId="77777777" w:rsidR="00CD48C7" w:rsidRPr="00E87B35" w:rsidRDefault="00CD48C7" w:rsidP="0085573E"/>
        </w:tc>
      </w:tr>
      <w:tr w:rsidR="0085573E" w:rsidRPr="00AD76B0" w14:paraId="6F554903" w14:textId="77777777" w:rsidTr="00243215">
        <w:trPr>
          <w:cantSplit/>
          <w:trHeight w:val="236"/>
          <w:jc w:val="center"/>
        </w:trPr>
        <w:tc>
          <w:tcPr>
            <w:tcW w:w="358" w:type="pct"/>
          </w:tcPr>
          <w:p w14:paraId="45919D6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E50F29A" w14:textId="67390033" w:rsidR="0085573E" w:rsidRDefault="0085573E" w:rsidP="00567827">
            <w:r>
              <w:t>Vlastnosti řízení provozu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277EAE5" w14:textId="07FD697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připojení k monitorovacím nástrojům třetích stran prostřednictvím otevřeného API</w:t>
            </w:r>
          </w:p>
        </w:tc>
        <w:tc>
          <w:tcPr>
            <w:tcW w:w="543" w:type="pct"/>
            <w:shd w:val="clear" w:color="auto" w:fill="FFFF00"/>
          </w:tcPr>
          <w:p w14:paraId="4D7B0A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45C988F" w14:textId="77777777" w:rsidR="0085573E" w:rsidRPr="00E87B35" w:rsidRDefault="0085573E" w:rsidP="0085573E"/>
        </w:tc>
      </w:tr>
      <w:tr w:rsidR="0085573E" w:rsidRPr="00AD76B0" w14:paraId="3423B2F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7461D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DB3FE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62FCBAD" w14:textId="1FC2F3D0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REST API</w:t>
            </w:r>
          </w:p>
        </w:tc>
        <w:tc>
          <w:tcPr>
            <w:tcW w:w="543" w:type="pct"/>
            <w:shd w:val="clear" w:color="auto" w:fill="FFFF00"/>
          </w:tcPr>
          <w:p w14:paraId="62A5734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043626D" w14:textId="77777777" w:rsidR="0085573E" w:rsidRPr="00E87B35" w:rsidRDefault="0085573E" w:rsidP="0085573E"/>
        </w:tc>
      </w:tr>
      <w:tr w:rsidR="0085573E" w:rsidRPr="00AD76B0" w14:paraId="0F8094F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418EEE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1508E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403EBA6" w14:textId="15102B4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Autentizace klientů přes LDAP/Radius</w:t>
            </w:r>
          </w:p>
        </w:tc>
        <w:tc>
          <w:tcPr>
            <w:tcW w:w="543" w:type="pct"/>
            <w:shd w:val="clear" w:color="auto" w:fill="FFFF00"/>
          </w:tcPr>
          <w:p w14:paraId="157415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1713810" w14:textId="77777777" w:rsidR="0085573E" w:rsidRPr="00E87B35" w:rsidRDefault="0085573E" w:rsidP="0085573E"/>
        </w:tc>
      </w:tr>
      <w:tr w:rsidR="0085573E" w:rsidRPr="00AD76B0" w14:paraId="013E663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E86C170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B7E1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3575506" w14:textId="2859564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Povolení/zakázání ICMP a ARP pro VIP</w:t>
            </w:r>
          </w:p>
        </w:tc>
        <w:tc>
          <w:tcPr>
            <w:tcW w:w="543" w:type="pct"/>
            <w:shd w:val="clear" w:color="auto" w:fill="FFFF00"/>
          </w:tcPr>
          <w:p w14:paraId="38658C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AD9D147" w14:textId="77777777" w:rsidR="0085573E" w:rsidRPr="00E87B35" w:rsidRDefault="0085573E" w:rsidP="0085573E"/>
        </w:tc>
      </w:tr>
      <w:tr w:rsidR="0085573E" w:rsidRPr="00AD76B0" w14:paraId="68B3C0D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9CCF5A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6F8A497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BCF130A" w14:textId="374B5CC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vysokorychlostního granulárního logování / logování per aplikace / bez omezení výkonnosti zařízení </w:t>
            </w:r>
          </w:p>
        </w:tc>
        <w:tc>
          <w:tcPr>
            <w:tcW w:w="543" w:type="pct"/>
            <w:shd w:val="clear" w:color="auto" w:fill="FFFF00"/>
          </w:tcPr>
          <w:p w14:paraId="021A4CD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6027E4A" w14:textId="77777777" w:rsidR="0085573E" w:rsidRPr="00E87B35" w:rsidRDefault="0085573E" w:rsidP="0085573E"/>
        </w:tc>
      </w:tr>
      <w:tr w:rsidR="0085573E" w:rsidRPr="00AD76B0" w14:paraId="7F933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E0D3427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967B4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7036A91" w14:textId="053BB9B3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DD2A01">
              <w:t xml:space="preserve">Podpora </w:t>
            </w:r>
            <w:r w:rsidR="00150139" w:rsidRPr="00DD2A01">
              <w:t>různých</w:t>
            </w:r>
            <w:r w:rsidR="00DD2A01" w:rsidRPr="00DD2A01">
              <w:t xml:space="preserve"> metod</w:t>
            </w:r>
            <w:r w:rsidRPr="00DD2A01">
              <w:t xml:space="preserve"> rozvažování zátěže</w:t>
            </w:r>
          </w:p>
        </w:tc>
        <w:tc>
          <w:tcPr>
            <w:tcW w:w="543" w:type="pct"/>
            <w:shd w:val="clear" w:color="auto" w:fill="FFFF00"/>
          </w:tcPr>
          <w:p w14:paraId="691C237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789E140" w14:textId="77777777" w:rsidR="0085573E" w:rsidRPr="00E87B35" w:rsidRDefault="0085573E" w:rsidP="0085573E"/>
        </w:tc>
      </w:tr>
      <w:tr w:rsidR="0085573E" w:rsidRPr="00AD76B0" w14:paraId="0F1668D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12333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44256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45B47B1" w14:textId="7B213C5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filtrace paketů</w:t>
            </w:r>
          </w:p>
        </w:tc>
        <w:tc>
          <w:tcPr>
            <w:tcW w:w="543" w:type="pct"/>
            <w:shd w:val="clear" w:color="auto" w:fill="FFFF00"/>
          </w:tcPr>
          <w:p w14:paraId="4CDA2D6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90C11DE" w14:textId="77777777" w:rsidR="0085573E" w:rsidRPr="00E87B35" w:rsidRDefault="0085573E" w:rsidP="0085573E"/>
        </w:tc>
      </w:tr>
      <w:tr w:rsidR="0085573E" w:rsidRPr="00AD76B0" w14:paraId="0B96A6D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A20595F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164FC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5BD85D" w14:textId="45150CE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ToS, QoS (marking/preservation/mimic)</w:t>
            </w:r>
          </w:p>
        </w:tc>
        <w:tc>
          <w:tcPr>
            <w:tcW w:w="543" w:type="pct"/>
            <w:shd w:val="clear" w:color="auto" w:fill="FFFF00"/>
          </w:tcPr>
          <w:p w14:paraId="52881FD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B3A031F" w14:textId="77777777" w:rsidR="0085573E" w:rsidRPr="00E87B35" w:rsidRDefault="0085573E" w:rsidP="0085573E"/>
        </w:tc>
      </w:tr>
      <w:tr w:rsidR="0085573E" w:rsidRPr="00AD76B0" w14:paraId="11AEAA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F84EE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F8BA0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C04A561" w14:textId="21AB04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rozvažování zátěže založené na poměrech (ratio) s CARP perzistencí</w:t>
            </w:r>
          </w:p>
        </w:tc>
        <w:tc>
          <w:tcPr>
            <w:tcW w:w="543" w:type="pct"/>
            <w:shd w:val="clear" w:color="auto" w:fill="FFFF00"/>
          </w:tcPr>
          <w:p w14:paraId="59498574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4919FDC" w14:textId="77777777" w:rsidR="0085573E" w:rsidRPr="00E87B35" w:rsidRDefault="0085573E" w:rsidP="0085573E"/>
        </w:tc>
      </w:tr>
      <w:tr w:rsidR="0085573E" w:rsidRPr="00AD76B0" w14:paraId="06FB329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48EB218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152EC4D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15403EE9" w14:textId="38E33975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certifikátů podepsaných SHA-2 algoritmem</w:t>
            </w:r>
          </w:p>
        </w:tc>
        <w:tc>
          <w:tcPr>
            <w:tcW w:w="543" w:type="pct"/>
            <w:shd w:val="clear" w:color="auto" w:fill="FFFF00"/>
          </w:tcPr>
          <w:p w14:paraId="5CBA2AB6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D057F8D" w14:textId="77777777" w:rsidR="0085573E" w:rsidRPr="00E87B35" w:rsidRDefault="0085573E" w:rsidP="0085573E"/>
        </w:tc>
      </w:tr>
      <w:tr w:rsidR="0085573E" w:rsidRPr="00AD76B0" w14:paraId="1132D8E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5F2B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CACA57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6551B1A" w14:textId="00201E5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práce s 4096-bit klíči</w:t>
            </w:r>
          </w:p>
        </w:tc>
        <w:tc>
          <w:tcPr>
            <w:tcW w:w="543" w:type="pct"/>
            <w:shd w:val="clear" w:color="auto" w:fill="FFFF00"/>
          </w:tcPr>
          <w:p w14:paraId="19FD8FD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F84B57A" w14:textId="77777777" w:rsidR="0085573E" w:rsidRPr="00E87B35" w:rsidRDefault="0085573E" w:rsidP="0085573E"/>
        </w:tc>
      </w:tr>
      <w:tr w:rsidR="0085573E" w:rsidRPr="00AD76B0" w14:paraId="1B59E46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2B79A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E78DF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73EAF93" w14:textId="6B37B09C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Současná podpora ECC a RSA certifikátu</w:t>
            </w:r>
          </w:p>
        </w:tc>
        <w:tc>
          <w:tcPr>
            <w:tcW w:w="543" w:type="pct"/>
            <w:shd w:val="clear" w:color="auto" w:fill="FFFF00"/>
          </w:tcPr>
          <w:p w14:paraId="7AE268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AD7941C" w14:textId="77777777" w:rsidR="0085573E" w:rsidRPr="00E87B35" w:rsidRDefault="0085573E" w:rsidP="0085573E"/>
        </w:tc>
      </w:tr>
      <w:tr w:rsidR="0085573E" w:rsidRPr="00AD76B0" w14:paraId="42627BE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1B8BEE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80ED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828EC11" w14:textId="527F50C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Camellia šifer SSL</w:t>
            </w:r>
          </w:p>
        </w:tc>
        <w:tc>
          <w:tcPr>
            <w:tcW w:w="543" w:type="pct"/>
            <w:shd w:val="clear" w:color="auto" w:fill="FFFF00"/>
          </w:tcPr>
          <w:p w14:paraId="44F5130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8E7DEFE" w14:textId="77777777" w:rsidR="0085573E" w:rsidRPr="00E87B35" w:rsidRDefault="0085573E" w:rsidP="0085573E"/>
        </w:tc>
      </w:tr>
      <w:tr w:rsidR="0085573E" w:rsidRPr="00AD76B0" w14:paraId="758321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CDA50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416478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0B848C1" w14:textId="54D50CF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TLS (v1.1/v1.2/v1.3)</w:t>
            </w:r>
          </w:p>
        </w:tc>
        <w:tc>
          <w:tcPr>
            <w:tcW w:w="543" w:type="pct"/>
            <w:shd w:val="clear" w:color="auto" w:fill="FFFF00"/>
          </w:tcPr>
          <w:p w14:paraId="48CBE30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0D0CE31" w14:textId="77777777" w:rsidR="0085573E" w:rsidRPr="00E87B35" w:rsidRDefault="0085573E" w:rsidP="0085573E"/>
        </w:tc>
      </w:tr>
      <w:tr w:rsidR="0085573E" w:rsidRPr="00AD76B0" w14:paraId="716546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27D12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8FA59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CD0D618" w14:textId="6581EA0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ECC a DH šifer v HW</w:t>
            </w:r>
          </w:p>
        </w:tc>
        <w:tc>
          <w:tcPr>
            <w:tcW w:w="543" w:type="pct"/>
            <w:shd w:val="clear" w:color="auto" w:fill="FFFF00"/>
          </w:tcPr>
          <w:p w14:paraId="62B225B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75CE25F" w14:textId="77777777" w:rsidR="0085573E" w:rsidRPr="00E87B35" w:rsidRDefault="0085573E" w:rsidP="0085573E"/>
        </w:tc>
      </w:tr>
      <w:tr w:rsidR="0085573E" w:rsidRPr="00AD76B0" w14:paraId="531362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2652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C0399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26EA302" w14:textId="43FBEA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Forward proxy</w:t>
            </w:r>
          </w:p>
        </w:tc>
        <w:tc>
          <w:tcPr>
            <w:tcW w:w="543" w:type="pct"/>
            <w:shd w:val="clear" w:color="auto" w:fill="FFFF00"/>
          </w:tcPr>
          <w:p w14:paraId="49706A4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8AAFF5C" w14:textId="77777777" w:rsidR="0085573E" w:rsidRPr="00E87B35" w:rsidRDefault="0085573E" w:rsidP="0085573E"/>
        </w:tc>
      </w:tr>
      <w:tr w:rsidR="0085573E" w:rsidRPr="00AD76B0" w14:paraId="760EE62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69182E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7571D5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0CD159" w14:textId="77737AA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Stavové filtrované paketů (ACL)</w:t>
            </w:r>
          </w:p>
        </w:tc>
        <w:tc>
          <w:tcPr>
            <w:tcW w:w="543" w:type="pct"/>
            <w:shd w:val="clear" w:color="auto" w:fill="FFFF00"/>
          </w:tcPr>
          <w:p w14:paraId="7AC7EEC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320A2B5" w14:textId="77777777" w:rsidR="0085573E" w:rsidRPr="00E87B35" w:rsidRDefault="0085573E" w:rsidP="0085573E"/>
        </w:tc>
      </w:tr>
      <w:tr w:rsidR="0085573E" w:rsidRPr="00AD76B0" w14:paraId="01C823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687E702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5E58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B328564" w14:textId="243582E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vlastních skriptů pro monitorování zdraví a dostupnosti služeb</w:t>
            </w:r>
          </w:p>
        </w:tc>
        <w:tc>
          <w:tcPr>
            <w:tcW w:w="543" w:type="pct"/>
            <w:shd w:val="clear" w:color="auto" w:fill="FFFF00"/>
          </w:tcPr>
          <w:p w14:paraId="1C342D2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18B563F3" w14:textId="77777777" w:rsidR="0085573E" w:rsidRPr="00E87B35" w:rsidRDefault="0085573E" w:rsidP="0085573E"/>
        </w:tc>
      </w:tr>
      <w:tr w:rsidR="0085573E" w:rsidRPr="00AD76B0" w14:paraId="079CE0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B22F0D3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7DA2DE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CDE2525" w14:textId="33EBCC2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monitorování služeb na základě výkonu konkrétních hostů</w:t>
            </w:r>
          </w:p>
        </w:tc>
        <w:tc>
          <w:tcPr>
            <w:tcW w:w="543" w:type="pct"/>
            <w:shd w:val="clear" w:color="auto" w:fill="FFFF00"/>
          </w:tcPr>
          <w:p w14:paraId="0143D81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2C556BA" w14:textId="77777777" w:rsidR="0085573E" w:rsidRPr="00E87B35" w:rsidRDefault="0085573E" w:rsidP="0085573E"/>
        </w:tc>
      </w:tr>
      <w:tr w:rsidR="0085573E" w:rsidRPr="00AD76B0" w14:paraId="5B736AB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86CBC0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76F0D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402A286" w14:textId="7803039F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TCP optimalizace síťových toků</w:t>
            </w:r>
          </w:p>
        </w:tc>
        <w:tc>
          <w:tcPr>
            <w:tcW w:w="543" w:type="pct"/>
            <w:shd w:val="clear" w:color="auto" w:fill="FFFF00"/>
          </w:tcPr>
          <w:p w14:paraId="5421EBE2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4632AF3" w14:textId="77777777" w:rsidR="0085573E" w:rsidRPr="00E87B35" w:rsidRDefault="0085573E" w:rsidP="0085573E"/>
        </w:tc>
      </w:tr>
      <w:tr w:rsidR="0085573E" w:rsidRPr="00AD76B0" w14:paraId="05B9F05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9992C7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44C78F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4C9BFD2" w14:textId="26AEF1B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Komprese a cachování specifických služeb</w:t>
            </w:r>
          </w:p>
        </w:tc>
        <w:tc>
          <w:tcPr>
            <w:tcW w:w="543" w:type="pct"/>
            <w:shd w:val="clear" w:color="auto" w:fill="FFFF00"/>
          </w:tcPr>
          <w:p w14:paraId="7AD0D38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850903B" w14:textId="77777777" w:rsidR="0085573E" w:rsidRPr="00E87B35" w:rsidRDefault="0085573E" w:rsidP="0085573E"/>
        </w:tc>
      </w:tr>
      <w:tr w:rsidR="0085573E" w:rsidRPr="00AD76B0" w14:paraId="30E286A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BCF8561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3CA11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7FDF5A8" w14:textId="207B8B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zrcadlení SSL relací a SSL spojení v HA clusteru</w:t>
            </w:r>
          </w:p>
        </w:tc>
        <w:tc>
          <w:tcPr>
            <w:tcW w:w="543" w:type="pct"/>
            <w:shd w:val="clear" w:color="auto" w:fill="FFFF00"/>
          </w:tcPr>
          <w:p w14:paraId="14C60E3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D1D1CB2" w14:textId="77777777" w:rsidR="0085573E" w:rsidRPr="00E87B35" w:rsidRDefault="0085573E" w:rsidP="0085573E"/>
        </w:tc>
      </w:tr>
      <w:tr w:rsidR="0085573E" w:rsidRPr="00AD76B0" w14:paraId="35CD4DD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66DD0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39C6A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D860912" w14:textId="3EB07D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optimalizace dynamické velikosti TLS bloků (TLS record size)</w:t>
            </w:r>
          </w:p>
        </w:tc>
        <w:tc>
          <w:tcPr>
            <w:tcW w:w="543" w:type="pct"/>
            <w:shd w:val="clear" w:color="auto" w:fill="FFFF00"/>
          </w:tcPr>
          <w:p w14:paraId="5A16D7A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95CBD0C" w14:textId="77777777" w:rsidR="0085573E" w:rsidRPr="00E87B35" w:rsidRDefault="0085573E" w:rsidP="0085573E"/>
        </w:tc>
      </w:tr>
      <w:tr w:rsidR="00933713" w:rsidRPr="00AD76B0" w14:paraId="5E526667" w14:textId="77777777" w:rsidTr="00933713">
        <w:trPr>
          <w:cantSplit/>
          <w:trHeight w:val="236"/>
          <w:jc w:val="center"/>
        </w:trPr>
        <w:tc>
          <w:tcPr>
            <w:tcW w:w="358" w:type="pct"/>
          </w:tcPr>
          <w:p w14:paraId="18B738C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0AE70D" w14:textId="633917C5" w:rsidR="00933713" w:rsidRDefault="00933713" w:rsidP="00933713">
            <w:r>
              <w:t>Řízení přístupu k aplikacím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7BC6C01" w14:textId="77777777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autentizace:</w:t>
            </w:r>
          </w:p>
          <w:p w14:paraId="02881A9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HTTTP basic</w:t>
            </w:r>
          </w:p>
          <w:p w14:paraId="3A6FC2A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6C8A7CC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Certificate</w:t>
            </w:r>
          </w:p>
          <w:p w14:paraId="17E27494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OCSP</w:t>
            </w:r>
          </w:p>
          <w:p w14:paraId="659F1C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CRLDP</w:t>
            </w:r>
          </w:p>
          <w:p w14:paraId="24254455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Radius</w:t>
            </w:r>
          </w:p>
          <w:p w14:paraId="44BB260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LDAP</w:t>
            </w:r>
          </w:p>
          <w:p w14:paraId="5AADC5E2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Active Directory</w:t>
            </w:r>
          </w:p>
          <w:p w14:paraId="578D60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65CBEDD6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5B701C1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  <w:p w14:paraId="76F3313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SerurID</w:t>
            </w:r>
          </w:p>
          <w:p w14:paraId="6AB30887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OAM</w:t>
            </w:r>
          </w:p>
          <w:p w14:paraId="715B1A4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Tacacs+</w:t>
            </w:r>
          </w:p>
          <w:p w14:paraId="654EC65C" w14:textId="4F0B0914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Local DB</w:t>
            </w:r>
          </w:p>
        </w:tc>
        <w:tc>
          <w:tcPr>
            <w:tcW w:w="543" w:type="pct"/>
            <w:shd w:val="clear" w:color="auto" w:fill="FFFF00"/>
          </w:tcPr>
          <w:p w14:paraId="1A1C977C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55EC1E47" w14:textId="77777777" w:rsidR="00933713" w:rsidRPr="00E87B35" w:rsidRDefault="00933713" w:rsidP="002C01B0"/>
        </w:tc>
      </w:tr>
      <w:tr w:rsidR="00933713" w:rsidRPr="00AD76B0" w14:paraId="0CD5BBC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0C182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088708" w14:textId="77777777" w:rsidR="00933713" w:rsidRDefault="00933713" w:rsidP="002C01B0"/>
        </w:tc>
        <w:tc>
          <w:tcPr>
            <w:tcW w:w="1869" w:type="pct"/>
            <w:shd w:val="clear" w:color="auto" w:fill="auto"/>
            <w:vAlign w:val="center"/>
          </w:tcPr>
          <w:p w14:paraId="35313472" w14:textId="7568199B" w:rsidR="00933713" w:rsidRPr="00CD48C7" w:rsidRDefault="00933713" w:rsidP="002C01B0">
            <w:pPr>
              <w:pStyle w:val="Odstavecseseznamem"/>
              <w:numPr>
                <w:ilvl w:val="0"/>
                <w:numId w:val="8"/>
              </w:numPr>
            </w:pPr>
            <w:r w:rsidRPr="00CD48C7">
              <w:t>Import uživatelských identit IF-MAP</w:t>
            </w:r>
            <w:r w:rsidRPr="00CD48C7">
              <w:rPr>
                <w:rFonts w:cs="Calibri"/>
                <w:noProof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3BB5BAAD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45C760B4" w14:textId="77777777" w:rsidR="00933713" w:rsidRPr="00E87B35" w:rsidRDefault="00933713" w:rsidP="002C01B0"/>
        </w:tc>
      </w:tr>
      <w:tr w:rsidR="00933713" w:rsidRPr="00AD76B0" w14:paraId="7FB2AD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0C084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A55CB0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288DF434" w14:textId="77777777" w:rsidR="00933713" w:rsidRPr="00CD48C7" w:rsidRDefault="00933713" w:rsidP="004663A0">
            <w:pPr>
              <w:pStyle w:val="Odstavecseseznamem"/>
              <w:numPr>
                <w:ilvl w:val="0"/>
                <w:numId w:val="8"/>
              </w:numPr>
            </w:pPr>
            <w:r w:rsidRPr="00CD48C7">
              <w:t>SAML:</w:t>
            </w:r>
          </w:p>
          <w:p w14:paraId="68DE456E" w14:textId="77777777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</w:pPr>
            <w:r w:rsidRPr="00CD48C7">
              <w:t>SP role</w:t>
            </w:r>
          </w:p>
          <w:p w14:paraId="3BE192D2" w14:textId="321A854C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  <w:rPr>
                <w:rFonts w:cs="Calibri"/>
                <w:noProof/>
              </w:rPr>
            </w:pPr>
            <w:r w:rsidRPr="00CD48C7">
              <w:t>IdP role</w:t>
            </w:r>
          </w:p>
        </w:tc>
        <w:tc>
          <w:tcPr>
            <w:tcW w:w="543" w:type="pct"/>
            <w:shd w:val="clear" w:color="auto" w:fill="FFFF00"/>
          </w:tcPr>
          <w:p w14:paraId="57CA55A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845FAC9" w14:textId="77777777" w:rsidR="00933713" w:rsidRPr="00E87B35" w:rsidRDefault="00933713" w:rsidP="002928CC"/>
        </w:tc>
      </w:tr>
      <w:tr w:rsidR="00933713" w:rsidRPr="00AD76B0" w14:paraId="6D15B67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1EAA5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792DC9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35DE469F" w14:textId="3E788382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Modifikace SAML atributů </w:t>
            </w:r>
          </w:p>
        </w:tc>
        <w:tc>
          <w:tcPr>
            <w:tcW w:w="543" w:type="pct"/>
            <w:shd w:val="clear" w:color="auto" w:fill="FFFF00"/>
          </w:tcPr>
          <w:p w14:paraId="2B4809F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5B43303" w14:textId="77777777" w:rsidR="00933713" w:rsidRPr="00E87B35" w:rsidRDefault="00933713" w:rsidP="002928CC"/>
        </w:tc>
      </w:tr>
      <w:tr w:rsidR="00933713" w:rsidRPr="00AD76B0" w14:paraId="1835EA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FFA77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D658C5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58184978" w14:textId="3059F655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SAML 2.0</w:t>
            </w:r>
          </w:p>
        </w:tc>
        <w:tc>
          <w:tcPr>
            <w:tcW w:w="543" w:type="pct"/>
            <w:shd w:val="clear" w:color="auto" w:fill="FFFF00"/>
          </w:tcPr>
          <w:p w14:paraId="36C75A82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18E805DF" w14:textId="77777777" w:rsidR="00933713" w:rsidRPr="00E87B35" w:rsidRDefault="00933713" w:rsidP="002928CC"/>
        </w:tc>
      </w:tr>
      <w:tr w:rsidR="00933713" w:rsidRPr="00AD76B0" w14:paraId="3BDB5C2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1803AA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51881F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7003EC63" w14:textId="77777777" w:rsidR="00933713" w:rsidRPr="00CD48C7" w:rsidRDefault="00933713" w:rsidP="009B02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vytvoření Single Sign-On (SSO):</w:t>
            </w:r>
          </w:p>
          <w:p w14:paraId="619074B8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HTTP basic</w:t>
            </w:r>
          </w:p>
          <w:p w14:paraId="7DDAA044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47434059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7A0862AE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4EDFCE4D" w14:textId="2EBEB0F0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</w:tc>
        <w:tc>
          <w:tcPr>
            <w:tcW w:w="543" w:type="pct"/>
            <w:shd w:val="clear" w:color="auto" w:fill="FFFF00"/>
          </w:tcPr>
          <w:p w14:paraId="7AFA2CEC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6A9A487A" w14:textId="77777777" w:rsidR="00933713" w:rsidRPr="00E87B35" w:rsidRDefault="00933713" w:rsidP="002928CC"/>
        </w:tc>
      </w:tr>
      <w:tr w:rsidR="00933713" w:rsidRPr="00AD76B0" w14:paraId="186DA55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2EFE05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7DB80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2D08CEEA" w14:textId="1A813BB1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Uchování přihlašovacích údajů v paměti a jejich přeposlání k ověření (User identity credential caching, SSO proxy)</w:t>
            </w:r>
          </w:p>
        </w:tc>
        <w:tc>
          <w:tcPr>
            <w:tcW w:w="543" w:type="pct"/>
            <w:shd w:val="clear" w:color="auto" w:fill="FFFF00"/>
          </w:tcPr>
          <w:p w14:paraId="45F6A4AC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22184722" w14:textId="77777777" w:rsidR="00933713" w:rsidRPr="00E87B35" w:rsidRDefault="00933713" w:rsidP="00FC3FAD"/>
        </w:tc>
      </w:tr>
      <w:tr w:rsidR="00933713" w:rsidRPr="00AD76B0" w14:paraId="6709A9A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7351D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86786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55484A28" w14:textId="6ADBC21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federace (SSO napříč různými doménami, např. on-prem a SaaS)</w:t>
            </w:r>
          </w:p>
        </w:tc>
        <w:tc>
          <w:tcPr>
            <w:tcW w:w="543" w:type="pct"/>
            <w:shd w:val="clear" w:color="auto" w:fill="FFFF00"/>
          </w:tcPr>
          <w:p w14:paraId="5151CF80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A923BB7" w14:textId="77777777" w:rsidR="00933713" w:rsidRPr="00E87B35" w:rsidRDefault="00933713" w:rsidP="00FC3FAD"/>
        </w:tc>
      </w:tr>
      <w:tr w:rsidR="00933713" w:rsidRPr="00AD76B0" w14:paraId="65689E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CDF4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438B04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3DD0AC9A" w14:textId="0BB24042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Kerberos ticketing</w:t>
            </w:r>
          </w:p>
        </w:tc>
        <w:tc>
          <w:tcPr>
            <w:tcW w:w="543" w:type="pct"/>
            <w:shd w:val="clear" w:color="auto" w:fill="FFFF00"/>
          </w:tcPr>
          <w:p w14:paraId="097A6AF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3867139F" w14:textId="77777777" w:rsidR="00933713" w:rsidRPr="00E87B35" w:rsidRDefault="00933713" w:rsidP="00FC3FAD"/>
        </w:tc>
      </w:tr>
      <w:tr w:rsidR="00933713" w:rsidRPr="00AD76B0" w14:paraId="2C099B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60278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A38D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2C4852C" w14:textId="5057CB2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PCoIP proxy</w:t>
            </w:r>
          </w:p>
        </w:tc>
        <w:tc>
          <w:tcPr>
            <w:tcW w:w="543" w:type="pct"/>
            <w:shd w:val="clear" w:color="auto" w:fill="FFFF00"/>
          </w:tcPr>
          <w:p w14:paraId="0835D1B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BBF097" w14:textId="77777777" w:rsidR="00933713" w:rsidRPr="00E87B35" w:rsidRDefault="00933713" w:rsidP="00FC3FAD"/>
        </w:tc>
      </w:tr>
      <w:tr w:rsidR="00933713" w:rsidRPr="00AD76B0" w14:paraId="003D5B3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DC72EB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531854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7D1C6F6" w14:textId="5319E405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RDP proxy</w:t>
            </w:r>
          </w:p>
        </w:tc>
        <w:tc>
          <w:tcPr>
            <w:tcW w:w="543" w:type="pct"/>
            <w:shd w:val="clear" w:color="auto" w:fill="FFFF00"/>
          </w:tcPr>
          <w:p w14:paraId="55CA959F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57DACED3" w14:textId="77777777" w:rsidR="00933713" w:rsidRPr="00E87B35" w:rsidRDefault="00933713" w:rsidP="00FC3FAD"/>
        </w:tc>
      </w:tr>
      <w:tr w:rsidR="00933713" w:rsidRPr="00AD76B0" w14:paraId="2DF9E7A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3B4AB0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AD28D1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66330CA" w14:textId="77777777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Patching (maskování) webových portálů:</w:t>
            </w:r>
          </w:p>
          <w:p w14:paraId="76536E66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</w:t>
            </w:r>
          </w:p>
          <w:p w14:paraId="79BF480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JavaScript</w:t>
            </w:r>
          </w:p>
          <w:p w14:paraId="3A3AE98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CSS</w:t>
            </w:r>
          </w:p>
          <w:p w14:paraId="6B039C76" w14:textId="011D56FB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</w:t>
            </w:r>
          </w:p>
        </w:tc>
        <w:tc>
          <w:tcPr>
            <w:tcW w:w="543" w:type="pct"/>
            <w:shd w:val="clear" w:color="auto" w:fill="FFFF00"/>
          </w:tcPr>
          <w:p w14:paraId="0496401A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25D8C6" w14:textId="77777777" w:rsidR="00933713" w:rsidRPr="00E87B35" w:rsidRDefault="00933713" w:rsidP="00FC3FAD"/>
        </w:tc>
      </w:tr>
      <w:tr w:rsidR="00933713" w:rsidRPr="00AD76B0" w14:paraId="20545D4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B1C49F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0BE3D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A1EDFA9" w14:textId="40182A86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L7 ACL</w:t>
            </w:r>
          </w:p>
        </w:tc>
        <w:tc>
          <w:tcPr>
            <w:tcW w:w="543" w:type="pct"/>
            <w:shd w:val="clear" w:color="auto" w:fill="FFFF00"/>
          </w:tcPr>
          <w:p w14:paraId="2D772465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EBC13E7" w14:textId="77777777" w:rsidR="00933713" w:rsidRPr="00E87B35" w:rsidRDefault="00933713" w:rsidP="00FC3FAD"/>
        </w:tc>
      </w:tr>
      <w:tr w:rsidR="00933713" w:rsidRPr="00AD76B0" w14:paraId="5877799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35D3B1C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B158C5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0A74EDE" w14:textId="473F8906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zabezpečení vzdálené pracovní plochy vzdáleného uživatele</w:t>
            </w:r>
          </w:p>
        </w:tc>
        <w:tc>
          <w:tcPr>
            <w:tcW w:w="543" w:type="pct"/>
            <w:shd w:val="clear" w:color="auto" w:fill="FFFF00"/>
          </w:tcPr>
          <w:p w14:paraId="7D895131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17FCCDFF" w14:textId="77777777" w:rsidR="00933713" w:rsidRPr="00E87B35" w:rsidRDefault="00933713" w:rsidP="00B858C3"/>
        </w:tc>
      </w:tr>
      <w:tr w:rsidR="00933713" w:rsidRPr="00AD76B0" w14:paraId="3335F1F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E43233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AAEE38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388189C6" w14:textId="6B7878CE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Síťová SSL VPN DTLS</w:t>
            </w:r>
          </w:p>
        </w:tc>
        <w:tc>
          <w:tcPr>
            <w:tcW w:w="543" w:type="pct"/>
            <w:shd w:val="clear" w:color="auto" w:fill="FFFF00"/>
          </w:tcPr>
          <w:p w14:paraId="5C8F49F2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0014A621" w14:textId="77777777" w:rsidR="00933713" w:rsidRPr="00E87B35" w:rsidRDefault="00933713" w:rsidP="00B858C3"/>
        </w:tc>
      </w:tr>
      <w:tr w:rsidR="00933713" w:rsidRPr="00AD76B0" w14:paraId="385F2B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C3837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96632F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A67F9D0" w14:textId="07BF5792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minimálně 500 souběžných SSL VPN spojení</w:t>
            </w:r>
          </w:p>
        </w:tc>
        <w:tc>
          <w:tcPr>
            <w:tcW w:w="543" w:type="pct"/>
            <w:shd w:val="clear" w:color="auto" w:fill="FFFF00"/>
          </w:tcPr>
          <w:p w14:paraId="21E75E3B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4416C3B7" w14:textId="77777777" w:rsidR="00933713" w:rsidRPr="00E87B35" w:rsidRDefault="00933713" w:rsidP="00B858C3"/>
        </w:tc>
      </w:tr>
      <w:tr w:rsidR="00933713" w:rsidRPr="00AD76B0" w14:paraId="30AEE7A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ACA56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B535DCD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48427097" w14:textId="6AC9C825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vzdáleného přístupu k aplikacím bez nutnosti použití tlustého klienta </w:t>
            </w:r>
          </w:p>
        </w:tc>
        <w:tc>
          <w:tcPr>
            <w:tcW w:w="543" w:type="pct"/>
            <w:shd w:val="clear" w:color="auto" w:fill="FFFF00"/>
          </w:tcPr>
          <w:p w14:paraId="37E63915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628A782" w14:textId="77777777" w:rsidR="00933713" w:rsidRPr="00E87B35" w:rsidRDefault="00933713" w:rsidP="003B23B1"/>
        </w:tc>
      </w:tr>
      <w:tr w:rsidR="00933713" w:rsidRPr="00AD76B0" w14:paraId="622AD9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A5F86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AA1B00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5A102628" w14:textId="777777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OS:</w:t>
            </w:r>
          </w:p>
          <w:p w14:paraId="3894A9F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Windows</w:t>
            </w:r>
          </w:p>
          <w:p w14:paraId="3A4955FA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MAC</w:t>
            </w:r>
          </w:p>
          <w:p w14:paraId="2A742B3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Linux</w:t>
            </w:r>
          </w:p>
          <w:p w14:paraId="45AABD30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iOS</w:t>
            </w:r>
          </w:p>
          <w:p w14:paraId="11DAAC83" w14:textId="4228BCF8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Android</w:t>
            </w:r>
          </w:p>
        </w:tc>
        <w:tc>
          <w:tcPr>
            <w:tcW w:w="543" w:type="pct"/>
            <w:shd w:val="clear" w:color="auto" w:fill="FFFF00"/>
          </w:tcPr>
          <w:p w14:paraId="0D18EB72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00D1D54" w14:textId="77777777" w:rsidR="00933713" w:rsidRPr="00E87B35" w:rsidRDefault="00933713" w:rsidP="003B23B1"/>
        </w:tc>
      </w:tr>
      <w:tr w:rsidR="00933713" w:rsidRPr="00AD76B0" w14:paraId="3EA5629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B190F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12A953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79F68FF8" w14:textId="2FE64A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Nativní podpora MDM </w:t>
            </w:r>
          </w:p>
        </w:tc>
        <w:tc>
          <w:tcPr>
            <w:tcW w:w="543" w:type="pct"/>
            <w:shd w:val="clear" w:color="auto" w:fill="FFFF00"/>
          </w:tcPr>
          <w:p w14:paraId="02FE0D7E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67583991" w14:textId="77777777" w:rsidR="00933713" w:rsidRPr="00E87B35" w:rsidRDefault="00933713" w:rsidP="003B23B1"/>
        </w:tc>
      </w:tr>
      <w:tr w:rsidR="00933713" w:rsidRPr="00AD76B0" w14:paraId="7ED8A4D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C07C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675A34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0FFC50AA" w14:textId="4F53D2E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Kontrola minimálně nastavení zabezpečení koncových bodů (klientů), validace politik, detekce AV a verze, certifikátů</w:t>
            </w:r>
          </w:p>
        </w:tc>
        <w:tc>
          <w:tcPr>
            <w:tcW w:w="543" w:type="pct"/>
            <w:shd w:val="clear" w:color="auto" w:fill="FFFF00"/>
          </w:tcPr>
          <w:p w14:paraId="5DAF4014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273A338E" w14:textId="77777777" w:rsidR="00933713" w:rsidRPr="00E87B35" w:rsidRDefault="00933713" w:rsidP="003B23B1"/>
        </w:tc>
      </w:tr>
      <w:tr w:rsidR="00933713" w:rsidRPr="00AD76B0" w14:paraId="42AB4D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7C1B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B6FA93B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25BBF9CD" w14:textId="6B5DD910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Filtrování URL </w:t>
            </w:r>
          </w:p>
        </w:tc>
        <w:tc>
          <w:tcPr>
            <w:tcW w:w="543" w:type="pct"/>
            <w:shd w:val="clear" w:color="auto" w:fill="FFFF00"/>
          </w:tcPr>
          <w:p w14:paraId="376AFE3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EA88963" w14:textId="77777777" w:rsidR="00933713" w:rsidRPr="00E87B35" w:rsidRDefault="00933713" w:rsidP="005633E6"/>
        </w:tc>
      </w:tr>
      <w:tr w:rsidR="00933713" w:rsidRPr="00AD76B0" w14:paraId="2906491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2F1D67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BD92FC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5DBC9BC5" w14:textId="0A5D1A46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URL kategorizační databáze</w:t>
            </w:r>
          </w:p>
        </w:tc>
        <w:tc>
          <w:tcPr>
            <w:tcW w:w="543" w:type="pct"/>
            <w:shd w:val="clear" w:color="auto" w:fill="FFFF00"/>
          </w:tcPr>
          <w:p w14:paraId="27B0C6A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43C2F38D" w14:textId="77777777" w:rsidR="00933713" w:rsidRPr="00E87B35" w:rsidRDefault="00933713" w:rsidP="005633E6"/>
        </w:tc>
      </w:tr>
      <w:tr w:rsidR="00933713" w:rsidRPr="00AD76B0" w14:paraId="4DE6C4A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30C846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404F3E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482CBF9D" w14:textId="51B8F88D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vytváření flexibilní a granulární přístupové polit</w:t>
            </w:r>
            <w:r w:rsidR="00BC2C5B">
              <w:t>i</w:t>
            </w:r>
            <w:r w:rsidRPr="00CD48C7">
              <w:t>ky</w:t>
            </w:r>
          </w:p>
        </w:tc>
        <w:tc>
          <w:tcPr>
            <w:tcW w:w="543" w:type="pct"/>
            <w:shd w:val="clear" w:color="auto" w:fill="FFFF00"/>
          </w:tcPr>
          <w:p w14:paraId="77BFBC74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1ADA6DA" w14:textId="77777777" w:rsidR="00933713" w:rsidRPr="00E87B35" w:rsidRDefault="00933713" w:rsidP="005633E6"/>
        </w:tc>
      </w:tr>
      <w:tr w:rsidR="00933713" w:rsidRPr="00AD76B0" w14:paraId="09EC558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AF68502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595420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33FD2485" w14:textId="2B68D48A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GUI pro vizuální nastavení přístupových bezpečnostních politik a logiky autentizace</w:t>
            </w:r>
          </w:p>
        </w:tc>
        <w:tc>
          <w:tcPr>
            <w:tcW w:w="543" w:type="pct"/>
            <w:shd w:val="clear" w:color="auto" w:fill="FFFF00"/>
          </w:tcPr>
          <w:p w14:paraId="116ED471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63D8A986" w14:textId="77777777" w:rsidR="00933713" w:rsidRPr="00E87B35" w:rsidRDefault="00933713" w:rsidP="005633E6"/>
        </w:tc>
      </w:tr>
      <w:tr w:rsidR="00567827" w:rsidRPr="00AD76B0" w14:paraId="6F247891" w14:textId="77777777" w:rsidTr="00567827">
        <w:trPr>
          <w:cantSplit/>
          <w:trHeight w:val="236"/>
          <w:jc w:val="center"/>
        </w:trPr>
        <w:tc>
          <w:tcPr>
            <w:tcW w:w="358" w:type="pct"/>
          </w:tcPr>
          <w:p w14:paraId="6158304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F4038D5" w14:textId="09E08B21" w:rsidR="00567827" w:rsidRDefault="00567827" w:rsidP="00567827">
            <w:r>
              <w:t>DNS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2DD10997" w14:textId="781BCD0D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inspekci a filtrování DNS dotazů, ochrana před DNS DoS útoky</w:t>
            </w:r>
          </w:p>
        </w:tc>
        <w:tc>
          <w:tcPr>
            <w:tcW w:w="543" w:type="pct"/>
            <w:shd w:val="clear" w:color="auto" w:fill="FFFF00"/>
          </w:tcPr>
          <w:p w14:paraId="4769A0E6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3A4E767D" w14:textId="77777777" w:rsidR="00567827" w:rsidRPr="00E87B35" w:rsidRDefault="00567827" w:rsidP="00496B5D"/>
        </w:tc>
      </w:tr>
      <w:tr w:rsidR="00567827" w:rsidRPr="00AD76B0" w14:paraId="644EC41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F15A9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2C5102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182C7586" w14:textId="5D9672BE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Kontrola a validace DNS protokolu (normalizace) </w:t>
            </w:r>
          </w:p>
        </w:tc>
        <w:tc>
          <w:tcPr>
            <w:tcW w:w="543" w:type="pct"/>
            <w:shd w:val="clear" w:color="auto" w:fill="FFFF00"/>
          </w:tcPr>
          <w:p w14:paraId="7CA54734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6BA99890" w14:textId="77777777" w:rsidR="00567827" w:rsidRPr="00E87B35" w:rsidRDefault="00567827" w:rsidP="00496B5D"/>
        </w:tc>
      </w:tr>
      <w:tr w:rsidR="00567827" w:rsidRPr="00AD76B0" w14:paraId="39DE370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E8ECAB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03239E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4E7A687F" w14:textId="6FBCC926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filtrování typů DNS dotazů</w:t>
            </w:r>
          </w:p>
        </w:tc>
        <w:tc>
          <w:tcPr>
            <w:tcW w:w="543" w:type="pct"/>
            <w:shd w:val="clear" w:color="auto" w:fill="FFFF00"/>
          </w:tcPr>
          <w:p w14:paraId="4907B2F8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47699DF9" w14:textId="77777777" w:rsidR="00567827" w:rsidRPr="00E87B35" w:rsidRDefault="00567827" w:rsidP="00496B5D"/>
        </w:tc>
      </w:tr>
      <w:tr w:rsidR="00567827" w:rsidRPr="00AD76B0" w14:paraId="3DF329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23740F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282623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554BD984" w14:textId="387DA6C0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Load balancing DNS provozu</w:t>
            </w:r>
          </w:p>
        </w:tc>
        <w:tc>
          <w:tcPr>
            <w:tcW w:w="543" w:type="pct"/>
            <w:shd w:val="clear" w:color="auto" w:fill="FFFF00"/>
          </w:tcPr>
          <w:p w14:paraId="59E47DC2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2DB96F64" w14:textId="77777777" w:rsidR="00567827" w:rsidRPr="00E87B35" w:rsidRDefault="00567827" w:rsidP="00496B5D"/>
        </w:tc>
      </w:tr>
      <w:tr w:rsidR="00567827" w:rsidRPr="00AD76B0" w14:paraId="643CD1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ECE490D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D552F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4DD7087" w14:textId="720E988C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podpisování pomocí DNSSEC </w:t>
            </w:r>
          </w:p>
        </w:tc>
        <w:tc>
          <w:tcPr>
            <w:tcW w:w="543" w:type="pct"/>
            <w:shd w:val="clear" w:color="auto" w:fill="FFFF00"/>
          </w:tcPr>
          <w:p w14:paraId="4E32C2DC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C6A4745" w14:textId="77777777" w:rsidR="00567827" w:rsidRPr="00E87B35" w:rsidRDefault="00567827" w:rsidP="00C41B8E"/>
        </w:tc>
      </w:tr>
      <w:tr w:rsidR="00567827" w:rsidRPr="00AD76B0" w14:paraId="23658E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F8DF92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49D386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E8A517C" w14:textId="34FF176A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Centralizované řízení a správa klíčů pro DNSSEC </w:t>
            </w:r>
          </w:p>
        </w:tc>
        <w:tc>
          <w:tcPr>
            <w:tcW w:w="543" w:type="pct"/>
            <w:shd w:val="clear" w:color="auto" w:fill="FFFF00"/>
          </w:tcPr>
          <w:p w14:paraId="1B65027A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D1CC2B0" w14:textId="77777777" w:rsidR="00567827" w:rsidRPr="00E87B35" w:rsidRDefault="00567827" w:rsidP="00C41B8E"/>
        </w:tc>
      </w:tr>
      <w:tr w:rsidR="00567827" w:rsidRPr="00AD76B0" w14:paraId="4E80056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ED39EA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D39EF3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4D859B0E" w14:textId="39320E5B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domén nejvyššího řádu pro DNSSEC </w:t>
            </w:r>
          </w:p>
        </w:tc>
        <w:tc>
          <w:tcPr>
            <w:tcW w:w="543" w:type="pct"/>
            <w:shd w:val="clear" w:color="auto" w:fill="FFFF00"/>
          </w:tcPr>
          <w:p w14:paraId="199A4C91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4F782068" w14:textId="77777777" w:rsidR="00567827" w:rsidRPr="00E87B35" w:rsidRDefault="00567827" w:rsidP="00C41B8E"/>
        </w:tc>
      </w:tr>
      <w:tr w:rsidR="00567827" w:rsidRPr="00AD76B0" w14:paraId="34197F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9D89A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B612C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1AFBFB1F" w14:textId="505D9286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Validace DNSSEC </w:t>
            </w:r>
          </w:p>
        </w:tc>
        <w:tc>
          <w:tcPr>
            <w:tcW w:w="543" w:type="pct"/>
            <w:shd w:val="clear" w:color="auto" w:fill="FFFF00"/>
          </w:tcPr>
          <w:p w14:paraId="4FDD9406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2849A20" w14:textId="77777777" w:rsidR="00567827" w:rsidRPr="00E87B35" w:rsidRDefault="00567827" w:rsidP="00C41B8E"/>
        </w:tc>
      </w:tr>
      <w:tr w:rsidR="00567827" w:rsidRPr="00AD76B0" w14:paraId="41DBD5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575C0B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72D97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660E0219" w14:textId="30CAF3E0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Mitigace DNS DDoS </w:t>
            </w:r>
          </w:p>
        </w:tc>
        <w:tc>
          <w:tcPr>
            <w:tcW w:w="543" w:type="pct"/>
            <w:shd w:val="clear" w:color="auto" w:fill="FFFF00"/>
          </w:tcPr>
          <w:p w14:paraId="42735EAF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5F04451A" w14:textId="77777777" w:rsidR="00567827" w:rsidRPr="00E87B35" w:rsidRDefault="00567827" w:rsidP="00C41B8E"/>
        </w:tc>
      </w:tr>
      <w:tr w:rsidR="00567827" w:rsidRPr="00AD76B0" w14:paraId="183FA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2A783B9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74F3CC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4B9BDAA" w14:textId="58DB21D9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Potlačení přístupu k DNS doménám se špatnou reputací (domény obsahující viry, malware, phishing apod.) </w:t>
            </w:r>
          </w:p>
        </w:tc>
        <w:tc>
          <w:tcPr>
            <w:tcW w:w="543" w:type="pct"/>
            <w:shd w:val="clear" w:color="auto" w:fill="FFFF00"/>
          </w:tcPr>
          <w:p w14:paraId="14AE0A89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3D6F345" w14:textId="77777777" w:rsidR="00567827" w:rsidRPr="00E87B35" w:rsidRDefault="00567827" w:rsidP="00C41B8E"/>
        </w:tc>
      </w:tr>
      <w:tr w:rsidR="00567827" w:rsidRPr="00AD76B0" w14:paraId="2C05A6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F11890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3ABD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3A4A994" w14:textId="6327A554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>Zabezpečený DNS data-plane před kybernetickými útoky</w:t>
            </w:r>
          </w:p>
        </w:tc>
        <w:tc>
          <w:tcPr>
            <w:tcW w:w="543" w:type="pct"/>
            <w:shd w:val="clear" w:color="auto" w:fill="FFFF00"/>
          </w:tcPr>
          <w:p w14:paraId="6F0A755E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F4598D9" w14:textId="77777777" w:rsidR="00567827" w:rsidRPr="00E87B35" w:rsidRDefault="00567827" w:rsidP="00C41B8E"/>
        </w:tc>
      </w:tr>
      <w:tr w:rsidR="00156B1D" w:rsidRPr="00AD76B0" w14:paraId="63D1438C" w14:textId="77777777" w:rsidTr="00156B1D">
        <w:trPr>
          <w:cantSplit/>
          <w:trHeight w:val="236"/>
          <w:jc w:val="center"/>
        </w:trPr>
        <w:tc>
          <w:tcPr>
            <w:tcW w:w="358" w:type="pct"/>
          </w:tcPr>
          <w:p w14:paraId="4C74FB24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ED37436" w14:textId="4F1AC603" w:rsidR="00156B1D" w:rsidRDefault="00156B1D" w:rsidP="00156B1D">
            <w:r>
              <w:t>Síťový Firewall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511E172E" w14:textId="6FDC214A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Inspekce SSL relací</w:t>
            </w:r>
          </w:p>
        </w:tc>
        <w:tc>
          <w:tcPr>
            <w:tcW w:w="543" w:type="pct"/>
            <w:shd w:val="clear" w:color="auto" w:fill="FFFF00"/>
          </w:tcPr>
          <w:p w14:paraId="0A6C1834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FE94A38" w14:textId="77777777" w:rsidR="00156B1D" w:rsidRPr="00E87B35" w:rsidRDefault="00156B1D" w:rsidP="00435B46"/>
        </w:tc>
      </w:tr>
      <w:tr w:rsidR="00156B1D" w:rsidRPr="00AD76B0" w14:paraId="53A49B8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4C0107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D0512C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6C08D" w14:textId="6AF5FFED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síťovými DDoS útoky</w:t>
            </w:r>
          </w:p>
        </w:tc>
        <w:tc>
          <w:tcPr>
            <w:tcW w:w="543" w:type="pct"/>
            <w:shd w:val="clear" w:color="auto" w:fill="FFFF00"/>
          </w:tcPr>
          <w:p w14:paraId="07D5CA93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FC92BDD" w14:textId="77777777" w:rsidR="00156B1D" w:rsidRPr="00E87B35" w:rsidRDefault="00156B1D" w:rsidP="00435B46"/>
        </w:tc>
      </w:tr>
      <w:tr w:rsidR="00156B1D" w:rsidRPr="00AD76B0" w14:paraId="30F022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318137B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B04D7E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6F99C5B2" w14:textId="7A682499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protokolových anomálií</w:t>
            </w:r>
          </w:p>
        </w:tc>
        <w:tc>
          <w:tcPr>
            <w:tcW w:w="543" w:type="pct"/>
            <w:shd w:val="clear" w:color="auto" w:fill="FFFF00"/>
          </w:tcPr>
          <w:p w14:paraId="79421F4B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78B77428" w14:textId="77777777" w:rsidR="00156B1D" w:rsidRPr="00E87B35" w:rsidRDefault="00156B1D" w:rsidP="00435B46"/>
        </w:tc>
      </w:tr>
      <w:tr w:rsidR="00156B1D" w:rsidRPr="00AD76B0" w14:paraId="31847B2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BEF5C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E72776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53E1A9BD" w14:textId="08510B61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síťových, SIP, DNS a HTTP DoS vektorů  </w:t>
            </w:r>
          </w:p>
        </w:tc>
        <w:tc>
          <w:tcPr>
            <w:tcW w:w="543" w:type="pct"/>
            <w:shd w:val="clear" w:color="auto" w:fill="FFFF00"/>
          </w:tcPr>
          <w:p w14:paraId="1339A9A1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62D4388" w14:textId="77777777" w:rsidR="00156B1D" w:rsidRPr="00E87B35" w:rsidRDefault="00156B1D" w:rsidP="00435B46"/>
        </w:tc>
      </w:tr>
      <w:tr w:rsidR="00156B1D" w:rsidRPr="00AD76B0" w14:paraId="1886456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916F8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6FCAFB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AE994" w14:textId="282E3D37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Hardwarová podpora DoS vektorů</w:t>
            </w:r>
          </w:p>
        </w:tc>
        <w:tc>
          <w:tcPr>
            <w:tcW w:w="543" w:type="pct"/>
            <w:shd w:val="clear" w:color="auto" w:fill="FFFF00"/>
          </w:tcPr>
          <w:p w14:paraId="276FD046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795CA80" w14:textId="77777777" w:rsidR="00156B1D" w:rsidRPr="00E87B35" w:rsidRDefault="00156B1D" w:rsidP="00435B46"/>
        </w:tc>
      </w:tr>
      <w:tr w:rsidR="00156B1D" w:rsidRPr="00AD76B0" w14:paraId="1275E8C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893838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2AD33F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4BF710F8" w14:textId="10EF2A92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tvorby bezpečnostních pravidel s filtrováním IP adres se špatnou pověstí nebo přistupujících z konkrétních geografických regionů</w:t>
            </w:r>
          </w:p>
        </w:tc>
        <w:tc>
          <w:tcPr>
            <w:tcW w:w="543" w:type="pct"/>
            <w:shd w:val="clear" w:color="auto" w:fill="FFFF00"/>
          </w:tcPr>
          <w:p w14:paraId="6052E850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7A72651" w14:textId="77777777" w:rsidR="00156B1D" w:rsidRPr="00E87B35" w:rsidRDefault="00156B1D" w:rsidP="00435B46"/>
        </w:tc>
      </w:tr>
      <w:tr w:rsidR="00156B1D" w:rsidRPr="00AD76B0" w14:paraId="7922407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D4C124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65547A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C66C43D" w14:textId="4240D05F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dynamických blacklistování IP adres a jejich reporting</w:t>
            </w:r>
          </w:p>
        </w:tc>
        <w:tc>
          <w:tcPr>
            <w:tcW w:w="543" w:type="pct"/>
            <w:shd w:val="clear" w:color="auto" w:fill="FFFF00"/>
          </w:tcPr>
          <w:p w14:paraId="0D8360AF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420CB41" w14:textId="77777777" w:rsidR="00156B1D" w:rsidRPr="00E87B35" w:rsidRDefault="00156B1D" w:rsidP="00435B46"/>
        </w:tc>
      </w:tr>
      <w:tr w:rsidR="00156B1D" w:rsidRPr="00AD76B0" w14:paraId="45F4121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C4C748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1E027A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651DCC2" w14:textId="1E1E6CFA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RTBH (Remote Trigger Black Hole Filtering)</w:t>
            </w:r>
          </w:p>
        </w:tc>
        <w:tc>
          <w:tcPr>
            <w:tcW w:w="543" w:type="pct"/>
            <w:shd w:val="clear" w:color="auto" w:fill="FFFF00"/>
          </w:tcPr>
          <w:p w14:paraId="6D8EE188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1D6EFD31" w14:textId="77777777" w:rsidR="00156B1D" w:rsidRPr="00E87B35" w:rsidRDefault="00156B1D" w:rsidP="00C61F13"/>
        </w:tc>
      </w:tr>
      <w:tr w:rsidR="00156B1D" w:rsidRPr="00AD76B0" w14:paraId="1183D48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0407FD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B33126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B718081" w14:textId="1047701D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ochranu SSH Proxy serverů</w:t>
            </w:r>
          </w:p>
        </w:tc>
        <w:tc>
          <w:tcPr>
            <w:tcW w:w="543" w:type="pct"/>
            <w:shd w:val="clear" w:color="auto" w:fill="FFFF00"/>
          </w:tcPr>
          <w:p w14:paraId="7C5BBEE2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6B6E533" w14:textId="77777777" w:rsidR="00156B1D" w:rsidRPr="00E87B35" w:rsidRDefault="00156B1D" w:rsidP="00C61F13"/>
        </w:tc>
      </w:tr>
      <w:tr w:rsidR="00156B1D" w:rsidRPr="00AD76B0" w14:paraId="118F3CB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AD2246F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CC980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35F13F5A" w14:textId="1FA4D258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proti zneužití nebo využití jiných TCP portů než běžných</w:t>
            </w:r>
          </w:p>
        </w:tc>
        <w:tc>
          <w:tcPr>
            <w:tcW w:w="543" w:type="pct"/>
            <w:shd w:val="clear" w:color="auto" w:fill="FFFF00"/>
          </w:tcPr>
          <w:p w14:paraId="03182E60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51B7C1B6" w14:textId="77777777" w:rsidR="00156B1D" w:rsidRPr="00E87B35" w:rsidRDefault="00156B1D" w:rsidP="00C61F13"/>
        </w:tc>
      </w:tr>
      <w:tr w:rsidR="00156B1D" w:rsidRPr="00AD76B0" w14:paraId="0AA0050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58BD6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6680CD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20C1C803" w14:textId="1BA2FD6E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Napojení na globální databázi škodlivých IP adres s automatickým obnovováním a možnost jejich blokování</w:t>
            </w:r>
          </w:p>
        </w:tc>
        <w:tc>
          <w:tcPr>
            <w:tcW w:w="543" w:type="pct"/>
            <w:shd w:val="clear" w:color="auto" w:fill="FFFF00"/>
          </w:tcPr>
          <w:p w14:paraId="4522D323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40ABA75" w14:textId="77777777" w:rsidR="00156B1D" w:rsidRPr="00E87B35" w:rsidRDefault="00156B1D" w:rsidP="00C61F13"/>
        </w:tc>
      </w:tr>
      <w:tr w:rsidR="00E42BA6" w:rsidRPr="00AD76B0" w14:paraId="6229B783" w14:textId="77777777" w:rsidTr="00E42BA6">
        <w:trPr>
          <w:cantSplit/>
          <w:trHeight w:val="691"/>
          <w:jc w:val="center"/>
        </w:trPr>
        <w:tc>
          <w:tcPr>
            <w:tcW w:w="358" w:type="pct"/>
            <w:vMerge w:val="restart"/>
          </w:tcPr>
          <w:p w14:paraId="2368759F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79752814" w14:textId="77777777" w:rsidR="00E42BA6" w:rsidRPr="00E87B35" w:rsidRDefault="00E42BA6" w:rsidP="00C61F1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43E112D7" w14:textId="7630FE7D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2C9C8937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0C48DBED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7C96F738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17DA37CD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99B5EF8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489727B9" w14:textId="2A8300FF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69DBBB4F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2DADB8CA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633F5260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33394A9C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F014F2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10604C54" w14:textId="77777777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595CDFC5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5B017DAE" w14:textId="77777777" w:rsidR="00E42BA6" w:rsidRPr="00E87B35" w:rsidRDefault="00E42BA6" w:rsidP="00C61F13">
            <w:pPr>
              <w:keepNext/>
            </w:pPr>
          </w:p>
        </w:tc>
      </w:tr>
    </w:tbl>
    <w:p w14:paraId="75720111" w14:textId="0AF38ECD" w:rsidR="00897F08" w:rsidRPr="00D8507C" w:rsidRDefault="00897F08" w:rsidP="00897F0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11</w:t>
      </w:r>
      <w:r w:rsidR="00E9490C">
        <w:rPr>
          <w:noProof/>
        </w:rPr>
        <w:fldChar w:fldCharType="end"/>
      </w:r>
      <w:r>
        <w:t xml:space="preserve"> - </w:t>
      </w:r>
      <w:r w:rsidRPr="00ED3DD2">
        <w:t xml:space="preserve">Technické parametry pro </w:t>
      </w:r>
      <w:r w:rsidR="00D10EC5">
        <w:t>LB</w:t>
      </w:r>
    </w:p>
    <w:p w14:paraId="1FA2A393" w14:textId="6A9039AC" w:rsidR="00912755" w:rsidRPr="00CE0290" w:rsidRDefault="00CC22D0" w:rsidP="00CE0290">
      <w:pPr>
        <w:pStyle w:val="Nadpis3"/>
        <w:rPr>
          <w:sz w:val="32"/>
          <w:szCs w:val="32"/>
        </w:rPr>
      </w:pPr>
      <w:bookmarkStart w:id="69" w:name="_Toc177708956"/>
      <w:r w:rsidRPr="00CE0290">
        <w:rPr>
          <w:sz w:val="32"/>
          <w:szCs w:val="32"/>
        </w:rPr>
        <w:t xml:space="preserve">Management </w:t>
      </w:r>
      <w:r w:rsidR="00E4553E" w:rsidRPr="00CE0290">
        <w:rPr>
          <w:sz w:val="32"/>
          <w:szCs w:val="32"/>
        </w:rPr>
        <w:t>LAN</w:t>
      </w:r>
      <w:bookmarkEnd w:id="69"/>
    </w:p>
    <w:p w14:paraId="37DE4309" w14:textId="77777777" w:rsidR="00EE2877" w:rsidRDefault="00EE2877" w:rsidP="00EE2877">
      <w:pPr>
        <w:spacing w:before="240"/>
        <w:jc w:val="both"/>
      </w:pPr>
      <w:r>
        <w:t>Management celého řešení se dělí na následující části:</w:t>
      </w:r>
    </w:p>
    <w:p w14:paraId="7D8CEBB2" w14:textId="635305E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DC </w:t>
      </w:r>
      <w:r w:rsidR="007604D8">
        <w:rPr>
          <w:rFonts w:eastAsia="Times New Roman"/>
        </w:rPr>
        <w:t>F</w:t>
      </w:r>
      <w:r w:rsidRPr="00EE2877">
        <w:rPr>
          <w:rFonts w:eastAsia="Times New Roman"/>
        </w:rPr>
        <w:t>abric</w:t>
      </w:r>
      <w:r>
        <w:rPr>
          <w:rFonts w:eastAsia="Times New Roman"/>
        </w:rPr>
        <w:t>;</w:t>
      </w:r>
    </w:p>
    <w:p w14:paraId="223B0E31" w14:textId="080463D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přistup na </w:t>
      </w:r>
      <w:r w:rsidR="00B16495">
        <w:rPr>
          <w:rFonts w:eastAsia="Times New Roman"/>
        </w:rPr>
        <w:t>síťové</w:t>
      </w:r>
      <w:r w:rsidRPr="00EE2877">
        <w:rPr>
          <w:rFonts w:eastAsia="Times New Roman"/>
        </w:rPr>
        <w:t xml:space="preserve"> </w:t>
      </w:r>
      <w:r w:rsidR="00B16495">
        <w:rPr>
          <w:rFonts w:eastAsia="Times New Roman"/>
        </w:rPr>
        <w:t>e</w:t>
      </w:r>
      <w:r w:rsidRPr="00EE2877">
        <w:rPr>
          <w:rFonts w:eastAsia="Times New Roman"/>
        </w:rPr>
        <w:t>lementy</w:t>
      </w:r>
      <w:r>
        <w:rPr>
          <w:rFonts w:eastAsia="Times New Roman"/>
        </w:rPr>
        <w:t>;</w:t>
      </w:r>
    </w:p>
    <w:p w14:paraId="346B2E6C" w14:textId="00C56A4D" w:rsidR="00EE351E" w:rsidRPr="004C4E52" w:rsidRDefault="007604D8" w:rsidP="004C4E52">
      <w:pPr>
        <w:pStyle w:val="Nadpis4"/>
        <w:rPr>
          <w:i w:val="0"/>
          <w:iCs w:val="0"/>
          <w:sz w:val="32"/>
          <w:szCs w:val="32"/>
        </w:rPr>
      </w:pPr>
      <w:bookmarkStart w:id="70" w:name="_Toc177708957"/>
      <w:r w:rsidRPr="004C4E52">
        <w:rPr>
          <w:i w:val="0"/>
          <w:iCs w:val="0"/>
          <w:sz w:val="32"/>
          <w:szCs w:val="32"/>
        </w:rPr>
        <w:t>Management DC Fabric</w:t>
      </w:r>
      <w:bookmarkEnd w:id="70"/>
    </w:p>
    <w:p w14:paraId="0C233716" w14:textId="5BA92295" w:rsidR="00555E90" w:rsidRDefault="008311E0" w:rsidP="00922AEB">
      <w:pPr>
        <w:spacing w:before="240"/>
        <w:jc w:val="both"/>
      </w:pPr>
      <w:r>
        <w:t>Objednatel</w:t>
      </w:r>
      <w:r w:rsidR="00080548">
        <w:t xml:space="preserve"> požaduje</w:t>
      </w:r>
      <w:r w:rsidR="00555E90">
        <w:t xml:space="preserve"> </w:t>
      </w:r>
      <w:r w:rsidR="00CC6FAC">
        <w:t>vytvoření</w:t>
      </w:r>
      <w:r w:rsidR="00555E90">
        <w:t xml:space="preserve"> DC </w:t>
      </w:r>
      <w:r w:rsidR="00CC6FAC">
        <w:t>F</w:t>
      </w:r>
      <w:r w:rsidR="00555E90">
        <w:t>abric založené</w:t>
      </w:r>
      <w:r w:rsidR="005231C6">
        <w:t>ho</w:t>
      </w:r>
      <w:r w:rsidR="00555E90">
        <w:t xml:space="preserve"> na EVPN</w:t>
      </w:r>
      <w:r w:rsidR="00CC6FAC">
        <w:t>-</w:t>
      </w:r>
      <w:r w:rsidR="00555E90">
        <w:t xml:space="preserve">VXLAN konceptu </w:t>
      </w:r>
      <w:r w:rsidR="004320E8">
        <w:t xml:space="preserve">včetně </w:t>
      </w:r>
      <w:r w:rsidR="00AB30CE">
        <w:t xml:space="preserve">systému pro jeho profesionální management. </w:t>
      </w:r>
      <w:r w:rsidR="00555E90">
        <w:t xml:space="preserve">Tento management systém musí </w:t>
      </w:r>
      <w:r w:rsidR="00E95455">
        <w:t xml:space="preserve">poskytovat </w:t>
      </w:r>
      <w:r w:rsidR="00060B40">
        <w:t xml:space="preserve">všechny potřebné funkce </w:t>
      </w:r>
      <w:r w:rsidR="00224343">
        <w:t xml:space="preserve">k řízení </w:t>
      </w:r>
      <w:r w:rsidR="004A4729">
        <w:t xml:space="preserve">v prostředí </w:t>
      </w:r>
      <w:r w:rsidR="00E95455">
        <w:t>grafické</w:t>
      </w:r>
      <w:r w:rsidR="004A4729">
        <w:t>ho</w:t>
      </w:r>
      <w:r w:rsidR="00E95455">
        <w:t xml:space="preserve"> </w:t>
      </w:r>
      <w:r w:rsidR="00D94DCD">
        <w:t>uživatelské</w:t>
      </w:r>
      <w:r w:rsidR="004A4729">
        <w:t>ho</w:t>
      </w:r>
      <w:r w:rsidR="00D94DCD">
        <w:t xml:space="preserve"> rozhraní</w:t>
      </w:r>
      <w:r w:rsidR="00AB55BF">
        <w:t xml:space="preserve"> (</w:t>
      </w:r>
      <w:r w:rsidR="002A6700">
        <w:t>GUI</w:t>
      </w:r>
      <w:r w:rsidR="00AB55BF">
        <w:t>)</w:t>
      </w:r>
      <w:r w:rsidR="0066342B">
        <w:t xml:space="preserve"> a</w:t>
      </w:r>
      <w:r w:rsidR="00705736">
        <w:t xml:space="preserve"> musí</w:t>
      </w:r>
      <w:r w:rsidR="0066342B">
        <w:t xml:space="preserve"> podpor</w:t>
      </w:r>
      <w:r w:rsidR="00286903">
        <w:t>ovat celý životní cyklus DC Fabric</w:t>
      </w:r>
      <w:r w:rsidR="00705736">
        <w:t>u</w:t>
      </w:r>
      <w:r w:rsidR="00555E90">
        <w:t xml:space="preserve">. Tedy podporovat </w:t>
      </w:r>
      <w:r w:rsidR="00AB55BF">
        <w:t xml:space="preserve">fáze: </w:t>
      </w:r>
      <w:r w:rsidR="00DE78B0">
        <w:t xml:space="preserve">Návrh, </w:t>
      </w:r>
      <w:r w:rsidR="008F47BE">
        <w:t xml:space="preserve">Plánování, Nasazení, </w:t>
      </w:r>
      <w:r w:rsidR="0091742D">
        <w:t>Pro</w:t>
      </w:r>
      <w:r w:rsidR="00AB55BF">
        <w:t>visioning a Provoz.</w:t>
      </w:r>
    </w:p>
    <w:p w14:paraId="3E04EE8E" w14:textId="77777777" w:rsidR="00555E90" w:rsidRPr="009B45B5" w:rsidRDefault="00555E90" w:rsidP="00AB55BF">
      <w:pPr>
        <w:spacing w:before="240"/>
        <w:jc w:val="both"/>
      </w:pPr>
      <w:r w:rsidRPr="009B45B5">
        <w:t>Musí tedy podporovat:</w:t>
      </w:r>
    </w:p>
    <w:p w14:paraId="5E4093D4" w14:textId="0A8DB331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Instalaci ve virtuálním prostředí – VMware, KVM</w:t>
      </w:r>
      <w:r w:rsidR="00AB55BF" w:rsidRPr="009B45B5">
        <w:rPr>
          <w:rFonts w:eastAsia="Times New Roman"/>
        </w:rPr>
        <w:t>;</w:t>
      </w:r>
    </w:p>
    <w:p w14:paraId="6E74087A" w14:textId="42A8264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lastRenderedPageBreak/>
        <w:t>GUI rozhraní pro přístup uživatele přes standartní web prohlížeče včetně šifrovaní</w:t>
      </w:r>
      <w:r w:rsidR="002A6700" w:rsidRPr="009B45B5">
        <w:rPr>
          <w:rFonts w:eastAsia="Times New Roman"/>
        </w:rPr>
        <w:t>;</w:t>
      </w:r>
    </w:p>
    <w:p w14:paraId="74760FB3" w14:textId="6D2656E0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Lokální a </w:t>
      </w:r>
      <w:r w:rsidR="002A6700" w:rsidRPr="009B45B5">
        <w:rPr>
          <w:rFonts w:eastAsia="Times New Roman"/>
        </w:rPr>
        <w:t>vzdálená</w:t>
      </w:r>
      <w:r w:rsidRPr="009B45B5">
        <w:rPr>
          <w:rFonts w:eastAsia="Times New Roman"/>
        </w:rPr>
        <w:t xml:space="preserve"> (Radius) authentikace uživatele</w:t>
      </w:r>
      <w:r w:rsidR="002A6700" w:rsidRPr="009B45B5">
        <w:rPr>
          <w:rFonts w:eastAsia="Times New Roman"/>
        </w:rPr>
        <w:t>;</w:t>
      </w:r>
    </w:p>
    <w:p w14:paraId="70454F12" w14:textId="72DFB7AC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Možnost definovat role uživatelů dle oprávnění (RBAC model)</w:t>
      </w:r>
      <w:r w:rsidR="002A6700" w:rsidRPr="009B45B5">
        <w:rPr>
          <w:rFonts w:eastAsia="Times New Roman"/>
        </w:rPr>
        <w:t>;</w:t>
      </w:r>
    </w:p>
    <w:p w14:paraId="2DF747EC" w14:textId="6F5ED25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EA0976" w:rsidRPr="009B45B5">
        <w:rPr>
          <w:rFonts w:eastAsia="Times New Roman"/>
        </w:rPr>
        <w:t>fázi Návrh/Plánování;</w:t>
      </w:r>
    </w:p>
    <w:p w14:paraId="5D8D802A" w14:textId="187AB7E8" w:rsidR="00D86D5E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ECMP underlay</w:t>
      </w:r>
      <w:r w:rsidR="00D86D5E" w:rsidRPr="009B45B5">
        <w:rPr>
          <w:rFonts w:eastAsia="Times New Roman"/>
        </w:rPr>
        <w:t>;</w:t>
      </w:r>
    </w:p>
    <w:p w14:paraId="028EEF3F" w14:textId="3FA2A47F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BGP EVPN overlay</w:t>
      </w:r>
    </w:p>
    <w:p w14:paraId="407CF471" w14:textId="3C7F1E88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D30C86" w:rsidRPr="009B45B5">
        <w:rPr>
          <w:rFonts w:eastAsia="Times New Roman"/>
        </w:rPr>
        <w:t xml:space="preserve">fázi </w:t>
      </w:r>
      <w:r w:rsidRPr="009B45B5">
        <w:rPr>
          <w:rFonts w:eastAsia="Times New Roman"/>
        </w:rPr>
        <w:t>Deploy/Provision</w:t>
      </w:r>
      <w:r w:rsidR="00D30C86" w:rsidRPr="009B45B5">
        <w:rPr>
          <w:rFonts w:eastAsia="Times New Roman"/>
        </w:rPr>
        <w:t>;</w:t>
      </w:r>
    </w:p>
    <w:p w14:paraId="14BA6182" w14:textId="2B980F19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Provision</w:t>
      </w:r>
      <w:r w:rsidR="00D30C86" w:rsidRPr="009B45B5">
        <w:rPr>
          <w:rFonts w:eastAsia="Times New Roman"/>
        </w:rPr>
        <w:t>in</w:t>
      </w:r>
      <w:r w:rsidRPr="009B45B5">
        <w:rPr>
          <w:rFonts w:eastAsia="Times New Roman"/>
        </w:rPr>
        <w:t>g L2/L3 služeb na EVPN</w:t>
      </w:r>
      <w:r w:rsidR="00D86D5E" w:rsidRPr="009B45B5">
        <w:rPr>
          <w:rFonts w:eastAsia="Times New Roman"/>
        </w:rPr>
        <w:t>-</w:t>
      </w:r>
      <w:r w:rsidRPr="009B45B5">
        <w:rPr>
          <w:rFonts w:eastAsia="Times New Roman"/>
        </w:rPr>
        <w:t>VXLAN</w:t>
      </w:r>
      <w:r w:rsidR="00D30C86" w:rsidRPr="009B45B5">
        <w:rPr>
          <w:rFonts w:eastAsia="Times New Roman"/>
        </w:rPr>
        <w:t>;</w:t>
      </w:r>
    </w:p>
    <w:p w14:paraId="4D3B6329" w14:textId="798642E3" w:rsidR="00555E90" w:rsidRPr="009B45B5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Rozhraní pro </w:t>
      </w:r>
      <w:r w:rsidR="00D30C86" w:rsidRPr="009B45B5">
        <w:rPr>
          <w:rFonts w:eastAsia="Times New Roman"/>
        </w:rPr>
        <w:t>fázi Provozu;</w:t>
      </w:r>
    </w:p>
    <w:p w14:paraId="7A57F8CD" w14:textId="18F51DE7" w:rsidR="00555E90" w:rsidRPr="009B45B5" w:rsidRDefault="00555E90" w:rsidP="00585BCA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Rozšíření, změny a monitoring </w:t>
      </w:r>
      <w:r w:rsidR="00585BCA" w:rsidRPr="009B45B5">
        <w:rPr>
          <w:rFonts w:eastAsia="Times New Roman"/>
        </w:rPr>
        <w:t>všech síťových</w:t>
      </w:r>
      <w:r w:rsidRPr="009B45B5">
        <w:rPr>
          <w:rFonts w:eastAsia="Times New Roman"/>
        </w:rPr>
        <w:t xml:space="preserve"> elementů a sítě</w:t>
      </w:r>
      <w:r w:rsidR="00585BCA" w:rsidRPr="009B45B5">
        <w:rPr>
          <w:rFonts w:eastAsia="Times New Roman"/>
        </w:rPr>
        <w:t>;</w:t>
      </w:r>
    </w:p>
    <w:p w14:paraId="1BF0D9AB" w14:textId="2F5A1C6F" w:rsidR="00555E90" w:rsidRPr="00585BCA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Možnost automatizovaného zálohování a upgrade </w:t>
      </w:r>
      <w:r w:rsidR="00585BCA">
        <w:rPr>
          <w:rFonts w:eastAsia="Times New Roman"/>
        </w:rPr>
        <w:t>síťových</w:t>
      </w:r>
      <w:r w:rsidRPr="00585BCA">
        <w:rPr>
          <w:rFonts w:eastAsia="Times New Roman"/>
        </w:rPr>
        <w:t xml:space="preserve"> elementu a dalších </w:t>
      </w:r>
      <w:r w:rsidR="00585BCA">
        <w:rPr>
          <w:rFonts w:eastAsia="Times New Roman"/>
        </w:rPr>
        <w:t>provozních</w:t>
      </w:r>
      <w:r w:rsidRPr="00585BCA">
        <w:rPr>
          <w:rFonts w:eastAsia="Times New Roman"/>
        </w:rPr>
        <w:t xml:space="preserve"> aktivit</w:t>
      </w:r>
      <w:r w:rsidR="0053069F">
        <w:rPr>
          <w:rFonts w:eastAsia="Times New Roman"/>
        </w:rPr>
        <w:t>;</w:t>
      </w:r>
    </w:p>
    <w:p w14:paraId="016A970C" w14:textId="0F00A304" w:rsidR="0086548E" w:rsidRPr="004B111E" w:rsidRDefault="00555E90" w:rsidP="004B111E">
      <w:pPr>
        <w:pStyle w:val="Odstavecseseznamem"/>
        <w:numPr>
          <w:ilvl w:val="0"/>
          <w:numId w:val="26"/>
        </w:numPr>
        <w:spacing w:after="240"/>
        <w:ind w:left="714" w:hanging="357"/>
        <w:contextualSpacing w:val="0"/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Podpora management API pro </w:t>
      </w:r>
      <w:r w:rsidR="00655E94">
        <w:rPr>
          <w:rFonts w:eastAsia="Times New Roman"/>
        </w:rPr>
        <w:t xml:space="preserve">hromadné nasazování </w:t>
      </w:r>
      <w:r w:rsidR="001A4AD3">
        <w:rPr>
          <w:rFonts w:eastAsia="Times New Roman"/>
        </w:rPr>
        <w:t>a řízení služeb (M</w:t>
      </w:r>
      <w:r w:rsidRPr="00585BCA">
        <w:rPr>
          <w:rFonts w:eastAsia="Times New Roman"/>
        </w:rPr>
        <w:t>ass</w:t>
      </w:r>
      <w:r w:rsidR="001A4AD3">
        <w:rPr>
          <w:rFonts w:eastAsia="Times New Roman"/>
        </w:rPr>
        <w:t>-</w:t>
      </w:r>
      <w:r w:rsidRPr="00585BCA">
        <w:rPr>
          <w:rFonts w:eastAsia="Times New Roman"/>
        </w:rPr>
        <w:t>provisioning</w:t>
      </w:r>
      <w:r w:rsidR="001A4AD3">
        <w:rPr>
          <w:rFonts w:eastAsia="Times New Roman"/>
        </w:rPr>
        <w:t>);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74286" w:rsidRPr="00155416" w14:paraId="1686714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EA3A1E3" w14:textId="7E614021" w:rsidR="00574286" w:rsidRPr="00155416" w:rsidRDefault="00DC5AB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5B47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MGMT DC Fabric</w:t>
            </w:r>
          </w:p>
        </w:tc>
      </w:tr>
      <w:tr w:rsidR="00574286" w:rsidRPr="00155416" w14:paraId="1CDA57C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B3CB1E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2840515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DC3BF88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997BA7F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74286" w:rsidRPr="00155416" w14:paraId="66C5108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F67401D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713A746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8050352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5D20EE" w14:textId="77777777" w:rsidR="00574286" w:rsidRPr="00155416" w:rsidRDefault="00574286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11791CA" w14:textId="2138E232" w:rsidR="00574286" w:rsidRPr="00433B3A" w:rsidRDefault="00574286" w:rsidP="00574286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12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 w:rsidR="004154A5">
        <w:t xml:space="preserve"> MGMT DC Fabric</w:t>
      </w:r>
    </w:p>
    <w:p w14:paraId="3D7A6727" w14:textId="6713DEC4" w:rsidR="009C1060" w:rsidRDefault="00574286" w:rsidP="006D0952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574286" w:rsidRPr="00AD76B0" w14:paraId="6B23D325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7D276392" w14:textId="701DFEE0" w:rsidR="00574286" w:rsidRPr="00AD76B0" w:rsidRDefault="00DC5AB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SW pro </w:t>
            </w:r>
            <w:r w:rsidR="004154A5">
              <w:rPr>
                <w:b/>
                <w:bCs/>
                <w:color w:val="000000"/>
                <w:sz w:val="28"/>
                <w:szCs w:val="28"/>
              </w:rPr>
              <w:t>MGMT DC Fabric</w:t>
            </w:r>
          </w:p>
        </w:tc>
      </w:tr>
      <w:tr w:rsidR="00574286" w:rsidRPr="00AD76B0" w14:paraId="13ED20C9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58681D10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2D2FDAEF" w14:textId="77777777" w:rsidR="00574286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FEEE0C9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2A325052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7401056" w14:textId="77777777" w:rsidR="00574286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1FBF9613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74286" w:rsidRPr="00AD76B0" w14:paraId="164FB3CB" w14:textId="77777777" w:rsidTr="00EA5C98">
        <w:trPr>
          <w:cantSplit/>
          <w:jc w:val="center"/>
        </w:trPr>
        <w:tc>
          <w:tcPr>
            <w:tcW w:w="358" w:type="pct"/>
          </w:tcPr>
          <w:p w14:paraId="0B0F763F" w14:textId="77777777" w:rsidR="00574286" w:rsidRPr="00AD76B0" w:rsidRDefault="0057428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shd w:val="clear" w:color="auto" w:fill="auto"/>
          </w:tcPr>
          <w:p w14:paraId="6B37FD57" w14:textId="77777777" w:rsidR="00574286" w:rsidRPr="00E87B35" w:rsidRDefault="00574286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5DFEE41F" w14:textId="23A3D0C9" w:rsidR="00574286" w:rsidRPr="00227564" w:rsidRDefault="009D520D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Nástroj musí být kompatibilní s nabídnutými síťovými elementy</w:t>
            </w:r>
          </w:p>
        </w:tc>
        <w:tc>
          <w:tcPr>
            <w:tcW w:w="543" w:type="pct"/>
            <w:shd w:val="clear" w:color="auto" w:fill="FFFF00"/>
          </w:tcPr>
          <w:p w14:paraId="16825A4C" w14:textId="77777777" w:rsidR="00574286" w:rsidRPr="00E87B35" w:rsidRDefault="00574286" w:rsidP="00EA5C98"/>
        </w:tc>
        <w:tc>
          <w:tcPr>
            <w:tcW w:w="1430" w:type="pct"/>
            <w:shd w:val="clear" w:color="auto" w:fill="FFFF00"/>
          </w:tcPr>
          <w:p w14:paraId="21CED1B4" w14:textId="77777777" w:rsidR="00574286" w:rsidRPr="00E87B35" w:rsidRDefault="00574286" w:rsidP="00EA5C98"/>
        </w:tc>
      </w:tr>
      <w:tr w:rsidR="00842114" w:rsidRPr="00AD76B0" w14:paraId="26FC4DC8" w14:textId="77777777" w:rsidTr="00842114">
        <w:trPr>
          <w:cantSplit/>
          <w:jc w:val="center"/>
        </w:trPr>
        <w:tc>
          <w:tcPr>
            <w:tcW w:w="358" w:type="pct"/>
          </w:tcPr>
          <w:p w14:paraId="39929C8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8B9DAA" w14:textId="50AA584E" w:rsidR="00842114" w:rsidRDefault="00842114" w:rsidP="00842114">
            <w:r>
              <w:t>Vlastnosti a funkcionality</w:t>
            </w:r>
          </w:p>
        </w:tc>
        <w:tc>
          <w:tcPr>
            <w:tcW w:w="1869" w:type="pct"/>
            <w:shd w:val="clear" w:color="auto" w:fill="auto"/>
          </w:tcPr>
          <w:p w14:paraId="2F2C6C8F" w14:textId="2D264A6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Intent-based networking – inteligentní konfigurace a orchestrace sítě</w:t>
            </w:r>
          </w:p>
        </w:tc>
        <w:tc>
          <w:tcPr>
            <w:tcW w:w="543" w:type="pct"/>
            <w:shd w:val="clear" w:color="auto" w:fill="FFFF00"/>
          </w:tcPr>
          <w:p w14:paraId="564D6FB5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73C350B6" w14:textId="77777777" w:rsidR="00842114" w:rsidRPr="00E87B35" w:rsidRDefault="00842114" w:rsidP="00EA5C98"/>
        </w:tc>
      </w:tr>
      <w:tr w:rsidR="00842114" w:rsidRPr="00AD76B0" w14:paraId="03558F93" w14:textId="77777777" w:rsidTr="00EA5C98">
        <w:trPr>
          <w:cantSplit/>
          <w:jc w:val="center"/>
        </w:trPr>
        <w:tc>
          <w:tcPr>
            <w:tcW w:w="358" w:type="pct"/>
          </w:tcPr>
          <w:p w14:paraId="321919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EA9933" w14:textId="77777777" w:rsidR="00842114" w:rsidRDefault="00842114" w:rsidP="00EA5C98"/>
        </w:tc>
        <w:tc>
          <w:tcPr>
            <w:tcW w:w="1869" w:type="pct"/>
            <w:shd w:val="clear" w:color="auto" w:fill="auto"/>
          </w:tcPr>
          <w:p w14:paraId="4E03F10C" w14:textId="18162AE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>
              <w:t>Inteligentní řízení životního cyklu nabízených síťových elementů</w:t>
            </w:r>
          </w:p>
        </w:tc>
        <w:tc>
          <w:tcPr>
            <w:tcW w:w="543" w:type="pct"/>
            <w:shd w:val="clear" w:color="auto" w:fill="FFFF00"/>
          </w:tcPr>
          <w:p w14:paraId="08434A0E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187CB5C2" w14:textId="77777777" w:rsidR="00842114" w:rsidRPr="00E87B35" w:rsidRDefault="00842114" w:rsidP="00EA5C98"/>
        </w:tc>
      </w:tr>
      <w:tr w:rsidR="00842114" w:rsidRPr="00AD76B0" w14:paraId="3F85FCAC" w14:textId="77777777" w:rsidTr="00EA5C98">
        <w:trPr>
          <w:cantSplit/>
          <w:jc w:val="center"/>
        </w:trPr>
        <w:tc>
          <w:tcPr>
            <w:tcW w:w="358" w:type="pct"/>
          </w:tcPr>
          <w:p w14:paraId="1545126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DF4113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0D038F7" w14:textId="1864BAE2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 xml:space="preserve">Správa skrze GUI </w:t>
            </w:r>
            <w:r w:rsidRPr="00043112">
              <w:t>dostupn</w:t>
            </w:r>
            <w:r>
              <w:t>ý</w:t>
            </w:r>
            <w:r w:rsidRPr="00043112">
              <w:t xml:space="preserve"> přes standartní webové prohlížeče</w:t>
            </w:r>
          </w:p>
        </w:tc>
        <w:tc>
          <w:tcPr>
            <w:tcW w:w="543" w:type="pct"/>
            <w:shd w:val="clear" w:color="auto" w:fill="FFFF00"/>
          </w:tcPr>
          <w:p w14:paraId="3F262503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566B04B" w14:textId="77777777" w:rsidR="00842114" w:rsidRPr="00E87B35" w:rsidRDefault="00842114" w:rsidP="00043112"/>
        </w:tc>
      </w:tr>
      <w:tr w:rsidR="00842114" w:rsidRPr="00AD76B0" w14:paraId="321DD08D" w14:textId="77777777" w:rsidTr="00EA5C98">
        <w:trPr>
          <w:cantSplit/>
          <w:jc w:val="center"/>
        </w:trPr>
        <w:tc>
          <w:tcPr>
            <w:tcW w:w="358" w:type="pct"/>
          </w:tcPr>
          <w:p w14:paraId="390A615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45E62E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A9C51CC" w14:textId="09D9B5A4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 w:rsidRPr="00043112">
              <w:t xml:space="preserve">GUI </w:t>
            </w:r>
            <w:r>
              <w:t xml:space="preserve">musí </w:t>
            </w:r>
            <w:r w:rsidRPr="00043112">
              <w:t>podpor</w:t>
            </w:r>
            <w:r>
              <w:t>ovat</w:t>
            </w:r>
            <w:r w:rsidRPr="00043112">
              <w:t xml:space="preserve"> šifrovaný přístup</w:t>
            </w:r>
            <w:r>
              <w:t xml:space="preserve"> - min. </w:t>
            </w:r>
            <w:r w:rsidRPr="00043112">
              <w:t xml:space="preserve">TLS 1.2 </w:t>
            </w:r>
            <w:r>
              <w:t>a TLS 1.3</w:t>
            </w:r>
          </w:p>
        </w:tc>
        <w:tc>
          <w:tcPr>
            <w:tcW w:w="543" w:type="pct"/>
            <w:shd w:val="clear" w:color="auto" w:fill="FFFF00"/>
          </w:tcPr>
          <w:p w14:paraId="19FAC5D8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484B4ED" w14:textId="77777777" w:rsidR="00842114" w:rsidRPr="00E87B35" w:rsidRDefault="00842114" w:rsidP="00043112"/>
        </w:tc>
      </w:tr>
      <w:tr w:rsidR="00842114" w:rsidRPr="00AD76B0" w14:paraId="27A90956" w14:textId="77777777" w:rsidTr="00EA5C98">
        <w:trPr>
          <w:cantSplit/>
          <w:jc w:val="center"/>
        </w:trPr>
        <w:tc>
          <w:tcPr>
            <w:tcW w:w="358" w:type="pct"/>
          </w:tcPr>
          <w:p w14:paraId="6F48DC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313287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F6C57C2" w14:textId="28A7567E" w:rsidR="00842114" w:rsidRPr="00845F40" w:rsidRDefault="00842114" w:rsidP="00845F4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Možnost definovat role </w:t>
            </w:r>
            <w:r>
              <w:rPr>
                <w:rFonts w:eastAsia="Times New Roman"/>
              </w:rPr>
              <w:t>admin/</w:t>
            </w:r>
            <w:r w:rsidRPr="00C2052C">
              <w:rPr>
                <w:rFonts w:eastAsia="Times New Roman"/>
              </w:rPr>
              <w:t>uživatel dle oprávnění (RBAC model);</w:t>
            </w:r>
          </w:p>
        </w:tc>
        <w:tc>
          <w:tcPr>
            <w:tcW w:w="543" w:type="pct"/>
            <w:shd w:val="clear" w:color="auto" w:fill="FFFF00"/>
          </w:tcPr>
          <w:p w14:paraId="0A6F8A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42E1A04" w14:textId="77777777" w:rsidR="00842114" w:rsidRPr="00E87B35" w:rsidRDefault="00842114" w:rsidP="00043112"/>
        </w:tc>
      </w:tr>
      <w:tr w:rsidR="00842114" w:rsidRPr="00AD76B0" w14:paraId="0382BA42" w14:textId="77777777" w:rsidTr="00EA5C98">
        <w:trPr>
          <w:cantSplit/>
          <w:jc w:val="center"/>
        </w:trPr>
        <w:tc>
          <w:tcPr>
            <w:tcW w:w="358" w:type="pct"/>
          </w:tcPr>
          <w:p w14:paraId="24BB62C3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C89B85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02031E81" w14:textId="3256C453" w:rsidR="00842114" w:rsidRPr="004E3A92" w:rsidRDefault="00842114" w:rsidP="004E3A9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Lokální a vzdálená </w:t>
            </w:r>
            <w:r>
              <w:rPr>
                <w:rFonts w:eastAsia="Times New Roman"/>
              </w:rPr>
              <w:t>(</w:t>
            </w:r>
            <w:r w:rsidRPr="008C5D3A">
              <w:rPr>
                <w:rFonts w:eastAsia="Times New Roman"/>
              </w:rPr>
              <w:t>RADIUS nebo TACACS+ server</w:t>
            </w:r>
            <w:r>
              <w:rPr>
                <w:rFonts w:eastAsia="Times New Roman"/>
              </w:rPr>
              <w:t xml:space="preserve">) </w:t>
            </w:r>
            <w:r w:rsidRPr="00C2052C">
              <w:rPr>
                <w:rFonts w:eastAsia="Times New Roman"/>
              </w:rPr>
              <w:t>authentikace uživatele</w:t>
            </w:r>
          </w:p>
        </w:tc>
        <w:tc>
          <w:tcPr>
            <w:tcW w:w="543" w:type="pct"/>
            <w:shd w:val="clear" w:color="auto" w:fill="FFFF00"/>
          </w:tcPr>
          <w:p w14:paraId="4CB5DE8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826CC90" w14:textId="77777777" w:rsidR="00842114" w:rsidRPr="00E87B35" w:rsidRDefault="00842114" w:rsidP="00043112"/>
        </w:tc>
      </w:tr>
      <w:tr w:rsidR="00842114" w:rsidRPr="00AD76B0" w14:paraId="05543201" w14:textId="77777777" w:rsidTr="00EA5C98">
        <w:trPr>
          <w:cantSplit/>
          <w:jc w:val="center"/>
        </w:trPr>
        <w:tc>
          <w:tcPr>
            <w:tcW w:w="358" w:type="pct"/>
          </w:tcPr>
          <w:p w14:paraId="6B9266D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810992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359056C" w14:textId="46FA3F09" w:rsidR="00842114" w:rsidRPr="00043112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Podpora a dostupnost REST API</w:t>
            </w:r>
          </w:p>
        </w:tc>
        <w:tc>
          <w:tcPr>
            <w:tcW w:w="543" w:type="pct"/>
            <w:shd w:val="clear" w:color="auto" w:fill="FFFF00"/>
          </w:tcPr>
          <w:p w14:paraId="3931E2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9D82D71" w14:textId="77777777" w:rsidR="00842114" w:rsidRPr="00E87B35" w:rsidRDefault="00842114" w:rsidP="00043112"/>
        </w:tc>
      </w:tr>
      <w:tr w:rsidR="00842114" w:rsidRPr="00AD76B0" w14:paraId="341DEA67" w14:textId="77777777" w:rsidTr="001D4DBA">
        <w:trPr>
          <w:cantSplit/>
          <w:jc w:val="center"/>
        </w:trPr>
        <w:tc>
          <w:tcPr>
            <w:tcW w:w="358" w:type="pct"/>
          </w:tcPr>
          <w:p w14:paraId="1FE99FF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0ABCBFB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ABA94E2" w14:textId="77777777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Instalace jako VM</w:t>
            </w:r>
          </w:p>
          <w:p w14:paraId="767C6C96" w14:textId="2FF5DA9F" w:rsidR="00842114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min. </w:t>
            </w:r>
            <w:r w:rsidRPr="00943387">
              <w:t>VMware, Linux KVM Hypervisor</w:t>
            </w:r>
          </w:p>
          <w:p w14:paraId="39BD4DED" w14:textId="05E67E00" w:rsidR="00842114" w:rsidRPr="0034306C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 w:rsidRPr="0034306C">
              <w:t>Podpora integrace s NSX-T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2E634C99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27E58B5" w14:textId="77777777" w:rsidR="00842114" w:rsidRPr="00E87B35" w:rsidRDefault="00842114" w:rsidP="00043112"/>
        </w:tc>
      </w:tr>
      <w:tr w:rsidR="00842114" w:rsidRPr="00AD76B0" w14:paraId="7B003090" w14:textId="77777777" w:rsidTr="001D4DBA">
        <w:trPr>
          <w:cantSplit/>
          <w:jc w:val="center"/>
        </w:trPr>
        <w:tc>
          <w:tcPr>
            <w:tcW w:w="358" w:type="pct"/>
          </w:tcPr>
          <w:p w14:paraId="1687618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B5C57F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2667539" w14:textId="0350B28B" w:rsidR="00842114" w:rsidRDefault="003B22D3" w:rsidP="00293461">
            <w:pPr>
              <w:pStyle w:val="Odstavecseseznamem"/>
              <w:numPr>
                <w:ilvl w:val="0"/>
                <w:numId w:val="8"/>
              </w:numPr>
            </w:pPr>
            <w:r>
              <w:t xml:space="preserve">Dodavatel </w:t>
            </w:r>
            <w:r w:rsidRPr="00817B73">
              <w:t>pop</w:t>
            </w:r>
            <w:r>
              <w:t>íše</w:t>
            </w:r>
            <w:r w:rsidR="00842114">
              <w:t xml:space="preserve"> všechny požadavky na potřebné systémové zdroje pro požadovanou architekturu (Metrocluster)</w:t>
            </w:r>
            <w:r w:rsidR="00842114" w:rsidRPr="003E4B35">
              <w:t xml:space="preserve"> </w:t>
            </w:r>
            <w:r w:rsidR="00842114">
              <w:t>a management všech síťových elementů – min.</w:t>
            </w:r>
            <w:r w:rsidR="00842114" w:rsidRPr="003E4B35">
              <w:t xml:space="preserve"> požadavky pro VM</w:t>
            </w:r>
            <w:r w:rsidR="00842114">
              <w:t>, jejich</w:t>
            </w:r>
            <w:r w:rsidR="00842114" w:rsidRPr="003E4B35">
              <w:t xml:space="preserve"> počet pro plnou správu a monitoring DC </w:t>
            </w:r>
            <w:r w:rsidR="00842114">
              <w:t>F</w:t>
            </w:r>
            <w:r w:rsidR="00842114" w:rsidRPr="003E4B35">
              <w:t>abric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FABEE9C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61EDCDE2" w14:textId="77777777" w:rsidR="00842114" w:rsidRPr="00E87B35" w:rsidRDefault="00842114" w:rsidP="00043112"/>
        </w:tc>
      </w:tr>
      <w:tr w:rsidR="00842114" w:rsidRPr="00AD76B0" w14:paraId="7FF8F0E5" w14:textId="77777777" w:rsidTr="00EA5C98">
        <w:trPr>
          <w:cantSplit/>
          <w:jc w:val="center"/>
        </w:trPr>
        <w:tc>
          <w:tcPr>
            <w:tcW w:w="358" w:type="pct"/>
          </w:tcPr>
          <w:p w14:paraId="257F087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73897B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0C6DF087" w14:textId="2E4C3E8D" w:rsidR="00842114" w:rsidRDefault="00842114" w:rsidP="00AF6827">
            <w:pPr>
              <w:pStyle w:val="Odstavecseseznamem"/>
              <w:numPr>
                <w:ilvl w:val="0"/>
                <w:numId w:val="8"/>
              </w:numPr>
            </w:pPr>
            <w:r w:rsidRPr="00064C77">
              <w:t>Podpor</w:t>
            </w:r>
            <w:r>
              <w:t>a</w:t>
            </w:r>
            <w:r w:rsidRPr="00064C77">
              <w:t xml:space="preserve"> „Design Tepmplates“</w:t>
            </w:r>
            <w:r>
              <w:t xml:space="preserve"> - m</w:t>
            </w:r>
            <w:r w:rsidRPr="00064C77">
              <w:t>in. 3</w:t>
            </w:r>
            <w:r>
              <w:t>-</w:t>
            </w:r>
            <w:r w:rsidRPr="00064C77">
              <w:t>stage clos/5</w:t>
            </w:r>
            <w:r>
              <w:t>-</w:t>
            </w:r>
            <w:r w:rsidRPr="00064C77">
              <w:t>stage clos/MultiPoP/MultiPoD</w:t>
            </w:r>
          </w:p>
        </w:tc>
        <w:tc>
          <w:tcPr>
            <w:tcW w:w="543" w:type="pct"/>
            <w:shd w:val="clear" w:color="auto" w:fill="FFFF00"/>
          </w:tcPr>
          <w:p w14:paraId="70B13166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8C10566" w14:textId="77777777" w:rsidR="00842114" w:rsidRPr="00E87B35" w:rsidRDefault="00842114" w:rsidP="00064C77"/>
        </w:tc>
      </w:tr>
      <w:tr w:rsidR="00842114" w:rsidRPr="00AD76B0" w14:paraId="4D298573" w14:textId="77777777" w:rsidTr="00EA5C98">
        <w:trPr>
          <w:cantSplit/>
          <w:jc w:val="center"/>
        </w:trPr>
        <w:tc>
          <w:tcPr>
            <w:tcW w:w="358" w:type="pct"/>
          </w:tcPr>
          <w:p w14:paraId="7BFC8C3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9B1822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4946FECB" w14:textId="09362FE5" w:rsidR="00842114" w:rsidRPr="002C40CC" w:rsidRDefault="00842114" w:rsidP="002C40CC">
            <w:pPr>
              <w:pStyle w:val="Odstavecseseznamem"/>
              <w:numPr>
                <w:ilvl w:val="0"/>
                <w:numId w:val="8"/>
              </w:numPr>
            </w:pPr>
            <w:r w:rsidRPr="002C40CC">
              <w:t>Podpora Overlay</w:t>
            </w:r>
            <w:r>
              <w:t>:</w:t>
            </w:r>
          </w:p>
          <w:p w14:paraId="43A983C1" w14:textId="77777777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static VXLAN</w:t>
            </w:r>
          </w:p>
          <w:p w14:paraId="593068B7" w14:textId="74D0F6E8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MP-BGP EVPN-VXLAN</w:t>
            </w:r>
          </w:p>
          <w:p w14:paraId="312E1A02" w14:textId="7A878F4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symetric</w:t>
            </w:r>
            <w:r>
              <w:t>kého</w:t>
            </w:r>
            <w:r w:rsidRPr="002C40CC">
              <w:t xml:space="preserve"> (Edge) routing</w:t>
            </w:r>
            <w:r>
              <w:t>u</w:t>
            </w:r>
            <w:r w:rsidRPr="002C40CC">
              <w:t xml:space="preserve"> = L3/L2 VTEP na </w:t>
            </w:r>
            <w:r>
              <w:t>E</w:t>
            </w:r>
            <w:r w:rsidRPr="002C40CC">
              <w:t>dge switch</w:t>
            </w:r>
          </w:p>
          <w:p w14:paraId="32F98C38" w14:textId="7579991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2C40CC">
              <w:t>Podpora asymetric</w:t>
            </w:r>
            <w:r>
              <w:t>kého</w:t>
            </w:r>
            <w:r w:rsidRPr="002C40CC">
              <w:t xml:space="preserve"> (Centralize) routing</w:t>
            </w:r>
            <w:r>
              <w:t>u</w:t>
            </w:r>
            <w:r w:rsidRPr="002C40CC">
              <w:t xml:space="preserve"> = L2/L3 VTEP na SPINE </w:t>
            </w:r>
            <w:r>
              <w:t>switchi</w:t>
            </w:r>
          </w:p>
        </w:tc>
        <w:tc>
          <w:tcPr>
            <w:tcW w:w="543" w:type="pct"/>
            <w:shd w:val="clear" w:color="auto" w:fill="FFFF00"/>
          </w:tcPr>
          <w:p w14:paraId="2A851F34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00AE615" w14:textId="77777777" w:rsidR="00842114" w:rsidRPr="00E87B35" w:rsidRDefault="00842114" w:rsidP="00064C77"/>
        </w:tc>
      </w:tr>
      <w:tr w:rsidR="00842114" w:rsidRPr="00AD76B0" w14:paraId="3F65E7DC" w14:textId="77777777" w:rsidTr="00EA5C98">
        <w:trPr>
          <w:cantSplit/>
          <w:jc w:val="center"/>
        </w:trPr>
        <w:tc>
          <w:tcPr>
            <w:tcW w:w="358" w:type="pct"/>
          </w:tcPr>
          <w:p w14:paraId="54BC78C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7218F9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FD901BC" w14:textId="5DA83047" w:rsidR="00842114" w:rsidRPr="00BF36E0" w:rsidRDefault="00842114" w:rsidP="00BF36E0">
            <w:pPr>
              <w:pStyle w:val="Odstavecseseznamem"/>
              <w:numPr>
                <w:ilvl w:val="0"/>
                <w:numId w:val="8"/>
              </w:numPr>
            </w:pPr>
            <w:r w:rsidRPr="00BF36E0">
              <w:t>Podpora Multi</w:t>
            </w:r>
            <w:r>
              <w:t>-Tenantnosti</w:t>
            </w:r>
          </w:p>
          <w:p w14:paraId="7D34E883" w14:textId="6D0565C4" w:rsidR="00842114" w:rsidRDefault="00842114" w:rsidP="00536E90">
            <w:pPr>
              <w:pStyle w:val="Odstavecseseznamem"/>
              <w:numPr>
                <w:ilvl w:val="1"/>
                <w:numId w:val="8"/>
              </w:numPr>
            </w:pPr>
            <w:r w:rsidRPr="00BF36E0">
              <w:t>Podpora VRF – oddělen</w:t>
            </w:r>
            <w:r>
              <w:t>í tabulek pro</w:t>
            </w:r>
            <w:r w:rsidRPr="00BF36E0">
              <w:t xml:space="preserve"> rou</w:t>
            </w:r>
            <w:r>
              <w:t xml:space="preserve">ting </w:t>
            </w:r>
            <w:r w:rsidRPr="00BF36E0">
              <w:t>a forwardin</w:t>
            </w:r>
            <w:r>
              <w:t>g</w:t>
            </w:r>
          </w:p>
        </w:tc>
        <w:tc>
          <w:tcPr>
            <w:tcW w:w="543" w:type="pct"/>
            <w:shd w:val="clear" w:color="auto" w:fill="FFFF00"/>
          </w:tcPr>
          <w:p w14:paraId="71C8E48B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42F4AB8C" w14:textId="77777777" w:rsidR="00842114" w:rsidRPr="00E87B35" w:rsidRDefault="00842114" w:rsidP="00BF36E0"/>
        </w:tc>
      </w:tr>
      <w:tr w:rsidR="00842114" w:rsidRPr="00AD76B0" w14:paraId="02D414C0" w14:textId="77777777" w:rsidTr="00EA5C98">
        <w:trPr>
          <w:cantSplit/>
          <w:jc w:val="center"/>
        </w:trPr>
        <w:tc>
          <w:tcPr>
            <w:tcW w:w="358" w:type="pct"/>
          </w:tcPr>
          <w:p w14:paraId="3507DDE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D9C97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4C40554E" w14:textId="77777777" w:rsidR="00842114" w:rsidRPr="00D40D2A" w:rsidRDefault="00842114" w:rsidP="00D40D2A">
            <w:pPr>
              <w:pStyle w:val="Odstavecseseznamem"/>
              <w:numPr>
                <w:ilvl w:val="0"/>
                <w:numId w:val="8"/>
              </w:numPr>
            </w:pPr>
            <w:r w:rsidRPr="00D40D2A">
              <w:t>Podpora definice zdrojů (Pool)</w:t>
            </w:r>
          </w:p>
          <w:p w14:paraId="03133B3F" w14:textId="529DAD65" w:rsidR="00842114" w:rsidRDefault="00842114" w:rsidP="00D40D2A">
            <w:pPr>
              <w:pStyle w:val="Odstavecseseznamem"/>
              <w:numPr>
                <w:ilvl w:val="1"/>
                <w:numId w:val="8"/>
              </w:numPr>
            </w:pPr>
            <w:r w:rsidRPr="00D40D2A">
              <w:t>Min</w:t>
            </w:r>
            <w:r>
              <w:t xml:space="preserve">. </w:t>
            </w:r>
            <w:r w:rsidRPr="00D40D2A">
              <w:t>definice zdrojů pollů pro IP, IPv6, AS numbers a VNI</w:t>
            </w:r>
          </w:p>
        </w:tc>
        <w:tc>
          <w:tcPr>
            <w:tcW w:w="543" w:type="pct"/>
            <w:shd w:val="clear" w:color="auto" w:fill="FFFF00"/>
          </w:tcPr>
          <w:p w14:paraId="13D47EE9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5A156BC4" w14:textId="77777777" w:rsidR="00842114" w:rsidRPr="00E87B35" w:rsidRDefault="00842114" w:rsidP="00BF36E0"/>
        </w:tc>
      </w:tr>
      <w:tr w:rsidR="00842114" w:rsidRPr="00AD76B0" w14:paraId="2623F37A" w14:textId="77777777" w:rsidTr="00EA5C98">
        <w:trPr>
          <w:cantSplit/>
          <w:jc w:val="center"/>
        </w:trPr>
        <w:tc>
          <w:tcPr>
            <w:tcW w:w="358" w:type="pct"/>
          </w:tcPr>
          <w:p w14:paraId="235208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0DFC68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3EB35FCD" w14:textId="724262D0" w:rsidR="00842114" w:rsidRPr="00140A21" w:rsidRDefault="00842114" w:rsidP="00140A21">
            <w:pPr>
              <w:pStyle w:val="Odstavecseseznamem"/>
              <w:numPr>
                <w:ilvl w:val="0"/>
                <w:numId w:val="8"/>
              </w:numPr>
            </w:pPr>
            <w:r w:rsidRPr="00140A21">
              <w:t>Podpora RACK type Templates</w:t>
            </w:r>
          </w:p>
          <w:p w14:paraId="3C98DA47" w14:textId="026F165D" w:rsidR="00842114" w:rsidRDefault="00842114" w:rsidP="00140A21">
            <w:pPr>
              <w:pStyle w:val="Odstavecseseznamem"/>
              <w:numPr>
                <w:ilvl w:val="1"/>
                <w:numId w:val="8"/>
              </w:numPr>
            </w:pPr>
            <w:r w:rsidRPr="00140A21">
              <w:t>Single homing, dual-homing: MC-LAG/ESI-LAG</w:t>
            </w:r>
          </w:p>
        </w:tc>
        <w:tc>
          <w:tcPr>
            <w:tcW w:w="543" w:type="pct"/>
            <w:shd w:val="clear" w:color="auto" w:fill="FFFF00"/>
          </w:tcPr>
          <w:p w14:paraId="4EFAADF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1F16E5F" w14:textId="77777777" w:rsidR="00842114" w:rsidRPr="00E87B35" w:rsidRDefault="00842114" w:rsidP="00BF36E0"/>
        </w:tc>
      </w:tr>
      <w:tr w:rsidR="00842114" w:rsidRPr="00AD76B0" w14:paraId="2E292B91" w14:textId="77777777" w:rsidTr="00EA5C98">
        <w:trPr>
          <w:cantSplit/>
          <w:jc w:val="center"/>
        </w:trPr>
        <w:tc>
          <w:tcPr>
            <w:tcW w:w="358" w:type="pct"/>
          </w:tcPr>
          <w:p w14:paraId="76D99AA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101CC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0D1C84B5" w14:textId="38634AF0" w:rsidR="00842114" w:rsidRDefault="00842114" w:rsidP="00FF38C8">
            <w:pPr>
              <w:pStyle w:val="Odstavecseseznamem"/>
              <w:numPr>
                <w:ilvl w:val="0"/>
                <w:numId w:val="8"/>
              </w:numPr>
            </w:pPr>
            <w:r w:rsidRPr="00FF38C8">
              <w:t>Podpora tzv.</w:t>
            </w:r>
            <w:r>
              <w:t xml:space="preserve"> </w:t>
            </w:r>
            <w:r w:rsidRPr="00FF38C8">
              <w:t>“logických devices“</w:t>
            </w:r>
          </w:p>
          <w:p w14:paraId="10F7448D" w14:textId="159D377A" w:rsidR="00842114" w:rsidRPr="00FF38C8" w:rsidRDefault="00842114" w:rsidP="00EA5C9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obecné definice switchů DC fabric nez</w:t>
            </w:r>
            <w:r w:rsidR="009A6399">
              <w:t>á</w:t>
            </w:r>
            <w:r w:rsidRPr="00FF38C8">
              <w:t>visle na výrobci</w:t>
            </w:r>
          </w:p>
          <w:p w14:paraId="790D9548" w14:textId="77777777" w:rsidR="00842114" w:rsidRPr="00FF38C8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definice typů interface / přiřazení interface</w:t>
            </w:r>
          </w:p>
          <w:p w14:paraId="262D5CE8" w14:textId="5A362015" w:rsidR="00842114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výběru a přiřazení konkrétního HW konkrétního výrobce</w:t>
            </w:r>
          </w:p>
        </w:tc>
        <w:tc>
          <w:tcPr>
            <w:tcW w:w="543" w:type="pct"/>
            <w:shd w:val="clear" w:color="auto" w:fill="FFFF00"/>
          </w:tcPr>
          <w:p w14:paraId="3551FCD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255E4FD4" w14:textId="77777777" w:rsidR="00842114" w:rsidRPr="00E87B35" w:rsidRDefault="00842114" w:rsidP="00BF36E0"/>
        </w:tc>
      </w:tr>
      <w:tr w:rsidR="00842114" w:rsidRPr="00AD76B0" w14:paraId="1762ED9A" w14:textId="77777777" w:rsidTr="00EA5C98">
        <w:trPr>
          <w:cantSplit/>
          <w:jc w:val="center"/>
        </w:trPr>
        <w:tc>
          <w:tcPr>
            <w:tcW w:w="358" w:type="pct"/>
          </w:tcPr>
          <w:p w14:paraId="25CB2E0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B2196F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186B56F" w14:textId="5ABF2250" w:rsidR="00842114" w:rsidRDefault="00842114" w:rsidP="00DD1F04">
            <w:pPr>
              <w:pStyle w:val="Odstavecseseznamem"/>
              <w:numPr>
                <w:ilvl w:val="0"/>
                <w:numId w:val="8"/>
              </w:numPr>
            </w:pPr>
            <w:r w:rsidRPr="00D03ED0">
              <w:t xml:space="preserve">Podpora vytvoření celkového DC </w:t>
            </w:r>
            <w:r>
              <w:t>schématu t</w:t>
            </w:r>
            <w:r w:rsidRPr="00D03ED0">
              <w:t>zv. blue</w:t>
            </w:r>
            <w:r>
              <w:t>-</w:t>
            </w:r>
            <w:r w:rsidRPr="00D03ED0">
              <w:t>print</w:t>
            </w:r>
          </w:p>
        </w:tc>
        <w:tc>
          <w:tcPr>
            <w:tcW w:w="543" w:type="pct"/>
            <w:shd w:val="clear" w:color="auto" w:fill="FFFF00"/>
          </w:tcPr>
          <w:p w14:paraId="77EB0B68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F219BCE" w14:textId="77777777" w:rsidR="00842114" w:rsidRPr="00E87B35" w:rsidRDefault="00842114" w:rsidP="00BF36E0"/>
        </w:tc>
      </w:tr>
      <w:tr w:rsidR="00842114" w:rsidRPr="00AD76B0" w14:paraId="0E990099" w14:textId="77777777" w:rsidTr="00EA5C98">
        <w:trPr>
          <w:cantSplit/>
          <w:jc w:val="center"/>
        </w:trPr>
        <w:tc>
          <w:tcPr>
            <w:tcW w:w="358" w:type="pct"/>
          </w:tcPr>
          <w:p w14:paraId="5EFEC76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34AC02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1DC20F8E" w14:textId="0FA85B2E" w:rsidR="00842114" w:rsidRPr="00D06C4D" w:rsidRDefault="00842114" w:rsidP="00D06C4D">
            <w:pPr>
              <w:pStyle w:val="Odstavecseseznamem"/>
              <w:numPr>
                <w:ilvl w:val="0"/>
                <w:numId w:val="8"/>
              </w:numPr>
            </w:pPr>
            <w:r w:rsidRPr="00D06C4D">
              <w:t>Podpora tzv. „Devices onboarding“</w:t>
            </w:r>
          </w:p>
          <w:p w14:paraId="52B7B0A7" w14:textId="6B1AB988" w:rsidR="00842114" w:rsidRDefault="00842114" w:rsidP="00D06C4D">
            <w:pPr>
              <w:pStyle w:val="Odstavecseseznamem"/>
              <w:numPr>
                <w:ilvl w:val="1"/>
                <w:numId w:val="8"/>
              </w:numPr>
            </w:pPr>
            <w:r w:rsidRPr="00D06C4D">
              <w:t>Manualně a ZTP (</w:t>
            </w:r>
            <w:r>
              <w:t>Zero Touch Provisioning</w:t>
            </w:r>
            <w:r w:rsidRPr="00D06C4D">
              <w:t>)</w:t>
            </w:r>
          </w:p>
        </w:tc>
        <w:tc>
          <w:tcPr>
            <w:tcW w:w="543" w:type="pct"/>
            <w:shd w:val="clear" w:color="auto" w:fill="FFFF00"/>
          </w:tcPr>
          <w:p w14:paraId="6C00CE1B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75EFE109" w14:textId="77777777" w:rsidR="00842114" w:rsidRPr="00E87B35" w:rsidRDefault="00842114" w:rsidP="001E5365"/>
        </w:tc>
      </w:tr>
      <w:tr w:rsidR="00842114" w:rsidRPr="00AD76B0" w14:paraId="2629C109" w14:textId="77777777" w:rsidTr="00EA5C98">
        <w:trPr>
          <w:cantSplit/>
          <w:jc w:val="center"/>
        </w:trPr>
        <w:tc>
          <w:tcPr>
            <w:tcW w:w="358" w:type="pct"/>
          </w:tcPr>
          <w:p w14:paraId="24E56B8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59FAE6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6D3E4ED3" w14:textId="0203139A" w:rsidR="00842114" w:rsidRDefault="00842114" w:rsidP="00D017D5">
            <w:pPr>
              <w:pStyle w:val="Odstavecseseznamem"/>
              <w:numPr>
                <w:ilvl w:val="0"/>
                <w:numId w:val="8"/>
              </w:numPr>
            </w:pPr>
            <w:r w:rsidRPr="00D06C4D">
              <w:t>Manuálně a ZTP (</w:t>
            </w:r>
            <w:r>
              <w:t>Zero Touch Provisioning</w:t>
            </w:r>
            <w:r w:rsidRPr="00D06C4D">
              <w:t>)</w:t>
            </w:r>
          </w:p>
          <w:p w14:paraId="3062554C" w14:textId="1CEA8D60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DHCP</w:t>
            </w:r>
          </w:p>
          <w:p w14:paraId="476F17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discovetry</w:t>
            </w:r>
          </w:p>
          <w:p w14:paraId="0BE49F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Admin root password</w:t>
            </w:r>
          </w:p>
          <w:p w14:paraId="5CC6E455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Upgrade OS</w:t>
            </w:r>
          </w:p>
          <w:p w14:paraId="66FB0485" w14:textId="5B914DCF" w:rsidR="00842114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Connectivity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46E960A5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022D7D3A" w14:textId="77777777" w:rsidR="00842114" w:rsidRPr="00E87B35" w:rsidRDefault="00842114" w:rsidP="001E5365"/>
        </w:tc>
      </w:tr>
      <w:tr w:rsidR="00842114" w:rsidRPr="00AD76B0" w14:paraId="1978A44C" w14:textId="77777777" w:rsidTr="00EA5C98">
        <w:trPr>
          <w:cantSplit/>
          <w:jc w:val="center"/>
        </w:trPr>
        <w:tc>
          <w:tcPr>
            <w:tcW w:w="358" w:type="pct"/>
          </w:tcPr>
          <w:p w14:paraId="1FE3EFD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746C8A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3B74996A" w14:textId="230A2DD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Fabric Expansion – Links, Leaves, Racks</w:t>
            </w:r>
          </w:p>
        </w:tc>
        <w:tc>
          <w:tcPr>
            <w:tcW w:w="543" w:type="pct"/>
            <w:shd w:val="clear" w:color="auto" w:fill="FFFF00"/>
          </w:tcPr>
          <w:p w14:paraId="032E4297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20BD4E7C" w14:textId="77777777" w:rsidR="00842114" w:rsidRPr="00E87B35" w:rsidRDefault="00842114" w:rsidP="00A762EC"/>
        </w:tc>
      </w:tr>
      <w:tr w:rsidR="00842114" w:rsidRPr="00AD76B0" w14:paraId="5D65DEA5" w14:textId="77777777" w:rsidTr="00EA5C98">
        <w:trPr>
          <w:cantSplit/>
          <w:jc w:val="center"/>
        </w:trPr>
        <w:tc>
          <w:tcPr>
            <w:tcW w:w="358" w:type="pct"/>
          </w:tcPr>
          <w:p w14:paraId="05903BB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50944F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3565B96" w14:textId="588E5AF0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Adding New Servers – Single/Dual homed</w:t>
            </w:r>
          </w:p>
        </w:tc>
        <w:tc>
          <w:tcPr>
            <w:tcW w:w="543" w:type="pct"/>
            <w:shd w:val="clear" w:color="auto" w:fill="FFFF00"/>
          </w:tcPr>
          <w:p w14:paraId="53046EDF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C1E31B5" w14:textId="77777777" w:rsidR="00842114" w:rsidRPr="00E87B35" w:rsidRDefault="00842114" w:rsidP="00A762EC"/>
        </w:tc>
      </w:tr>
      <w:tr w:rsidR="00842114" w:rsidRPr="00AD76B0" w14:paraId="418AA3D0" w14:textId="77777777" w:rsidTr="00EA5C98">
        <w:trPr>
          <w:cantSplit/>
          <w:jc w:val="center"/>
        </w:trPr>
        <w:tc>
          <w:tcPr>
            <w:tcW w:w="358" w:type="pct"/>
          </w:tcPr>
          <w:p w14:paraId="1E1BDEA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A4B45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0D66674B" w14:textId="6843995A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změny typu a speed UNI linek</w:t>
            </w:r>
          </w:p>
        </w:tc>
        <w:tc>
          <w:tcPr>
            <w:tcW w:w="543" w:type="pct"/>
            <w:shd w:val="clear" w:color="auto" w:fill="FFFF00"/>
          </w:tcPr>
          <w:p w14:paraId="2C9557D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7857209A" w14:textId="77777777" w:rsidR="00842114" w:rsidRPr="00E87B35" w:rsidRDefault="00842114" w:rsidP="00A762EC"/>
        </w:tc>
      </w:tr>
      <w:tr w:rsidR="00842114" w:rsidRPr="00AD76B0" w14:paraId="6D711B6B" w14:textId="77777777" w:rsidTr="00EA5C98">
        <w:trPr>
          <w:cantSplit/>
          <w:jc w:val="center"/>
        </w:trPr>
        <w:tc>
          <w:tcPr>
            <w:tcW w:w="358" w:type="pct"/>
          </w:tcPr>
          <w:p w14:paraId="0B7C8B3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F63D63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89DC878" w14:textId="3484B75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provisioning a management L2/L3 virtu</w:t>
            </w:r>
            <w:r>
              <w:t xml:space="preserve">álních sítí </w:t>
            </w:r>
          </w:p>
        </w:tc>
        <w:tc>
          <w:tcPr>
            <w:tcW w:w="543" w:type="pct"/>
            <w:shd w:val="clear" w:color="auto" w:fill="FFFF00"/>
          </w:tcPr>
          <w:p w14:paraId="382084B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528FB073" w14:textId="77777777" w:rsidR="00842114" w:rsidRPr="00E87B35" w:rsidRDefault="00842114" w:rsidP="00A762EC"/>
        </w:tc>
      </w:tr>
      <w:tr w:rsidR="00842114" w:rsidRPr="00AD76B0" w14:paraId="55F4C462" w14:textId="77777777" w:rsidTr="00EA5C98">
        <w:trPr>
          <w:cantSplit/>
          <w:jc w:val="center"/>
        </w:trPr>
        <w:tc>
          <w:tcPr>
            <w:tcW w:w="358" w:type="pct"/>
          </w:tcPr>
          <w:p w14:paraId="107282B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40D57DC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EF0614C" w14:textId="34689B51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DC </w:t>
            </w:r>
            <w:r>
              <w:t>F</w:t>
            </w:r>
            <w:r w:rsidRPr="00A762EC">
              <w:t>abric rollback</w:t>
            </w:r>
          </w:p>
        </w:tc>
        <w:tc>
          <w:tcPr>
            <w:tcW w:w="543" w:type="pct"/>
            <w:shd w:val="clear" w:color="auto" w:fill="FFFF00"/>
          </w:tcPr>
          <w:p w14:paraId="46D17A4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4D9FB5" w14:textId="77777777" w:rsidR="00842114" w:rsidRPr="00E87B35" w:rsidRDefault="00842114" w:rsidP="00A762EC"/>
        </w:tc>
      </w:tr>
      <w:tr w:rsidR="00842114" w:rsidRPr="00AD76B0" w14:paraId="267B87E8" w14:textId="77777777" w:rsidTr="00EA5C98">
        <w:trPr>
          <w:cantSplit/>
          <w:jc w:val="center"/>
        </w:trPr>
        <w:tc>
          <w:tcPr>
            <w:tcW w:w="358" w:type="pct"/>
          </w:tcPr>
          <w:p w14:paraId="564937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1D99D51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24750B10" w14:textId="74F4A072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Device maintanance, upgrade </w:t>
            </w:r>
          </w:p>
        </w:tc>
        <w:tc>
          <w:tcPr>
            <w:tcW w:w="543" w:type="pct"/>
            <w:shd w:val="clear" w:color="auto" w:fill="FFFF00"/>
          </w:tcPr>
          <w:p w14:paraId="39362819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AD2544" w14:textId="77777777" w:rsidR="00842114" w:rsidRPr="00E87B35" w:rsidRDefault="00842114" w:rsidP="00A762EC"/>
        </w:tc>
      </w:tr>
      <w:tr w:rsidR="00842114" w:rsidRPr="00AD76B0" w14:paraId="2BA90A73" w14:textId="77777777" w:rsidTr="00EA5C98">
        <w:trPr>
          <w:cantSplit/>
          <w:jc w:val="center"/>
        </w:trPr>
        <w:tc>
          <w:tcPr>
            <w:tcW w:w="358" w:type="pct"/>
          </w:tcPr>
          <w:p w14:paraId="72BA38F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2938F8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617B740F" w14:textId="6010A483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Conectivity templates – </w:t>
            </w:r>
            <w:r>
              <w:t>M</w:t>
            </w:r>
            <w:r w:rsidRPr="00A762EC">
              <w:t>ass</w:t>
            </w:r>
            <w:r>
              <w:t>-</w:t>
            </w:r>
            <w:r w:rsidRPr="00A762EC">
              <w:t>provisioning</w:t>
            </w:r>
          </w:p>
        </w:tc>
        <w:tc>
          <w:tcPr>
            <w:tcW w:w="543" w:type="pct"/>
            <w:shd w:val="clear" w:color="auto" w:fill="FFFF00"/>
          </w:tcPr>
          <w:p w14:paraId="582047ED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9743F30" w14:textId="77777777" w:rsidR="00842114" w:rsidRPr="00E87B35" w:rsidRDefault="00842114" w:rsidP="00A762EC"/>
        </w:tc>
      </w:tr>
      <w:tr w:rsidR="00842114" w:rsidRPr="00AD76B0" w14:paraId="526659C9" w14:textId="77777777" w:rsidTr="00E42BA6">
        <w:trPr>
          <w:cantSplit/>
          <w:trHeight w:val="2522"/>
          <w:jc w:val="center"/>
        </w:trPr>
        <w:tc>
          <w:tcPr>
            <w:tcW w:w="358" w:type="pct"/>
          </w:tcPr>
          <w:p w14:paraId="41BFF45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0D6832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1FA9233" w14:textId="5BFD3238" w:rsidR="00842114" w:rsidRDefault="00842114" w:rsidP="00811A27">
            <w:pPr>
              <w:pStyle w:val="Odstavecseseznamem"/>
              <w:numPr>
                <w:ilvl w:val="0"/>
                <w:numId w:val="8"/>
              </w:numPr>
            </w:pPr>
            <w:r>
              <w:t>Dostupnost Dashbordu v GUI s náhledem stavů min.:</w:t>
            </w:r>
          </w:p>
          <w:p w14:paraId="6F9EB3A2" w14:textId="638559EB" w:rsidR="00842114" w:rsidRPr="00C841C8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Fabric/Rack/Link</w:t>
            </w:r>
            <w:r>
              <w:t>y</w:t>
            </w:r>
          </w:p>
          <w:p w14:paraId="71379795" w14:textId="1BE61E95" w:rsidR="00842114" w:rsidRPr="007E614F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Topolog</w:t>
            </w:r>
            <w:r>
              <w:t>ie</w:t>
            </w:r>
            <w:r w:rsidRPr="00AC1DA8">
              <w:t>/Heatmap</w:t>
            </w:r>
            <w:r>
              <w:t>y</w:t>
            </w:r>
          </w:p>
          <w:p w14:paraId="054C0A43" w14:textId="76639F66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Stav služeb </w:t>
            </w:r>
            <w:r w:rsidRPr="00AC1DA8">
              <w:t xml:space="preserve">L2/L3 </w:t>
            </w:r>
          </w:p>
          <w:p w14:paraId="4C5085E4" w14:textId="52695D0C" w:rsidR="00842114" w:rsidRPr="007E614F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Status sítě/síťových elementů </w:t>
            </w:r>
          </w:p>
          <w:p w14:paraId="0D857115" w14:textId="0BB3C35B" w:rsidR="00842114" w:rsidRPr="00AC1DA8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Detekce anomálií </w:t>
            </w:r>
          </w:p>
          <w:p w14:paraId="29634804" w14:textId="5F1EE3F1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 w:rsidRPr="00AC1DA8">
              <w:t>Intent Based Analytics (IBA)</w:t>
            </w:r>
          </w:p>
        </w:tc>
        <w:tc>
          <w:tcPr>
            <w:tcW w:w="543" w:type="pct"/>
            <w:shd w:val="clear" w:color="auto" w:fill="FFFF00"/>
          </w:tcPr>
          <w:p w14:paraId="60CE930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FEC2C24" w14:textId="77777777" w:rsidR="00842114" w:rsidRPr="00E87B35" w:rsidRDefault="00842114" w:rsidP="006D0952">
            <w:pPr>
              <w:keepNext/>
            </w:pPr>
          </w:p>
        </w:tc>
      </w:tr>
      <w:tr w:rsidR="00E42BA6" w:rsidRPr="00AD76B0" w14:paraId="31C8254A" w14:textId="77777777" w:rsidTr="00E42BA6">
        <w:trPr>
          <w:cantSplit/>
          <w:trHeight w:val="286"/>
          <w:jc w:val="center"/>
        </w:trPr>
        <w:tc>
          <w:tcPr>
            <w:tcW w:w="358" w:type="pct"/>
            <w:vMerge w:val="restart"/>
          </w:tcPr>
          <w:p w14:paraId="54B106D8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2660796B" w14:textId="1787BE5A" w:rsidR="00E42BA6" w:rsidRDefault="00E42BA6" w:rsidP="0059745D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5E1EB564" w14:textId="4F4C78F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543" w:type="pct"/>
            <w:shd w:val="clear" w:color="auto" w:fill="FFFF00"/>
          </w:tcPr>
          <w:p w14:paraId="5B21AE0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361DD6D9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00C92A2B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5C30E7A0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B32C914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4658E9F1" w14:textId="065116B3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C13AF0C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7A2F39CB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4A6CE444" w14:textId="77777777" w:rsidTr="00E42BA6">
        <w:trPr>
          <w:cantSplit/>
          <w:trHeight w:val="127"/>
          <w:jc w:val="center"/>
        </w:trPr>
        <w:tc>
          <w:tcPr>
            <w:tcW w:w="358" w:type="pct"/>
            <w:vMerge/>
          </w:tcPr>
          <w:p w14:paraId="68010784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8A40E0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74E796C1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738F71F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6113A9FB" w14:textId="77777777" w:rsidR="00E42BA6" w:rsidRPr="00E87B35" w:rsidRDefault="00E42BA6" w:rsidP="0059745D">
            <w:pPr>
              <w:keepNext/>
            </w:pPr>
          </w:p>
        </w:tc>
      </w:tr>
    </w:tbl>
    <w:p w14:paraId="6CB086DF" w14:textId="7FEE2C91" w:rsidR="00CE0290" w:rsidRDefault="006D0952" w:rsidP="00B1649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13</w:t>
      </w:r>
      <w:r w:rsidR="00E9490C">
        <w:rPr>
          <w:noProof/>
        </w:rPr>
        <w:fldChar w:fldCharType="end"/>
      </w:r>
      <w:r>
        <w:t xml:space="preserve"> - </w:t>
      </w:r>
      <w:r w:rsidRPr="00557DBD">
        <w:t>Technické parametry SW pro MGMT DC Fabric</w:t>
      </w:r>
    </w:p>
    <w:p w14:paraId="70B380C7" w14:textId="48A6F697" w:rsidR="00B16495" w:rsidRDefault="00B16495" w:rsidP="00B16495">
      <w:pPr>
        <w:pStyle w:val="Nadpis4"/>
        <w:rPr>
          <w:i w:val="0"/>
          <w:iCs w:val="0"/>
          <w:sz w:val="32"/>
          <w:szCs w:val="32"/>
        </w:rPr>
      </w:pPr>
      <w:bookmarkStart w:id="71" w:name="_Toc177708958"/>
      <w:r w:rsidRPr="00B16495">
        <w:rPr>
          <w:i w:val="0"/>
          <w:iCs w:val="0"/>
          <w:sz w:val="32"/>
          <w:szCs w:val="32"/>
        </w:rPr>
        <w:t>M</w:t>
      </w:r>
      <w:r>
        <w:rPr>
          <w:i w:val="0"/>
          <w:iCs w:val="0"/>
          <w:sz w:val="32"/>
          <w:szCs w:val="32"/>
        </w:rPr>
        <w:t>anagement</w:t>
      </w:r>
      <w:r w:rsidRPr="00B16495">
        <w:rPr>
          <w:i w:val="0"/>
          <w:iCs w:val="0"/>
          <w:sz w:val="32"/>
          <w:szCs w:val="32"/>
        </w:rPr>
        <w:t xml:space="preserve"> přístup na síťové elementy</w:t>
      </w:r>
      <w:bookmarkEnd w:id="71"/>
    </w:p>
    <w:p w14:paraId="56B14AD0" w14:textId="093EF071" w:rsidR="00B16495" w:rsidRDefault="00B16495" w:rsidP="00A25244">
      <w:pPr>
        <w:spacing w:before="240"/>
        <w:jc w:val="both"/>
      </w:pPr>
      <w:r>
        <w:t>Pro management přístup</w:t>
      </w:r>
      <w:r w:rsidR="005A1FDE">
        <w:t>u</w:t>
      </w:r>
      <w:r>
        <w:t xml:space="preserve"> na</w:t>
      </w:r>
      <w:r w:rsidR="00B35875">
        <w:t xml:space="preserve"> jednotlivé</w:t>
      </w:r>
      <w:r>
        <w:t xml:space="preserve"> </w:t>
      </w:r>
      <w:r w:rsidR="00B35875">
        <w:t>síťové</w:t>
      </w:r>
      <w:r>
        <w:t xml:space="preserve"> elementy se bud</w:t>
      </w:r>
      <w:r w:rsidR="00EE48D3">
        <w:t>ou používat</w:t>
      </w:r>
      <w:r>
        <w:t xml:space="preserve"> </w:t>
      </w:r>
      <w:r w:rsidR="00EE48D3">
        <w:t>tyto</w:t>
      </w:r>
      <w:r>
        <w:t xml:space="preserve"> princip</w:t>
      </w:r>
      <w:r w:rsidR="00EE48D3">
        <w:t>y</w:t>
      </w:r>
      <w:r w:rsidR="00296E43">
        <w:t>:</w:t>
      </w:r>
    </w:p>
    <w:p w14:paraId="6A8FE91F" w14:textId="05ED0A3A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Out-of-Band přístup: jedná se o </w:t>
      </w:r>
      <w:r w:rsidR="00801C62">
        <w:t>vzdálený</w:t>
      </w:r>
      <w:r>
        <w:t xml:space="preserve"> SSH/Telnet přístup přes dedikovan</w:t>
      </w:r>
      <w:r w:rsidR="00801C62">
        <w:t xml:space="preserve">ou </w:t>
      </w:r>
      <w:r w:rsidR="00D150FA">
        <w:t>mgmt</w:t>
      </w:r>
      <w:r>
        <w:t xml:space="preserve"> </w:t>
      </w:r>
      <w:r w:rsidR="00D150FA">
        <w:t>síť</w:t>
      </w:r>
      <w:r>
        <w:t xml:space="preserve">, ke které jsou všechny </w:t>
      </w:r>
      <w:r w:rsidR="00D150FA">
        <w:t>síťové</w:t>
      </w:r>
      <w:r>
        <w:t xml:space="preserve"> elementy připojené přes dedikované O</w:t>
      </w:r>
      <w:r w:rsidR="00771CCD">
        <w:t>ut-</w:t>
      </w:r>
      <w:r>
        <w:t>o</w:t>
      </w:r>
      <w:r w:rsidR="00771CCD">
        <w:t>f-</w:t>
      </w:r>
      <w:r>
        <w:t>B</w:t>
      </w:r>
      <w:r w:rsidR="00771CCD">
        <w:t>and</w:t>
      </w:r>
      <w:r>
        <w:t xml:space="preserve"> porty. </w:t>
      </w:r>
      <w:r w:rsidR="007E2563">
        <w:t xml:space="preserve">Tento způsob </w:t>
      </w:r>
      <w:r w:rsidR="007A17D2">
        <w:t xml:space="preserve">přístupu je </w:t>
      </w:r>
      <w:r w:rsidR="008311E0">
        <w:t>Objednatel</w:t>
      </w:r>
      <w:r w:rsidR="007A17D2">
        <w:t xml:space="preserve">em požadován a preferován. </w:t>
      </w:r>
    </w:p>
    <w:p w14:paraId="51C96A41" w14:textId="7876EB21" w:rsidR="007A17D2" w:rsidRDefault="007A17D2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In-Band přístup: jedná se o vzdálený SSH/Telnet přístup přes datové propoje. </w:t>
      </w:r>
      <w:r w:rsidR="008311E0">
        <w:t>Objednatel</w:t>
      </w:r>
      <w:r w:rsidR="00DE34C7">
        <w:t xml:space="preserve"> předpokládá </w:t>
      </w:r>
      <w:r w:rsidR="001C4958">
        <w:t>tento přístup za nativní.</w:t>
      </w:r>
    </w:p>
    <w:p w14:paraId="4FD4CB3B" w14:textId="2F22376D" w:rsidR="00B16495" w:rsidRDefault="00AF4039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Přístup pomocí konzole:</w:t>
      </w:r>
      <w:r w:rsidR="00B16495">
        <w:t xml:space="preserve"> jedná </w:t>
      </w:r>
      <w:r w:rsidR="006A3B30">
        <w:t xml:space="preserve">se </w:t>
      </w:r>
      <w:r w:rsidR="00B16495">
        <w:t>o lokální non</w:t>
      </w:r>
      <w:r w:rsidR="006A3B30">
        <w:t>-</w:t>
      </w:r>
      <w:r w:rsidR="00B16495">
        <w:t xml:space="preserve">IP přístup realizovaný přes </w:t>
      </w:r>
      <w:r w:rsidR="00373AD5">
        <w:t>k</w:t>
      </w:r>
      <w:r w:rsidR="00B16495">
        <w:t>on</w:t>
      </w:r>
      <w:r w:rsidR="00373AD5">
        <w:t>zolový</w:t>
      </w:r>
      <w:r w:rsidR="00B16495">
        <w:t xml:space="preserve"> port </w:t>
      </w:r>
      <w:r w:rsidR="00373AD5">
        <w:t xml:space="preserve">daného </w:t>
      </w:r>
      <w:r w:rsidR="003B0C81">
        <w:t xml:space="preserve">síťového </w:t>
      </w:r>
      <w:r w:rsidR="00B16495">
        <w:t>elementu, který</w:t>
      </w:r>
      <w:r w:rsidR="003620C2">
        <w:t xml:space="preserve"> </w:t>
      </w:r>
      <w:r w:rsidR="00B16495">
        <w:t xml:space="preserve">umožňuje kontrolovat </w:t>
      </w:r>
      <w:r w:rsidR="00782E94">
        <w:t>síťové</w:t>
      </w:r>
      <w:r w:rsidR="00B16495">
        <w:t xml:space="preserve"> elementy ve všech</w:t>
      </w:r>
      <w:r w:rsidR="00782E94">
        <w:t xml:space="preserve"> provozních</w:t>
      </w:r>
      <w:r w:rsidR="00B16495">
        <w:t xml:space="preserve"> fázích včetně boot</w:t>
      </w:r>
      <w:r w:rsidR="00DC28C9">
        <w:t>-</w:t>
      </w:r>
      <w:r w:rsidR="00B16495">
        <w:t xml:space="preserve">procesu, kdy ještě není </w:t>
      </w:r>
      <w:r w:rsidR="00DC28C9">
        <w:t>připravena</w:t>
      </w:r>
      <w:r w:rsidR="00B16495">
        <w:t xml:space="preserve"> IP konektivita pro I</w:t>
      </w:r>
      <w:r w:rsidR="00DC28C9">
        <w:t>n-B</w:t>
      </w:r>
      <w:r w:rsidR="00B16495">
        <w:t>and či O</w:t>
      </w:r>
      <w:r w:rsidR="00DC28C9">
        <w:t>ut</w:t>
      </w:r>
      <w:r w:rsidR="00314D3E">
        <w:t>-</w:t>
      </w:r>
      <w:r w:rsidR="00B16495">
        <w:t>o</w:t>
      </w:r>
      <w:r w:rsidR="00314D3E">
        <w:t>f-Band</w:t>
      </w:r>
      <w:r w:rsidR="00B16495">
        <w:t xml:space="preserve"> přístup. Tento lokální přístup lze realizovat také </w:t>
      </w:r>
      <w:r w:rsidR="00314D3E">
        <w:t>ve</w:t>
      </w:r>
      <w:r w:rsidR="00B16495">
        <w:t xml:space="preserve"> variantě</w:t>
      </w:r>
      <w:r w:rsidR="00314D3E">
        <w:t xml:space="preserve"> vzdáleného přístupu</w:t>
      </w:r>
      <w:r w:rsidR="00B16495">
        <w:t xml:space="preserve"> pomocí tzv</w:t>
      </w:r>
      <w:r w:rsidR="00114269">
        <w:t>.</w:t>
      </w:r>
      <w:r w:rsidR="00B16495">
        <w:t xml:space="preserve"> Terminál (Console) serverů. Takový IP přístup na non</w:t>
      </w:r>
      <w:r w:rsidR="00114269">
        <w:t>-</w:t>
      </w:r>
      <w:r w:rsidR="00B16495">
        <w:t>IP port patří také k</w:t>
      </w:r>
      <w:r w:rsidR="00114269">
        <w:t> </w:t>
      </w:r>
      <w:r w:rsidR="00B16495">
        <w:t>O</w:t>
      </w:r>
      <w:r w:rsidR="00114269">
        <w:t>ut-</w:t>
      </w:r>
      <w:r w:rsidR="00B16495">
        <w:t>o</w:t>
      </w:r>
      <w:r w:rsidR="00114269">
        <w:t>f-</w:t>
      </w:r>
      <w:r w:rsidR="00B16495">
        <w:t>B</w:t>
      </w:r>
      <w:r w:rsidR="00114269">
        <w:t>and</w:t>
      </w:r>
      <w:r w:rsidR="00B16495">
        <w:t xml:space="preserve"> managementu</w:t>
      </w:r>
      <w:r w:rsidR="00650272">
        <w:t>.</w:t>
      </w:r>
    </w:p>
    <w:p w14:paraId="22B6D636" w14:textId="00764668" w:rsidR="00B16495" w:rsidRDefault="009117FE" w:rsidP="00472FCF">
      <w:pPr>
        <w:spacing w:before="240"/>
        <w:jc w:val="both"/>
      </w:pPr>
      <w:r>
        <w:t xml:space="preserve">Dodavatel </w:t>
      </w:r>
      <w:r w:rsidR="00AD6DCC">
        <w:t xml:space="preserve">dodá </w:t>
      </w:r>
      <w:r w:rsidR="00637B39">
        <w:t>pro zajištění</w:t>
      </w:r>
      <w:r w:rsidR="00B16495">
        <w:t xml:space="preserve"> dostatečného </w:t>
      </w:r>
      <w:r w:rsidR="00DB5957">
        <w:t>mgmt</w:t>
      </w:r>
      <w:r w:rsidR="00B16495">
        <w:t xml:space="preserve"> přístupu </w:t>
      </w:r>
      <w:r w:rsidR="00637B39">
        <w:t>do sítě</w:t>
      </w:r>
      <w:r w:rsidR="00540C6E">
        <w:t xml:space="preserve"> dostatečně dimenzované síťové elementy</w:t>
      </w:r>
      <w:r w:rsidR="00472FCF">
        <w:t xml:space="preserve"> pro funkci </w:t>
      </w:r>
      <w:r w:rsidR="00B16495" w:rsidRPr="00D25F17">
        <w:t>O</w:t>
      </w:r>
      <w:r w:rsidR="00540C6E" w:rsidRPr="00D25F17">
        <w:t xml:space="preserve">ut-of-Band </w:t>
      </w:r>
      <w:r w:rsidR="00B16495" w:rsidRPr="00D25F17">
        <w:t>switch</w:t>
      </w:r>
      <w:r w:rsidR="00472FCF" w:rsidRPr="00D25F17">
        <w:t xml:space="preserve">e. </w:t>
      </w:r>
      <w:r w:rsidR="000E025E">
        <w:t>Jejich</w:t>
      </w:r>
      <w:r w:rsidR="00893916">
        <w:t xml:space="preserve"> </w:t>
      </w:r>
      <w:r w:rsidR="00173AEC">
        <w:t xml:space="preserve">počet </w:t>
      </w:r>
      <w:r w:rsidR="00893916">
        <w:t>v každé z lokací řešení j</w:t>
      </w:r>
      <w:r w:rsidR="00173AEC">
        <w:t>e</w:t>
      </w:r>
      <w:r w:rsidR="00893916">
        <w:t xml:space="preserve"> 2ks, tj. celkově požadováno dodat 4ks.</w:t>
      </w:r>
      <w:r w:rsidR="00347913">
        <w:t xml:space="preserve"> </w:t>
      </w:r>
    </w:p>
    <w:p w14:paraId="79F1D98C" w14:textId="086AF020" w:rsidR="00B16495" w:rsidRDefault="00680010" w:rsidP="00680010">
      <w:pPr>
        <w:spacing w:before="240"/>
        <w:jc w:val="both"/>
      </w:pPr>
      <w:r>
        <w:t>Každý OoB switch je:</w:t>
      </w:r>
    </w:p>
    <w:p w14:paraId="4E33D90D" w14:textId="0518007B" w:rsidR="00B16495" w:rsidRDefault="0091432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in. 48x 10/100/</w:t>
      </w:r>
      <w:ins w:id="72" w:author="Word Document Comparison" w:date="2024-12-20T20:48:00Z" w16du:dateUtc="2024-12-20T19:48:00Z">
        <w:r w:rsidR="00B16495">
          <w:t>100</w:t>
        </w:r>
        <w:r w:rsidR="00745C06">
          <w:t>0</w:t>
        </w:r>
        <w:r w:rsidR="00B16495">
          <w:t>BaseT</w:t>
        </w:r>
      </w:ins>
      <w:del w:id="73" w:author="Word Document Comparison" w:date="2024-12-20T20:48:00Z" w16du:dateUtc="2024-12-20T19:48:00Z">
        <w:r w:rsidR="00B16495">
          <w:delText>100BaseT</w:delText>
        </w:r>
      </w:del>
      <w:r w:rsidR="00B16495">
        <w:t xml:space="preserve"> portů (porty pro OoB portů Network Elementů a MNGT protů výpočetních zařízení)</w:t>
      </w:r>
      <w:r w:rsidR="00EA532A">
        <w:t>;</w:t>
      </w:r>
    </w:p>
    <w:p w14:paraId="361AB80B" w14:textId="4D4F4F08" w:rsidR="00B16495" w:rsidRDefault="00F85410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</w:t>
      </w:r>
      <w:r w:rsidR="00393CAA">
        <w:t>.</w:t>
      </w:r>
      <w:r w:rsidR="00B16495">
        <w:t xml:space="preserve"> 2x 10GE NNI porty (pro připojení do MNGT sítě)</w:t>
      </w:r>
      <w:r w:rsidR="00EA532A">
        <w:t>;</w:t>
      </w:r>
    </w:p>
    <w:p w14:paraId="3A133C30" w14:textId="04D71F51" w:rsidR="00B16495" w:rsidRDefault="00B16495" w:rsidP="002D1608">
      <w:pPr>
        <w:pStyle w:val="Odstavecseseznamem"/>
        <w:numPr>
          <w:ilvl w:val="1"/>
          <w:numId w:val="52"/>
        </w:numPr>
        <w:spacing w:line="256" w:lineRule="auto"/>
        <w:jc w:val="both"/>
      </w:pPr>
      <w:r>
        <w:t xml:space="preserve">vybavené originálními 10GBASE-SR </w:t>
      </w:r>
      <w:ins w:id="74" w:author="Word Document Comparison" w:date="2024-12-20T20:48:00Z" w16du:dateUtc="2024-12-20T19:48:00Z">
        <w:r w:rsidR="00745C06">
          <w:t>SFP+</w:t>
        </w:r>
      </w:ins>
      <w:del w:id="75" w:author="Word Document Comparison" w:date="2024-12-20T20:48:00Z" w16du:dateUtc="2024-12-20T19:48:00Z">
        <w:r>
          <w:delText>SFP</w:delText>
        </w:r>
        <w:r w:rsidR="00AB539F">
          <w:delText>28</w:delText>
        </w:r>
      </w:del>
      <w:r>
        <w:t xml:space="preserve"> transceivery</w:t>
      </w:r>
      <w:r w:rsidR="00EA532A">
        <w:t>;</w:t>
      </w:r>
    </w:p>
    <w:p w14:paraId="0EF8CE23" w14:textId="373F0D13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podpora stacku minimálně ze čtyřech switchů o výkonu min. 40Gbps</w:t>
      </w:r>
      <w:r w:rsidR="00EA532A">
        <w:t>;</w:t>
      </w:r>
    </w:p>
    <w:p w14:paraId="7A08E03D" w14:textId="08E572F0" w:rsidR="00B16495" w:rsidRDefault="00EA532A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</w:t>
      </w:r>
      <w:r w:rsidR="00B16495">
        <w:t>odpora L2</w:t>
      </w:r>
      <w:r>
        <w:t>;</w:t>
      </w:r>
    </w:p>
    <w:p w14:paraId="124F4F03" w14:textId="2341A375" w:rsidR="00C91F97" w:rsidRPr="0059131D" w:rsidRDefault="00EA532A" w:rsidP="002D1608">
      <w:pPr>
        <w:pStyle w:val="Odstavecseseznamem"/>
        <w:numPr>
          <w:ilvl w:val="0"/>
          <w:numId w:val="52"/>
        </w:numPr>
        <w:spacing w:after="240" w:line="257" w:lineRule="auto"/>
        <w:ind w:left="1003" w:hanging="357"/>
        <w:contextualSpacing w:val="0"/>
        <w:jc w:val="both"/>
      </w:pPr>
      <w:r>
        <w:t>p</w:t>
      </w:r>
      <w:r w:rsidR="00B16495">
        <w:t>odpora L3 static routing</w:t>
      </w:r>
      <w:r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91F97" w:rsidRPr="00155416" w14:paraId="4050AAE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796D406" w14:textId="3486139A" w:rsidR="00C91F97" w:rsidRPr="00155416" w:rsidRDefault="00BB01A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Out-of-Band</w:t>
            </w:r>
            <w:r w:rsidR="00C91F9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MGMT </w:t>
            </w:r>
            <w:r w:rsidR="0028132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switch</w:t>
            </w:r>
          </w:p>
        </w:tc>
      </w:tr>
      <w:tr w:rsidR="00C91F97" w:rsidRPr="00155416" w14:paraId="57366B4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B9D0CF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8C946F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2703EC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CE44E8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91F97" w:rsidRPr="00155416" w14:paraId="1AFCB1DF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BDA5A8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890056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5DEC912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D48B9B" w14:textId="77777777" w:rsidR="00C91F97" w:rsidRPr="00155416" w:rsidRDefault="00C91F97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B407573" w14:textId="1F5455FD" w:rsidR="00C91F97" w:rsidRPr="00433B3A" w:rsidRDefault="00C91F97" w:rsidP="00C91F97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14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8B04DA">
        <w:t xml:space="preserve">Out-of-Band </w:t>
      </w:r>
      <w:r>
        <w:t>MGMT</w:t>
      </w:r>
      <w:r w:rsidR="008B04DA">
        <w:t xml:space="preserve"> switch</w:t>
      </w:r>
    </w:p>
    <w:p w14:paraId="22E6BAE2" w14:textId="77777777" w:rsidR="00C91F97" w:rsidRDefault="00C91F97" w:rsidP="00C91F97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C91F97" w:rsidRPr="00AD76B0" w14:paraId="6D1887E1" w14:textId="77777777" w:rsidTr="006D7B8E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89C3E8E" w14:textId="29BD7937" w:rsidR="00C91F97" w:rsidRPr="00AD76B0" w:rsidRDefault="00281329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Out-of-Band MGMT switch – min. 4ks</w:t>
            </w:r>
          </w:p>
        </w:tc>
      </w:tr>
      <w:tr w:rsidR="00C91F97" w:rsidRPr="00AD76B0" w14:paraId="6BBF7A17" w14:textId="77777777" w:rsidTr="006D7B8E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6121A8B7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6352568F" w14:textId="77777777" w:rsidR="00C91F97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68CFA3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00B615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4594981" w14:textId="77777777" w:rsidR="00C91F97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065C8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9160A" w:rsidRPr="00AD76B0" w14:paraId="2C21A158" w14:textId="77777777" w:rsidTr="006D7B8E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522C7AF7" w14:textId="77777777" w:rsidR="00D9160A" w:rsidRPr="00D9160A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0F76254F" w14:textId="7137D1D5" w:rsidR="00D9160A" w:rsidRPr="00D9160A" w:rsidRDefault="00D9160A" w:rsidP="00863D27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281F76E" w14:textId="03FFB126" w:rsidR="00D9160A" w:rsidRPr="00D9160A" w:rsidRDefault="00D9160A" w:rsidP="00863D27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EFE057D" w14:textId="77777777" w:rsidR="00D9160A" w:rsidRPr="00D9160A" w:rsidRDefault="00D9160A" w:rsidP="00D9160A"/>
        </w:tc>
        <w:tc>
          <w:tcPr>
            <w:tcW w:w="1430" w:type="pct"/>
            <w:shd w:val="clear" w:color="auto" w:fill="FFFF00"/>
          </w:tcPr>
          <w:p w14:paraId="42254DAC" w14:textId="77777777" w:rsidR="00D9160A" w:rsidRPr="00D9160A" w:rsidRDefault="00D9160A" w:rsidP="00D9160A"/>
        </w:tc>
      </w:tr>
      <w:tr w:rsidR="00D9160A" w:rsidRPr="00AD76B0" w14:paraId="68ED439A" w14:textId="77777777" w:rsidTr="006C3DBA">
        <w:trPr>
          <w:cantSplit/>
          <w:jc w:val="center"/>
        </w:trPr>
        <w:tc>
          <w:tcPr>
            <w:tcW w:w="358" w:type="pct"/>
          </w:tcPr>
          <w:p w14:paraId="2BBBAB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9AD7EF2" w14:textId="7C018829" w:rsidR="00D9160A" w:rsidRPr="00E87B35" w:rsidRDefault="00D9160A" w:rsidP="00D9160A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FEBE2C7" w14:textId="3F162A24" w:rsidR="00D9160A" w:rsidRPr="00C25974" w:rsidRDefault="00D9160A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767D677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759B7BE7" w14:textId="77777777" w:rsidR="00D9160A" w:rsidRPr="00C25974" w:rsidRDefault="00D9160A" w:rsidP="00D9160A"/>
        </w:tc>
      </w:tr>
      <w:tr w:rsidR="00D9160A" w:rsidRPr="00AD76B0" w14:paraId="76110D0F" w14:textId="77777777" w:rsidTr="006C3DBA">
        <w:trPr>
          <w:cantSplit/>
          <w:jc w:val="center"/>
        </w:trPr>
        <w:tc>
          <w:tcPr>
            <w:tcW w:w="358" w:type="pct"/>
          </w:tcPr>
          <w:p w14:paraId="7147605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487519" w14:textId="53EAF6B6" w:rsidR="00D9160A" w:rsidRDefault="00D9160A" w:rsidP="00D9160A"/>
        </w:tc>
        <w:tc>
          <w:tcPr>
            <w:tcW w:w="1869" w:type="pct"/>
            <w:shd w:val="clear" w:color="auto" w:fill="auto"/>
          </w:tcPr>
          <w:p w14:paraId="28C12B9B" w14:textId="4F23748E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5B2A5E3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192C15F" w14:textId="77777777" w:rsidR="00D9160A" w:rsidRPr="00C25974" w:rsidRDefault="00D9160A" w:rsidP="00D9160A"/>
        </w:tc>
      </w:tr>
      <w:tr w:rsidR="00D9160A" w:rsidRPr="00AD76B0" w14:paraId="67F3034D" w14:textId="77777777" w:rsidTr="006C3DBA">
        <w:trPr>
          <w:cantSplit/>
          <w:jc w:val="center"/>
        </w:trPr>
        <w:tc>
          <w:tcPr>
            <w:tcW w:w="358" w:type="pct"/>
          </w:tcPr>
          <w:p w14:paraId="072EF7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D7FE0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0C3900B4" w14:textId="6727B5E8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1DCA8AD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93F9991" w14:textId="77777777" w:rsidR="00D9160A" w:rsidRPr="00C25974" w:rsidRDefault="00D9160A" w:rsidP="00D9160A"/>
        </w:tc>
      </w:tr>
      <w:tr w:rsidR="00D9160A" w:rsidRPr="00AD76B0" w14:paraId="1F8CACE8" w14:textId="77777777" w:rsidTr="006C3DBA">
        <w:trPr>
          <w:cantSplit/>
          <w:jc w:val="center"/>
        </w:trPr>
        <w:tc>
          <w:tcPr>
            <w:tcW w:w="358" w:type="pct"/>
          </w:tcPr>
          <w:p w14:paraId="78BE0E7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E87C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2FEB7532" w14:textId="14D6F98A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6FBD6D4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366D70C9" w14:textId="77777777" w:rsidR="00D9160A" w:rsidRPr="00C25974" w:rsidRDefault="00D9160A" w:rsidP="00D9160A"/>
        </w:tc>
      </w:tr>
      <w:tr w:rsidR="00D9160A" w:rsidRPr="00AD76B0" w14:paraId="003C4B00" w14:textId="77777777" w:rsidTr="006C3DBA">
        <w:trPr>
          <w:cantSplit/>
          <w:jc w:val="center"/>
        </w:trPr>
        <w:tc>
          <w:tcPr>
            <w:tcW w:w="358" w:type="pct"/>
          </w:tcPr>
          <w:p w14:paraId="70D29792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0DC18F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5CC77F29" w14:textId="0CCBD872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C663D88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29536AFE" w14:textId="77777777" w:rsidR="00D9160A" w:rsidRPr="00C25974" w:rsidRDefault="00D9160A" w:rsidP="00D9160A"/>
        </w:tc>
      </w:tr>
      <w:tr w:rsidR="0056533B" w:rsidRPr="00AD76B0" w14:paraId="56AEB7B9" w14:textId="77777777" w:rsidTr="006D7B8E">
        <w:trPr>
          <w:cantSplit/>
          <w:jc w:val="center"/>
        </w:trPr>
        <w:tc>
          <w:tcPr>
            <w:tcW w:w="358" w:type="pct"/>
          </w:tcPr>
          <w:p w14:paraId="50F50E94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43D12E4" w14:textId="5A396EA0" w:rsidR="0056533B" w:rsidRDefault="0056533B" w:rsidP="0056533B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160A9E7B" w14:textId="14C2DA13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306E8C82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1C111711" w14:textId="77777777" w:rsidR="0056533B" w:rsidRPr="00C25974" w:rsidRDefault="0056533B" w:rsidP="00D9160A"/>
        </w:tc>
      </w:tr>
      <w:tr w:rsidR="0056533B" w:rsidRPr="00AD76B0" w14:paraId="1B75AF42" w14:textId="77777777" w:rsidTr="006D7B8E">
        <w:trPr>
          <w:cantSplit/>
          <w:jc w:val="center"/>
        </w:trPr>
        <w:tc>
          <w:tcPr>
            <w:tcW w:w="358" w:type="pct"/>
          </w:tcPr>
          <w:p w14:paraId="03444D66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59E651" w14:textId="77777777" w:rsidR="0056533B" w:rsidRDefault="0056533B" w:rsidP="00D9160A"/>
        </w:tc>
        <w:tc>
          <w:tcPr>
            <w:tcW w:w="1869" w:type="pct"/>
            <w:shd w:val="clear" w:color="auto" w:fill="auto"/>
          </w:tcPr>
          <w:p w14:paraId="09E5AE56" w14:textId="0CD1443B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>
              <w:t>Aktivní chlazení Front-to-Rear.</w:t>
            </w:r>
          </w:p>
        </w:tc>
        <w:tc>
          <w:tcPr>
            <w:tcW w:w="543" w:type="pct"/>
            <w:shd w:val="clear" w:color="auto" w:fill="FFFF00"/>
          </w:tcPr>
          <w:p w14:paraId="4B5DDBDA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6AC82664" w14:textId="77777777" w:rsidR="0056533B" w:rsidRPr="00C25974" w:rsidRDefault="0056533B" w:rsidP="00D9160A"/>
        </w:tc>
      </w:tr>
      <w:tr w:rsidR="00D9160A" w:rsidRPr="00AD76B0" w14:paraId="59F53243" w14:textId="77777777" w:rsidTr="006D7B8E">
        <w:trPr>
          <w:cantSplit/>
          <w:jc w:val="center"/>
        </w:trPr>
        <w:tc>
          <w:tcPr>
            <w:tcW w:w="358" w:type="pct"/>
          </w:tcPr>
          <w:p w14:paraId="3B7A91C1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68365D4C" w14:textId="654F806C" w:rsidR="00D9160A" w:rsidRDefault="00D9160A" w:rsidP="00D9160A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08A611B1" w14:textId="35FE9237" w:rsidR="00D9160A" w:rsidRPr="00CC025D" w:rsidRDefault="00D9160A" w:rsidP="00D9160A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6601680C" w14:textId="77777777" w:rsidR="00D9160A" w:rsidRPr="00E87B35" w:rsidRDefault="00D9160A" w:rsidP="00D9160A"/>
        </w:tc>
        <w:tc>
          <w:tcPr>
            <w:tcW w:w="1430" w:type="pct"/>
            <w:shd w:val="clear" w:color="auto" w:fill="FFFF00"/>
          </w:tcPr>
          <w:p w14:paraId="5F018FC4" w14:textId="77777777" w:rsidR="00D9160A" w:rsidRPr="00E87B35" w:rsidRDefault="00D9160A" w:rsidP="00D9160A"/>
        </w:tc>
      </w:tr>
      <w:tr w:rsidR="003A144B" w:rsidRPr="00AD76B0" w14:paraId="141FD375" w14:textId="77777777" w:rsidTr="006D7B8E">
        <w:trPr>
          <w:cantSplit/>
          <w:jc w:val="center"/>
        </w:trPr>
        <w:tc>
          <w:tcPr>
            <w:tcW w:w="358" w:type="pct"/>
          </w:tcPr>
          <w:p w14:paraId="11AD8A3B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99CC257" w14:textId="1234CF04" w:rsidR="003A144B" w:rsidRDefault="003A144B" w:rsidP="003A144B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4448EF66" w14:textId="4BD9157B" w:rsidR="003A144B" w:rsidRDefault="003A144B" w:rsidP="00D9160A">
            <w:pPr>
              <w:pStyle w:val="Odstavecseseznamem"/>
              <w:numPr>
                <w:ilvl w:val="0"/>
                <w:numId w:val="8"/>
              </w:numPr>
            </w:pPr>
            <w:r>
              <w:t>Minimálně 48</w:t>
            </w:r>
            <w:r w:rsidR="00E02AC7">
              <w:t>ks</w:t>
            </w:r>
            <w:r w:rsidR="00E02AC7" w:rsidRPr="0074428D">
              <w:t xml:space="preserve"> </w:t>
            </w:r>
            <w:ins w:id="76" w:author="Word Document Comparison" w:date="2024-12-20T20:48:00Z" w16du:dateUtc="2024-12-20T19:48:00Z">
              <w:r w:rsidR="00D42B8C">
                <w:t>10/100/1000BaseT</w:t>
              </w:r>
            </w:ins>
            <w:del w:id="77" w:author="Word Document Comparison" w:date="2024-12-20T20:48:00Z" w16du:dateUtc="2024-12-20T19:48:00Z">
              <w:r w:rsidR="00E02AC7">
                <w:delText>25</w:delText>
              </w:r>
              <w:r w:rsidR="00E02AC7" w:rsidRPr="0074428D">
                <w:delText>GE SFP</w:delText>
              </w:r>
              <w:r w:rsidR="00E02AC7">
                <w:delText>28</w:delText>
              </w:r>
            </w:del>
            <w:r w:rsidR="00E02AC7" w:rsidRPr="0074428D">
              <w:t xml:space="preserve"> </w:t>
            </w:r>
            <w:r w:rsidR="00E02AC7">
              <w:t>portů</w:t>
            </w:r>
          </w:p>
          <w:p w14:paraId="1DD85355" w14:textId="4666924F" w:rsidR="003A144B" w:rsidRDefault="00B44B7E" w:rsidP="009212E3">
            <w:pPr>
              <w:pStyle w:val="Odstavecseseznamem"/>
              <w:numPr>
                <w:ilvl w:val="1"/>
                <w:numId w:val="8"/>
              </w:numPr>
            </w:pPr>
            <w:r>
              <w:t xml:space="preserve">Dodavatel dodá </w:t>
            </w:r>
            <w:r w:rsidR="003A144B">
              <w:t xml:space="preserve">plně dostatečný počet portů </w:t>
            </w:r>
            <w:r w:rsidR="0006479A">
              <w:t>pro</w:t>
            </w:r>
            <w:r w:rsidR="003A144B">
              <w:t xml:space="preserve"> OoB</w:t>
            </w:r>
            <w:r w:rsidR="00C0046C">
              <w:t xml:space="preserve"> switchi</w:t>
            </w:r>
            <w:r w:rsidR="003A144B">
              <w:t xml:space="preserve"> </w:t>
            </w:r>
            <w:r w:rsidR="0006479A">
              <w:t>na propojení</w:t>
            </w:r>
            <w:r w:rsidR="00F95AD2">
              <w:t xml:space="preserve"> </w:t>
            </w:r>
            <w:r w:rsidR="003A144B">
              <w:t>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0F01A18C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4C9F3E24" w14:textId="77777777" w:rsidR="003A144B" w:rsidRPr="00E87B35" w:rsidRDefault="003A144B" w:rsidP="00D9160A"/>
        </w:tc>
      </w:tr>
      <w:tr w:rsidR="003A144B" w:rsidRPr="00AD76B0" w14:paraId="65D15F54" w14:textId="77777777" w:rsidTr="006D7B8E">
        <w:trPr>
          <w:cantSplit/>
          <w:jc w:val="center"/>
        </w:trPr>
        <w:tc>
          <w:tcPr>
            <w:tcW w:w="358" w:type="pct"/>
          </w:tcPr>
          <w:p w14:paraId="223DECCC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B21EA8" w14:textId="77777777" w:rsidR="003A144B" w:rsidRDefault="003A144B" w:rsidP="00D9160A"/>
        </w:tc>
        <w:tc>
          <w:tcPr>
            <w:tcW w:w="1869" w:type="pct"/>
            <w:shd w:val="clear" w:color="auto" w:fill="auto"/>
          </w:tcPr>
          <w:p w14:paraId="184EF6FD" w14:textId="6219EC38" w:rsidR="003A144B" w:rsidRDefault="003A144B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Minimálně 2</w:t>
            </w:r>
            <w:r w:rsidR="00C53EE7">
              <w:t>ks</w:t>
            </w:r>
            <w:r>
              <w:t xml:space="preserve"> 10G</w:t>
            </w:r>
            <w:r w:rsidR="00857C8B">
              <w:t>E</w:t>
            </w:r>
            <w:r>
              <w:t xml:space="preserve"> </w:t>
            </w:r>
            <w:ins w:id="78" w:author="Word Document Comparison" w:date="2024-12-20T20:48:00Z" w16du:dateUtc="2024-12-20T19:48:00Z">
              <w:r w:rsidR="00D42B8C">
                <w:t>SFP+</w:t>
              </w:r>
            </w:ins>
            <w:del w:id="79" w:author="Word Document Comparison" w:date="2024-12-20T20:48:00Z" w16du:dateUtc="2024-12-20T19:48:00Z">
              <w:r>
                <w:delText>SFP</w:delText>
              </w:r>
              <w:r w:rsidR="00C53EE7">
                <w:delText>28</w:delText>
              </w:r>
            </w:del>
            <w:r>
              <w:t xml:space="preserve"> (pro připojení do mgmt sítě)</w:t>
            </w:r>
          </w:p>
        </w:tc>
        <w:tc>
          <w:tcPr>
            <w:tcW w:w="543" w:type="pct"/>
            <w:shd w:val="clear" w:color="auto" w:fill="FFFF00"/>
          </w:tcPr>
          <w:p w14:paraId="2866073A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6D300233" w14:textId="77777777" w:rsidR="003A144B" w:rsidRPr="00E87B35" w:rsidRDefault="003A144B" w:rsidP="00D9160A"/>
        </w:tc>
      </w:tr>
      <w:tr w:rsidR="00476EF8" w:rsidRPr="00AD76B0" w14:paraId="5DD83CBA" w14:textId="77777777" w:rsidTr="006D7B8E">
        <w:trPr>
          <w:cantSplit/>
          <w:jc w:val="center"/>
        </w:trPr>
        <w:tc>
          <w:tcPr>
            <w:tcW w:w="358" w:type="pct"/>
          </w:tcPr>
          <w:p w14:paraId="756BF137" w14:textId="77777777" w:rsidR="00476EF8" w:rsidRPr="00AD76B0" w:rsidRDefault="00476EF8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4911CCAE" w14:textId="09CFB3DB" w:rsidR="00476EF8" w:rsidRDefault="00C56849" w:rsidP="00D9160A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4AE6193C" w14:textId="577F926F" w:rsidR="00476EF8" w:rsidRDefault="00F32FA6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Rozhraní RJ45 pro mgmt O</w:t>
            </w:r>
            <w:r w:rsidR="00E52863">
              <w:t>oB switche</w:t>
            </w:r>
          </w:p>
        </w:tc>
        <w:tc>
          <w:tcPr>
            <w:tcW w:w="543" w:type="pct"/>
            <w:shd w:val="clear" w:color="auto" w:fill="FFFF00"/>
          </w:tcPr>
          <w:p w14:paraId="7862ED75" w14:textId="77777777" w:rsidR="00476EF8" w:rsidRPr="00E87B35" w:rsidRDefault="00476EF8" w:rsidP="00D9160A"/>
        </w:tc>
        <w:tc>
          <w:tcPr>
            <w:tcW w:w="1430" w:type="pct"/>
            <w:shd w:val="clear" w:color="auto" w:fill="FFFF00"/>
          </w:tcPr>
          <w:p w14:paraId="063C9978" w14:textId="77777777" w:rsidR="00476EF8" w:rsidRPr="00E87B35" w:rsidRDefault="00476EF8" w:rsidP="00D9160A"/>
        </w:tc>
      </w:tr>
      <w:tr w:rsidR="00341143" w:rsidRPr="00AD76B0" w14:paraId="0139935C" w14:textId="77777777" w:rsidTr="006D7B8E">
        <w:trPr>
          <w:cantSplit/>
          <w:jc w:val="center"/>
        </w:trPr>
        <w:tc>
          <w:tcPr>
            <w:tcW w:w="358" w:type="pct"/>
          </w:tcPr>
          <w:p w14:paraId="40443CC5" w14:textId="77777777" w:rsidR="00341143" w:rsidRPr="00AD76B0" w:rsidRDefault="00341143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14DC3AFE" w14:textId="6CABE798" w:rsidR="00341143" w:rsidRDefault="00341143" w:rsidP="00341143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5FCFEB8D" w14:textId="3565582C" w:rsidR="00341143" w:rsidRDefault="00341143" w:rsidP="00341143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 w:rsidR="004B4012">
              <w:t xml:space="preserve"> </w:t>
            </w:r>
            <w:r w:rsidR="004B4012" w:rsidRPr="0065718C">
              <w:t xml:space="preserve">(pozn. </w:t>
            </w:r>
            <w:r w:rsidR="00DE39B7" w:rsidRPr="0065718C">
              <w:t xml:space="preserve">u USB i </w:t>
            </w:r>
            <w:r w:rsidR="004B4012" w:rsidRPr="0065718C">
              <w:t>převodníky USB/RS-232(RJ45)</w:t>
            </w:r>
            <w:r w:rsidR="0065718C">
              <w:t>)</w:t>
            </w:r>
          </w:p>
        </w:tc>
        <w:tc>
          <w:tcPr>
            <w:tcW w:w="543" w:type="pct"/>
            <w:shd w:val="clear" w:color="auto" w:fill="FFFF00"/>
          </w:tcPr>
          <w:p w14:paraId="468C72CA" w14:textId="77777777" w:rsidR="00341143" w:rsidRPr="00E87B35" w:rsidRDefault="00341143" w:rsidP="00341143"/>
        </w:tc>
        <w:tc>
          <w:tcPr>
            <w:tcW w:w="1430" w:type="pct"/>
            <w:shd w:val="clear" w:color="auto" w:fill="FFFF00"/>
          </w:tcPr>
          <w:p w14:paraId="151C7ECF" w14:textId="77777777" w:rsidR="00341143" w:rsidRPr="00E87B35" w:rsidRDefault="00341143" w:rsidP="00341143"/>
        </w:tc>
      </w:tr>
      <w:tr w:rsidR="00D26862" w:rsidRPr="00AD76B0" w14:paraId="3B26C569" w14:textId="77777777" w:rsidTr="00D26862">
        <w:trPr>
          <w:cantSplit/>
          <w:jc w:val="center"/>
        </w:trPr>
        <w:tc>
          <w:tcPr>
            <w:tcW w:w="358" w:type="pct"/>
          </w:tcPr>
          <w:p w14:paraId="0F1517C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73EC467" w14:textId="78078539" w:rsidR="00D26862" w:rsidRDefault="00D26862" w:rsidP="00D26862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7E016E58" w14:textId="3D69A42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Jumbo Frames min. 9kB </w:t>
            </w:r>
          </w:p>
        </w:tc>
        <w:tc>
          <w:tcPr>
            <w:tcW w:w="543" w:type="pct"/>
            <w:shd w:val="clear" w:color="auto" w:fill="FFFF00"/>
          </w:tcPr>
          <w:p w14:paraId="17F31863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63FB4F86" w14:textId="77777777" w:rsidR="00D26862" w:rsidRPr="00E87B35" w:rsidRDefault="00D26862" w:rsidP="00341143"/>
        </w:tc>
      </w:tr>
      <w:tr w:rsidR="00D26862" w:rsidRPr="00AD76B0" w14:paraId="60FEC06E" w14:textId="77777777" w:rsidTr="006D7B8E">
        <w:trPr>
          <w:cantSplit/>
          <w:jc w:val="center"/>
        </w:trPr>
        <w:tc>
          <w:tcPr>
            <w:tcW w:w="358" w:type="pct"/>
          </w:tcPr>
          <w:p w14:paraId="34456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5929A41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434A912" w14:textId="169B569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43" w:type="pct"/>
            <w:shd w:val="clear" w:color="auto" w:fill="FFFF00"/>
          </w:tcPr>
          <w:p w14:paraId="3347023D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462DAAD0" w14:textId="77777777" w:rsidR="00D26862" w:rsidRPr="00E87B35" w:rsidRDefault="00D26862" w:rsidP="00341143"/>
        </w:tc>
      </w:tr>
      <w:tr w:rsidR="00D26862" w:rsidRPr="00AD76B0" w14:paraId="2EC25AD7" w14:textId="77777777" w:rsidTr="006D7B8E">
        <w:trPr>
          <w:cantSplit/>
          <w:jc w:val="center"/>
        </w:trPr>
        <w:tc>
          <w:tcPr>
            <w:tcW w:w="358" w:type="pct"/>
          </w:tcPr>
          <w:p w14:paraId="181B177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60E203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725C93C" w14:textId="6D8E049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na úrovni L2: </w:t>
            </w:r>
          </w:p>
          <w:p w14:paraId="31CE577D" w14:textId="77777777" w:rsidR="00D26862" w:rsidRPr="004A4BC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IEEE 802.3 bridging</w:t>
            </w:r>
          </w:p>
          <w:p w14:paraId="3008336F" w14:textId="77777777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min. MAC tabule size = 10k</w:t>
            </w:r>
          </w:p>
          <w:p w14:paraId="068AF72B" w14:textId="78BC6585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1DB60CFE" w14:textId="742E69E7" w:rsidR="00D26862" w:rsidRPr="00725E29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LAG group = min. 64</w:t>
            </w:r>
          </w:p>
          <w:p w14:paraId="59987C90" w14:textId="77777777" w:rsidR="00D26862" w:rsidRPr="00011DD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počet int. na LAG group = min. 8</w:t>
            </w:r>
          </w:p>
          <w:p w14:paraId="6BF7ED45" w14:textId="02190DDD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3133F65A" w14:textId="77EA20C4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plný roszah VLAN = min. 4k</w:t>
            </w:r>
          </w:p>
          <w:p w14:paraId="0DA75E54" w14:textId="77777777" w:rsidR="00D26862" w:rsidRPr="00AA0D9E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QinQ</w:t>
            </w:r>
          </w:p>
          <w:p w14:paraId="41DDC667" w14:textId="77777777" w:rsidR="00D26862" w:rsidRPr="00A663C7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port based VLAN</w:t>
            </w:r>
          </w:p>
          <w:p w14:paraId="38395348" w14:textId="77777777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VLAN translation (VLAN header swap)</w:t>
            </w:r>
          </w:p>
          <w:p w14:paraId="00344EC4" w14:textId="2A3150EA" w:rsidR="00D26862" w:rsidRPr="00353251" w:rsidRDefault="00D26862" w:rsidP="00B758F0">
            <w:pPr>
              <w:pStyle w:val="Odstavecseseznamem"/>
              <w:numPr>
                <w:ilvl w:val="1"/>
                <w:numId w:val="8"/>
              </w:numPr>
            </w:pPr>
            <w:r w:rsidRPr="00CE11FB">
              <w:t>xSTP</w:t>
            </w:r>
            <w:r>
              <w:t xml:space="preserve"> (</w:t>
            </w:r>
            <w:r w:rsidRPr="00B758F0">
              <w:t>IEEE 802.1D (STP), IEEE 802.1s (MSTP), IEEE 802.1w (RSTP))</w:t>
            </w:r>
          </w:p>
          <w:p w14:paraId="6C1BB33F" w14:textId="2698F077" w:rsidR="00D26862" w:rsidRPr="003445C4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B758F0">
              <w:t>STP security funkce</w:t>
            </w:r>
            <w:r>
              <w:t xml:space="preserve"> min. </w:t>
            </w:r>
            <w:r w:rsidRPr="009A2512">
              <w:t>BPDU guard, Loop guard, Root guard</w:t>
            </w:r>
          </w:p>
          <w:p w14:paraId="39CB717F" w14:textId="774F7843" w:rsidR="00D26862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9A2512">
              <w:t>LLDP (802.1ab)</w:t>
            </w:r>
          </w:p>
        </w:tc>
        <w:tc>
          <w:tcPr>
            <w:tcW w:w="543" w:type="pct"/>
            <w:shd w:val="clear" w:color="auto" w:fill="FFFF00"/>
          </w:tcPr>
          <w:p w14:paraId="4CCDD7E6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0FE06654" w14:textId="77777777" w:rsidR="00D26862" w:rsidRPr="00E87B35" w:rsidRDefault="00D26862" w:rsidP="00341143"/>
        </w:tc>
      </w:tr>
      <w:tr w:rsidR="00D26862" w:rsidRPr="00AD76B0" w14:paraId="16C4FF3E" w14:textId="77777777" w:rsidTr="006D7B8E">
        <w:trPr>
          <w:cantSplit/>
          <w:jc w:val="center"/>
        </w:trPr>
        <w:tc>
          <w:tcPr>
            <w:tcW w:w="358" w:type="pct"/>
          </w:tcPr>
          <w:p w14:paraId="454508F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76F7A8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E3666F2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ACL:</w:t>
            </w:r>
          </w:p>
          <w:p w14:paraId="190AF930" w14:textId="77777777" w:rsidR="00D26862" w:rsidRPr="0053581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Port ACLs (ingress / egress)</w:t>
            </w:r>
          </w:p>
          <w:p w14:paraId="521F12E2" w14:textId="77777777" w:rsidR="00D26862" w:rsidRPr="00364B9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VLAN ACLs (ingress / egress)</w:t>
            </w:r>
          </w:p>
          <w:p w14:paraId="579C69ED" w14:textId="77777777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ACL </w:t>
            </w:r>
            <w:r>
              <w:t>ve vrstvách</w:t>
            </w:r>
            <w:r w:rsidRPr="00856F7C">
              <w:t xml:space="preserve"> L2-L4</w:t>
            </w:r>
          </w:p>
          <w:p w14:paraId="76D5295C" w14:textId="269883C3" w:rsidR="00D26862" w:rsidRPr="00B821A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>ACL ackce</w:t>
            </w:r>
            <w:r>
              <w:t xml:space="preserve"> (</w:t>
            </w:r>
            <w:r w:rsidRPr="002F3B62">
              <w:t>ermit / deny, count)</w:t>
            </w:r>
          </w:p>
          <w:p w14:paraId="6307936A" w14:textId="4A0CF9A3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2F3B62">
              <w:t>ACL směrem na CPU (CPU protection)</w:t>
            </w:r>
          </w:p>
        </w:tc>
        <w:tc>
          <w:tcPr>
            <w:tcW w:w="543" w:type="pct"/>
            <w:shd w:val="clear" w:color="auto" w:fill="FFFF00"/>
          </w:tcPr>
          <w:p w14:paraId="34AF29DE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3EE5F3C1" w14:textId="77777777" w:rsidR="00D26862" w:rsidRPr="00E87B35" w:rsidRDefault="00D26862" w:rsidP="00341143"/>
        </w:tc>
      </w:tr>
      <w:tr w:rsidR="00D26862" w:rsidRPr="00AD76B0" w14:paraId="7061AD8E" w14:textId="77777777" w:rsidTr="006D7B8E">
        <w:trPr>
          <w:cantSplit/>
          <w:jc w:val="center"/>
        </w:trPr>
        <w:tc>
          <w:tcPr>
            <w:tcW w:w="358" w:type="pct"/>
          </w:tcPr>
          <w:p w14:paraId="2E862FC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CE4EC7E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31DA1267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629FF486" w14:textId="77777777" w:rsidR="00D26862" w:rsidRPr="00C705C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7CA449DF" w14:textId="77777777" w:rsidR="00D26862" w:rsidRPr="005F376B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2k</w:t>
            </w:r>
          </w:p>
          <w:p w14:paraId="08F9BD86" w14:textId="77777777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648EFD9D" w14:textId="4CA47430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255184E0" w14:textId="5485687C" w:rsidR="00D2686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ECMP balancing / resilient hashing - min. 64 ECMP cest</w:t>
            </w:r>
          </w:p>
        </w:tc>
        <w:tc>
          <w:tcPr>
            <w:tcW w:w="543" w:type="pct"/>
            <w:shd w:val="clear" w:color="auto" w:fill="FFFF00"/>
          </w:tcPr>
          <w:p w14:paraId="43635CD1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55EC96CA" w14:textId="77777777" w:rsidR="00D26862" w:rsidRPr="00E87B35" w:rsidRDefault="00D26862" w:rsidP="00341143"/>
        </w:tc>
      </w:tr>
      <w:tr w:rsidR="00D26862" w:rsidRPr="00AD76B0" w14:paraId="66A87A5F" w14:textId="77777777" w:rsidTr="006D7B8E">
        <w:trPr>
          <w:cantSplit/>
          <w:jc w:val="center"/>
        </w:trPr>
        <w:tc>
          <w:tcPr>
            <w:tcW w:w="358" w:type="pct"/>
          </w:tcPr>
          <w:p w14:paraId="053A61C6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C5A0D4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65DE9B71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Multicast:</w:t>
            </w:r>
          </w:p>
          <w:p w14:paraId="0551227D" w14:textId="77777777" w:rsidR="00D26862" w:rsidRPr="00C41B31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IGMP snooping v1/2/3</w:t>
            </w:r>
          </w:p>
          <w:p w14:paraId="57B7ABD2" w14:textId="326214DE" w:rsidR="00D26862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MLD snooping</w:t>
            </w:r>
            <w:r>
              <w:t xml:space="preserve"> </w:t>
            </w:r>
            <w:r w:rsidRPr="00C41B31">
              <w:t>v1/2</w:t>
            </w:r>
          </w:p>
        </w:tc>
        <w:tc>
          <w:tcPr>
            <w:tcW w:w="543" w:type="pct"/>
            <w:shd w:val="clear" w:color="auto" w:fill="FFFF00"/>
          </w:tcPr>
          <w:p w14:paraId="3C478A14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1F890599" w14:textId="77777777" w:rsidR="00D26862" w:rsidRPr="00E87B35" w:rsidRDefault="00D26862" w:rsidP="00341143"/>
        </w:tc>
      </w:tr>
      <w:tr w:rsidR="00D26862" w:rsidRPr="00AD76B0" w14:paraId="74CEC5FE" w14:textId="77777777" w:rsidTr="00D26862">
        <w:trPr>
          <w:cantSplit/>
          <w:jc w:val="center"/>
        </w:trPr>
        <w:tc>
          <w:tcPr>
            <w:tcW w:w="358" w:type="pct"/>
          </w:tcPr>
          <w:p w14:paraId="056674B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69973CA" w14:textId="0EFC1197" w:rsidR="00D26862" w:rsidRDefault="00D26862" w:rsidP="00D26862">
            <w:r>
              <w:t>Management a Troubleshooting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0A0EB99" w14:textId="63F9B206" w:rsidR="00D26862" w:rsidRPr="00567EC5" w:rsidRDefault="00D26862" w:rsidP="00567EC5">
            <w:pPr>
              <w:pStyle w:val="Odstavecseseznamem"/>
              <w:numPr>
                <w:ilvl w:val="0"/>
                <w:numId w:val="8"/>
              </w:numPr>
            </w:pPr>
            <w:r w:rsidRPr="00567EC5">
              <w:t>Řešení musí být kompatibilní se všemi nabízenými síťovými elementy:</w:t>
            </w:r>
          </w:p>
          <w:p w14:paraId="07FBF343" w14:textId="2F99D30E" w:rsidR="00D26862" w:rsidRDefault="00D26862" w:rsidP="006106C8">
            <w:pPr>
              <w:pStyle w:val="Odstavecseseznamem"/>
              <w:numPr>
                <w:ilvl w:val="1"/>
                <w:numId w:val="8"/>
              </w:numPr>
            </w:pPr>
            <w:r w:rsidRPr="00567EC5">
              <w:t>LEAF / SPINE / Border</w:t>
            </w:r>
            <w:r>
              <w:t xml:space="preserve"> </w:t>
            </w:r>
            <w:r w:rsidRPr="00567EC5">
              <w:t>LEAF / EDGE / WAN_router / OoB_MNGT</w:t>
            </w:r>
          </w:p>
        </w:tc>
        <w:tc>
          <w:tcPr>
            <w:tcW w:w="543" w:type="pct"/>
            <w:shd w:val="clear" w:color="auto" w:fill="FFFF00"/>
          </w:tcPr>
          <w:p w14:paraId="67B013E0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68F75D9A" w14:textId="77777777" w:rsidR="00D26862" w:rsidRPr="00E87B35" w:rsidRDefault="00D26862" w:rsidP="001200F8"/>
        </w:tc>
      </w:tr>
      <w:tr w:rsidR="00D26862" w:rsidRPr="00AD76B0" w14:paraId="28DA7C42" w14:textId="77777777" w:rsidTr="006D7B8E">
        <w:trPr>
          <w:cantSplit/>
          <w:jc w:val="center"/>
        </w:trPr>
        <w:tc>
          <w:tcPr>
            <w:tcW w:w="358" w:type="pct"/>
          </w:tcPr>
          <w:p w14:paraId="03D6061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B4BEFB" w14:textId="77777777" w:rsidR="00D26862" w:rsidRDefault="00D26862" w:rsidP="001200F8"/>
        </w:tc>
        <w:tc>
          <w:tcPr>
            <w:tcW w:w="1869" w:type="pct"/>
            <w:shd w:val="clear" w:color="auto" w:fill="auto"/>
            <w:vAlign w:val="center"/>
          </w:tcPr>
          <w:p w14:paraId="2DD1E7C4" w14:textId="602A8B71" w:rsidR="00D26862" w:rsidRDefault="00D26862" w:rsidP="00792716">
            <w:pPr>
              <w:pStyle w:val="Odstavecseseznamem"/>
              <w:numPr>
                <w:ilvl w:val="0"/>
                <w:numId w:val="8"/>
              </w:numPr>
            </w:pPr>
            <w:r>
              <w:t>CLI</w:t>
            </w:r>
            <w:r w:rsidRPr="00792716">
              <w:t xml:space="preserve"> inteface: plná konfigurovatelnost a troubleshooting</w:t>
            </w:r>
            <w:r>
              <w:t>:</w:t>
            </w:r>
          </w:p>
          <w:p w14:paraId="15180124" w14:textId="1A7CD987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 w:rsidRPr="00792716">
              <w:t>Lo</w:t>
            </w:r>
            <w:r>
              <w:t>cal</w:t>
            </w:r>
          </w:p>
          <w:p w14:paraId="4C3449B2" w14:textId="046291B4" w:rsidR="00D26862" w:rsidRPr="00792716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T</w:t>
            </w:r>
            <w:r w:rsidRPr="00792716">
              <w:t>elnet</w:t>
            </w:r>
          </w:p>
          <w:p w14:paraId="650F6B1D" w14:textId="66E26F1E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SSH</w:t>
            </w:r>
          </w:p>
        </w:tc>
        <w:tc>
          <w:tcPr>
            <w:tcW w:w="543" w:type="pct"/>
            <w:shd w:val="clear" w:color="auto" w:fill="FFFF00"/>
          </w:tcPr>
          <w:p w14:paraId="1B8D1FC3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100848B8" w14:textId="77777777" w:rsidR="00D26862" w:rsidRPr="00E87B35" w:rsidRDefault="00D26862" w:rsidP="001200F8"/>
        </w:tc>
      </w:tr>
      <w:tr w:rsidR="00D26862" w:rsidRPr="00AD76B0" w14:paraId="27A00CDB" w14:textId="77777777" w:rsidTr="006D7B8E">
        <w:trPr>
          <w:cantSplit/>
          <w:jc w:val="center"/>
        </w:trPr>
        <w:tc>
          <w:tcPr>
            <w:tcW w:w="358" w:type="pct"/>
          </w:tcPr>
          <w:p w14:paraId="597EA3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4581C1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7EB4743F" w14:textId="3CECCC83" w:rsidR="00D26862" w:rsidRPr="00742FA5" w:rsidRDefault="00D26862" w:rsidP="00742FA5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6BDCA293" w14:textId="41D4EA8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0A55E4C1" w14:textId="7777777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078FB59D" w14:textId="1DEA0FC6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 xml:space="preserve">RBAC </w:t>
            </w:r>
          </w:p>
        </w:tc>
        <w:tc>
          <w:tcPr>
            <w:tcW w:w="543" w:type="pct"/>
            <w:shd w:val="clear" w:color="auto" w:fill="FFFF00"/>
          </w:tcPr>
          <w:p w14:paraId="2F36FC1D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6B72A13A" w14:textId="77777777" w:rsidR="00D26862" w:rsidRPr="00E87B35" w:rsidRDefault="00D26862" w:rsidP="008C4CB0"/>
        </w:tc>
      </w:tr>
      <w:tr w:rsidR="00D26862" w:rsidRPr="00AD76B0" w14:paraId="08ABE445" w14:textId="77777777" w:rsidTr="006D7B8E">
        <w:trPr>
          <w:cantSplit/>
          <w:jc w:val="center"/>
        </w:trPr>
        <w:tc>
          <w:tcPr>
            <w:tcW w:w="358" w:type="pct"/>
          </w:tcPr>
          <w:p w14:paraId="3692492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E6352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34051310" w14:textId="01C7977D" w:rsidR="00D26862" w:rsidRPr="00185223" w:rsidRDefault="00D26862" w:rsidP="000F140D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b/>
                <w:bCs/>
                <w:noProof/>
                <w:color w:val="000000"/>
                <w:sz w:val="16"/>
                <w:szCs w:val="16"/>
                <w:lang w:val="en-GB"/>
              </w:rPr>
            </w:pPr>
            <w:r>
              <w:t>K</w:t>
            </w:r>
            <w:r w:rsidRPr="000F140D">
              <w:t>onfig</w:t>
            </w:r>
            <w:r>
              <w:t>urační</w:t>
            </w:r>
            <w:r w:rsidRPr="000F140D">
              <w:t xml:space="preserve"> změny </w:t>
            </w:r>
            <w:r>
              <w:t>automaticky přes .</w:t>
            </w:r>
            <w:r w:rsidRPr="000F140D">
              <w:t>txt file</w:t>
            </w:r>
          </w:p>
        </w:tc>
        <w:tc>
          <w:tcPr>
            <w:tcW w:w="543" w:type="pct"/>
            <w:shd w:val="clear" w:color="auto" w:fill="FFFF00"/>
          </w:tcPr>
          <w:p w14:paraId="41B91139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73D68B53" w14:textId="77777777" w:rsidR="00D26862" w:rsidRPr="00E87B35" w:rsidRDefault="00D26862" w:rsidP="008C4CB0"/>
        </w:tc>
      </w:tr>
      <w:tr w:rsidR="00D26862" w:rsidRPr="00AD76B0" w14:paraId="0CF9CFC9" w14:textId="77777777" w:rsidTr="006D7B8E">
        <w:trPr>
          <w:cantSplit/>
          <w:jc w:val="center"/>
        </w:trPr>
        <w:tc>
          <w:tcPr>
            <w:tcW w:w="358" w:type="pct"/>
          </w:tcPr>
          <w:p w14:paraId="2B344A3B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10766E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6A235B79" w14:textId="69BCA042" w:rsidR="00D26862" w:rsidRPr="005C5939" w:rsidRDefault="00D26862" w:rsidP="005C5939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</w:t>
            </w:r>
            <w:r w:rsidRPr="005C5939">
              <w:t>syslog</w:t>
            </w:r>
            <w:r>
              <w:t xml:space="preserve"> server</w:t>
            </w:r>
          </w:p>
          <w:p w14:paraId="6BE80147" w14:textId="77777777" w:rsidR="00D26862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E40AB6">
              <w:t>ocal</w:t>
            </w:r>
          </w:p>
          <w:p w14:paraId="629C07E4" w14:textId="7512C3A2" w:rsidR="00D26862" w:rsidRPr="00E40AB6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R</w:t>
            </w:r>
            <w:r w:rsidRPr="00E40AB6">
              <w:t>emote syslog server</w:t>
            </w:r>
          </w:p>
        </w:tc>
        <w:tc>
          <w:tcPr>
            <w:tcW w:w="543" w:type="pct"/>
            <w:shd w:val="clear" w:color="auto" w:fill="FFFF00"/>
          </w:tcPr>
          <w:p w14:paraId="16E79CEF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4E7C2DE7" w14:textId="77777777" w:rsidR="00D26862" w:rsidRPr="00E87B35" w:rsidRDefault="00D26862" w:rsidP="008C4CB0"/>
        </w:tc>
      </w:tr>
      <w:tr w:rsidR="00D26862" w:rsidRPr="00AD76B0" w14:paraId="434928B9" w14:textId="77777777" w:rsidTr="006D7B8E">
        <w:trPr>
          <w:cantSplit/>
          <w:jc w:val="center"/>
        </w:trPr>
        <w:tc>
          <w:tcPr>
            <w:tcW w:w="358" w:type="pct"/>
          </w:tcPr>
          <w:p w14:paraId="65A84E7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7826E" w14:textId="77777777" w:rsidR="00D26862" w:rsidRDefault="00D26862" w:rsidP="00990F2D"/>
        </w:tc>
        <w:tc>
          <w:tcPr>
            <w:tcW w:w="1869" w:type="pct"/>
            <w:shd w:val="clear" w:color="auto" w:fill="auto"/>
            <w:vAlign w:val="center"/>
          </w:tcPr>
          <w:p w14:paraId="5AB35CD9" w14:textId="361A85CC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 xml:space="preserve">Ping, </w:t>
            </w:r>
            <w:r>
              <w:t>T</w:t>
            </w:r>
            <w:r w:rsidRPr="00E40AB6">
              <w:t>raceroute</w:t>
            </w:r>
          </w:p>
        </w:tc>
        <w:tc>
          <w:tcPr>
            <w:tcW w:w="543" w:type="pct"/>
            <w:shd w:val="clear" w:color="auto" w:fill="FFFF00"/>
          </w:tcPr>
          <w:p w14:paraId="2DFDD516" w14:textId="77777777" w:rsidR="00D26862" w:rsidRPr="00E87B35" w:rsidRDefault="00D26862" w:rsidP="00990F2D"/>
        </w:tc>
        <w:tc>
          <w:tcPr>
            <w:tcW w:w="1430" w:type="pct"/>
            <w:shd w:val="clear" w:color="auto" w:fill="FFFF00"/>
          </w:tcPr>
          <w:p w14:paraId="7DE4882D" w14:textId="77777777" w:rsidR="00D26862" w:rsidRPr="00E87B35" w:rsidRDefault="00D26862" w:rsidP="00990F2D"/>
        </w:tc>
      </w:tr>
      <w:tr w:rsidR="00D26862" w:rsidRPr="00AD76B0" w14:paraId="09C2B195" w14:textId="77777777" w:rsidTr="006D7B8E">
        <w:trPr>
          <w:cantSplit/>
          <w:jc w:val="center"/>
        </w:trPr>
        <w:tc>
          <w:tcPr>
            <w:tcW w:w="358" w:type="pct"/>
          </w:tcPr>
          <w:p w14:paraId="45817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C47679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1601C3FF" w14:textId="7940944E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sFlow</w:t>
            </w:r>
            <w:r>
              <w:t xml:space="preserve"> </w:t>
            </w:r>
            <w:r w:rsidRPr="00EC67DF">
              <w:t>a/nebo jiná adekvátní technologie</w:t>
            </w:r>
          </w:p>
        </w:tc>
        <w:tc>
          <w:tcPr>
            <w:tcW w:w="543" w:type="pct"/>
            <w:shd w:val="clear" w:color="auto" w:fill="FFFF00"/>
          </w:tcPr>
          <w:p w14:paraId="5CC8BE6A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1C3DCBDE" w14:textId="77777777" w:rsidR="00D26862" w:rsidRPr="00E87B35" w:rsidRDefault="00D26862" w:rsidP="00FB3B60"/>
        </w:tc>
      </w:tr>
      <w:tr w:rsidR="00D26862" w:rsidRPr="00AD76B0" w14:paraId="54157F70" w14:textId="77777777" w:rsidTr="006D7B8E">
        <w:trPr>
          <w:cantSplit/>
          <w:jc w:val="center"/>
        </w:trPr>
        <w:tc>
          <w:tcPr>
            <w:tcW w:w="358" w:type="pct"/>
          </w:tcPr>
          <w:p w14:paraId="01E52080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E1C70BE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341E033E" w14:textId="64415EF0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Traffic mirroring</w:t>
            </w:r>
          </w:p>
        </w:tc>
        <w:tc>
          <w:tcPr>
            <w:tcW w:w="543" w:type="pct"/>
            <w:shd w:val="clear" w:color="auto" w:fill="FFFF00"/>
          </w:tcPr>
          <w:p w14:paraId="7E6F204F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08377F26" w14:textId="77777777" w:rsidR="00D26862" w:rsidRPr="00E87B35" w:rsidRDefault="00D26862" w:rsidP="00FB3B60"/>
        </w:tc>
      </w:tr>
      <w:tr w:rsidR="00D26862" w:rsidRPr="00AD76B0" w14:paraId="04A94948" w14:textId="77777777" w:rsidTr="006D7B8E">
        <w:trPr>
          <w:cantSplit/>
          <w:jc w:val="center"/>
        </w:trPr>
        <w:tc>
          <w:tcPr>
            <w:tcW w:w="358" w:type="pct"/>
          </w:tcPr>
          <w:p w14:paraId="74E585B2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46E751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4F24C666" w14:textId="77C751DA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SNMP</w:t>
            </w:r>
            <w:r>
              <w:t xml:space="preserve"> </w:t>
            </w:r>
            <w:r w:rsidRPr="00E40AB6">
              <w:t>v2/v3</w:t>
            </w:r>
          </w:p>
        </w:tc>
        <w:tc>
          <w:tcPr>
            <w:tcW w:w="543" w:type="pct"/>
            <w:shd w:val="clear" w:color="auto" w:fill="FFFF00"/>
          </w:tcPr>
          <w:p w14:paraId="50DC04D4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23B227B0" w14:textId="77777777" w:rsidR="00D26862" w:rsidRPr="00E87B35" w:rsidRDefault="00D26862" w:rsidP="00FB3B60"/>
        </w:tc>
      </w:tr>
      <w:tr w:rsidR="00E42BA6" w:rsidRPr="00AD76B0" w14:paraId="44F8C80B" w14:textId="77777777" w:rsidTr="00E42BA6">
        <w:trPr>
          <w:cantSplit/>
          <w:trHeight w:val="269"/>
          <w:jc w:val="center"/>
        </w:trPr>
        <w:tc>
          <w:tcPr>
            <w:tcW w:w="358" w:type="pct"/>
            <w:vMerge w:val="restart"/>
          </w:tcPr>
          <w:p w14:paraId="7B15F916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1501B3B6" w14:textId="0A4CEDC2" w:rsidR="00E42BA6" w:rsidRDefault="00E42BA6" w:rsidP="00154638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7D580430" w14:textId="6F986AD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34A592AF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4EF9171E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2E8FF5B" w14:textId="77777777" w:rsidTr="00E42BA6">
        <w:trPr>
          <w:cantSplit/>
          <w:trHeight w:val="215"/>
          <w:jc w:val="center"/>
        </w:trPr>
        <w:tc>
          <w:tcPr>
            <w:tcW w:w="358" w:type="pct"/>
            <w:vMerge/>
          </w:tcPr>
          <w:p w14:paraId="3CF93071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C42470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05B6AED0" w14:textId="40E41E5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4C5D180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2A6FED22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6700757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2E621400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A617C6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15EABD41" w14:textId="77777777" w:rsidR="00E42BA6" w:rsidRPr="00D26862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696B348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50CB6860" w14:textId="77777777" w:rsidR="00E42BA6" w:rsidRPr="00E87B35" w:rsidRDefault="00E42BA6" w:rsidP="00D10EC5">
            <w:pPr>
              <w:keepNext/>
            </w:pPr>
          </w:p>
        </w:tc>
      </w:tr>
    </w:tbl>
    <w:p w14:paraId="65EC6D35" w14:textId="57BC853A" w:rsidR="00083E0E" w:rsidRPr="005458EA" w:rsidRDefault="00D10EC5" w:rsidP="00347913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15</w:t>
      </w:r>
      <w:r w:rsidR="00E9490C">
        <w:rPr>
          <w:noProof/>
        </w:rPr>
        <w:fldChar w:fldCharType="end"/>
      </w:r>
      <w:r>
        <w:t xml:space="preserve"> - </w:t>
      </w:r>
      <w:r w:rsidRPr="000073DE">
        <w:t xml:space="preserve">Technické parametry </w:t>
      </w:r>
      <w:r>
        <w:t>Out-of-Band</w:t>
      </w:r>
      <w:r w:rsidRPr="000073DE">
        <w:t xml:space="preserve"> MGMT </w:t>
      </w:r>
      <w:r>
        <w:t>switch</w:t>
      </w:r>
    </w:p>
    <w:p w14:paraId="7AB111EE" w14:textId="09EBF4D3" w:rsidR="00141269" w:rsidRDefault="00860D02" w:rsidP="00141269">
      <w:pPr>
        <w:spacing w:before="240"/>
        <w:jc w:val="both"/>
      </w:pPr>
      <w:r>
        <w:t>Dodavatel dodá</w:t>
      </w:r>
      <w:r w:rsidR="00141269">
        <w:t xml:space="preserve"> pro zajištění dostatečného mgmt přístupu do sítě dostatečně dimenzované síťové elementy pro funkci Terminál</w:t>
      </w:r>
      <w:r w:rsidR="00E72BD3">
        <w:t xml:space="preserve"> </w:t>
      </w:r>
      <w:r w:rsidR="00E72BD3" w:rsidRPr="005205F9">
        <w:t>(Console) Server</w:t>
      </w:r>
      <w:r w:rsidR="00141269" w:rsidRPr="00D25F17">
        <w:t xml:space="preserve">. </w:t>
      </w:r>
      <w:r w:rsidR="00141269">
        <w:t xml:space="preserve">Jejich počet v každé z lokací řešení je </w:t>
      </w:r>
      <w:r w:rsidR="0011267E">
        <w:t>1</w:t>
      </w:r>
      <w:r w:rsidR="00141269">
        <w:t xml:space="preserve">ks, tj. celkově požadováno dodat </w:t>
      </w:r>
      <w:r w:rsidR="00304F8E">
        <w:t>2</w:t>
      </w:r>
      <w:r w:rsidR="00141269">
        <w:t xml:space="preserve">ks. </w:t>
      </w:r>
    </w:p>
    <w:p w14:paraId="22712DFC" w14:textId="77777777" w:rsidR="00B16495" w:rsidRDefault="00B16495" w:rsidP="00D73624">
      <w:pPr>
        <w:jc w:val="both"/>
      </w:pPr>
      <w:r>
        <w:lastRenderedPageBreak/>
        <w:t>Každý Terminál Server je:</w:t>
      </w:r>
    </w:p>
    <w:p w14:paraId="6AFDCFA5" w14:textId="5E643A57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Min. 16x RJ45 RS-232 portů</w:t>
      </w:r>
      <w:r w:rsidR="00727337">
        <w:t>;</w:t>
      </w:r>
    </w:p>
    <w:p w14:paraId="2613E880" w14:textId="461F101E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</w:t>
      </w:r>
      <w:r w:rsidR="000167B5">
        <w:t>.</w:t>
      </w:r>
      <w:r>
        <w:t xml:space="preserve"> 2x 10/100/1000 BaseT network porty</w:t>
      </w:r>
      <w:r w:rsidR="00727337">
        <w:t>;</w:t>
      </w:r>
    </w:p>
    <w:p w14:paraId="64CB3E34" w14:textId="30BA3A0C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bCs/>
          <w:szCs w:val="20"/>
          <w:lang w:eastAsia="cs-CZ"/>
        </w:rPr>
        <w:t>Konfigurovatelnost sériových portů minimálně na úrovni „Baud Rate, Data bits, Parity, Stop bits, Flow Control</w:t>
      </w:r>
      <w:r w:rsidR="00727337">
        <w:rPr>
          <w:rFonts w:eastAsia="Times New Roman" w:cstheme="minorHAnsi"/>
          <w:bCs/>
          <w:szCs w:val="20"/>
          <w:lang w:eastAsia="cs-CZ"/>
        </w:rPr>
        <w:t>;</w:t>
      </w:r>
    </w:p>
    <w:p w14:paraId="641E4A93" w14:textId="7351AE74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szCs w:val="20"/>
          <w:lang w:eastAsia="cs-CZ"/>
        </w:rPr>
        <w:t xml:space="preserve">Možnost přímého připojení SSH na konkrétní </w:t>
      </w:r>
      <w:r w:rsidR="008E1326">
        <w:rPr>
          <w:rFonts w:eastAsia="Times New Roman" w:cstheme="minorHAnsi"/>
          <w:szCs w:val="20"/>
          <w:lang w:eastAsia="cs-CZ"/>
        </w:rPr>
        <w:t>konzolový</w:t>
      </w:r>
      <w:r>
        <w:rPr>
          <w:rFonts w:eastAsia="Times New Roman" w:cstheme="minorHAnsi"/>
          <w:szCs w:val="20"/>
          <w:lang w:eastAsia="cs-CZ"/>
        </w:rPr>
        <w:t xml:space="preserve"> port</w:t>
      </w:r>
      <w:r w:rsidR="00727337">
        <w:rPr>
          <w:rFonts w:eastAsia="Times New Roman" w:cstheme="minorHAnsi"/>
          <w:szCs w:val="20"/>
          <w:lang w:eastAsia="cs-CZ"/>
        </w:rPr>
        <w:t>;</w:t>
      </w:r>
    </w:p>
    <w:p w14:paraId="791FC2A4" w14:textId="1F9E9F04" w:rsidR="00B16495" w:rsidRDefault="00951296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Zabudovaný</w:t>
      </w:r>
      <w:r w:rsidR="00B16495">
        <w:t xml:space="preserve"> web terminal</w:t>
      </w:r>
      <w:r w:rsidR="00727337">
        <w:t>;</w:t>
      </w:r>
    </w:p>
    <w:p w14:paraId="1DEB33FE" w14:textId="0504F676" w:rsidR="00B71103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násobných paralelních relaci</w:t>
      </w:r>
      <w:r w:rsidR="00727337">
        <w:t>;</w:t>
      </w:r>
    </w:p>
    <w:p w14:paraId="51F84F94" w14:textId="2A6FC105" w:rsidR="00B16495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Authentikace uživatele</w:t>
      </w:r>
      <w:r w:rsidR="00727337">
        <w:t>;</w:t>
      </w:r>
    </w:p>
    <w:p w14:paraId="3E11B9EE" w14:textId="1C4CA07B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L3 static routing</w:t>
      </w:r>
      <w:r w:rsidR="00727337">
        <w:t>;</w:t>
      </w:r>
    </w:p>
    <w:p w14:paraId="6755F095" w14:textId="42B542FC" w:rsidR="00292751" w:rsidRPr="0059131D" w:rsidRDefault="00B16495" w:rsidP="002D1608">
      <w:pPr>
        <w:pStyle w:val="Odstavecseseznamem"/>
        <w:numPr>
          <w:ilvl w:val="0"/>
          <w:numId w:val="53"/>
        </w:numPr>
        <w:spacing w:after="240" w:line="257" w:lineRule="auto"/>
        <w:ind w:left="1848" w:hanging="357"/>
        <w:contextualSpacing w:val="0"/>
        <w:jc w:val="both"/>
      </w:pPr>
      <w:r>
        <w:t>Vestavěný FW, IPsec VPN, SSL VPN</w:t>
      </w:r>
      <w:r w:rsidR="00727337"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92751" w:rsidRPr="00155416" w14:paraId="577B604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6FB7318" w14:textId="13EF6873" w:rsidR="00292751" w:rsidRPr="00155416" w:rsidRDefault="0029275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Terminal</w:t>
            </w:r>
            <w:r w:rsidR="0010719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Server</w:t>
            </w:r>
          </w:p>
        </w:tc>
      </w:tr>
      <w:tr w:rsidR="00292751" w:rsidRPr="00155416" w14:paraId="7D6F40E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2A11C3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F82A9F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880C3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449C74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92751" w:rsidRPr="00155416" w14:paraId="44CC741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1950F5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64390A8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9116C12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6BF616" w14:textId="77777777" w:rsidR="00292751" w:rsidRPr="00155416" w:rsidRDefault="0029275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28EAF35" w14:textId="7903B265" w:rsidR="00292751" w:rsidRPr="00433B3A" w:rsidRDefault="00292751" w:rsidP="00292751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16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107195">
        <w:t>Terminal Server</w:t>
      </w:r>
    </w:p>
    <w:p w14:paraId="66E47312" w14:textId="77777777" w:rsidR="00292751" w:rsidRDefault="00292751" w:rsidP="00292751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292751" w:rsidRPr="00AD76B0" w14:paraId="0188D6FA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651F6C41" w14:textId="7428815F" w:rsidR="00292751" w:rsidRPr="00AD76B0" w:rsidRDefault="0010719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Terminal Server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 xml:space="preserve"> – min.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>ks</w:t>
            </w:r>
          </w:p>
        </w:tc>
      </w:tr>
      <w:tr w:rsidR="00292751" w:rsidRPr="00AD76B0" w14:paraId="460CA022" w14:textId="77777777" w:rsidTr="00EA5C98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79ABF4BB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54D8A7D0" w14:textId="77777777" w:rsidR="00292751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6AAC1F0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2FDED2D4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124AE32A" w14:textId="77777777" w:rsidR="00292751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DF9750F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292751" w:rsidRPr="00AD76B0" w14:paraId="647B15B8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6D681077" w14:textId="77777777" w:rsidR="00292751" w:rsidRPr="00D9160A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C4C9672" w14:textId="77777777" w:rsidR="00292751" w:rsidRPr="00D9160A" w:rsidRDefault="00292751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31347EF0" w14:textId="77777777" w:rsidR="00292751" w:rsidRPr="00D9160A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5F689C4" w14:textId="77777777" w:rsidR="00292751" w:rsidRPr="00D9160A" w:rsidRDefault="00292751" w:rsidP="00EA5C98"/>
        </w:tc>
        <w:tc>
          <w:tcPr>
            <w:tcW w:w="1430" w:type="pct"/>
            <w:shd w:val="clear" w:color="auto" w:fill="FFFF00"/>
          </w:tcPr>
          <w:p w14:paraId="1E0FF01C" w14:textId="77777777" w:rsidR="00292751" w:rsidRPr="00D9160A" w:rsidRDefault="00292751" w:rsidP="00EA5C98"/>
        </w:tc>
      </w:tr>
      <w:tr w:rsidR="00292751" w:rsidRPr="00AD76B0" w14:paraId="6E082F80" w14:textId="77777777" w:rsidTr="006C3DBA">
        <w:trPr>
          <w:cantSplit/>
          <w:jc w:val="center"/>
        </w:trPr>
        <w:tc>
          <w:tcPr>
            <w:tcW w:w="358" w:type="pct"/>
          </w:tcPr>
          <w:p w14:paraId="60FD32D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C948419" w14:textId="77777777" w:rsidR="00292751" w:rsidRPr="00E87B35" w:rsidRDefault="00292751" w:rsidP="00EA5C98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189CA80C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CE79CAA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6C720A76" w14:textId="77777777" w:rsidR="00292751" w:rsidRPr="00C25974" w:rsidRDefault="00292751" w:rsidP="00EA5C98"/>
        </w:tc>
      </w:tr>
      <w:tr w:rsidR="00292751" w:rsidRPr="00AD76B0" w14:paraId="0D926816" w14:textId="77777777" w:rsidTr="006C3DBA">
        <w:trPr>
          <w:cantSplit/>
          <w:jc w:val="center"/>
        </w:trPr>
        <w:tc>
          <w:tcPr>
            <w:tcW w:w="358" w:type="pct"/>
          </w:tcPr>
          <w:p w14:paraId="4B132B3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6E0EF0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E3FCFE0" w14:textId="0C885066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16912E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9CC4C27" w14:textId="77777777" w:rsidR="00292751" w:rsidRPr="00C25974" w:rsidRDefault="00292751" w:rsidP="00EA5C98"/>
        </w:tc>
      </w:tr>
      <w:tr w:rsidR="00292751" w:rsidRPr="00AD76B0" w14:paraId="12DB78F5" w14:textId="77777777" w:rsidTr="006C3DBA">
        <w:trPr>
          <w:cantSplit/>
          <w:jc w:val="center"/>
        </w:trPr>
        <w:tc>
          <w:tcPr>
            <w:tcW w:w="358" w:type="pct"/>
          </w:tcPr>
          <w:p w14:paraId="44AFD2DB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839049C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2E72A17A" w14:textId="13CC0FCE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EA97FC3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47974FC1" w14:textId="77777777" w:rsidR="00292751" w:rsidRPr="00C25974" w:rsidRDefault="00292751" w:rsidP="00EA5C98"/>
        </w:tc>
      </w:tr>
      <w:tr w:rsidR="00292751" w:rsidRPr="00AD76B0" w14:paraId="1C4C1814" w14:textId="77777777" w:rsidTr="006C3DBA">
        <w:trPr>
          <w:cantSplit/>
          <w:jc w:val="center"/>
        </w:trPr>
        <w:tc>
          <w:tcPr>
            <w:tcW w:w="358" w:type="pct"/>
          </w:tcPr>
          <w:p w14:paraId="08BBFA5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7EA874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C11385E" w14:textId="252EA7AF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AC39E7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29361EE6" w14:textId="77777777" w:rsidR="00292751" w:rsidRPr="00C25974" w:rsidRDefault="00292751" w:rsidP="00EA5C98"/>
        </w:tc>
      </w:tr>
      <w:tr w:rsidR="00292751" w:rsidRPr="00AD76B0" w14:paraId="27E0A06B" w14:textId="77777777" w:rsidTr="006C3DBA">
        <w:trPr>
          <w:cantSplit/>
          <w:jc w:val="center"/>
        </w:trPr>
        <w:tc>
          <w:tcPr>
            <w:tcW w:w="358" w:type="pct"/>
          </w:tcPr>
          <w:p w14:paraId="2E44656C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F3B5E1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709543D0" w14:textId="11EC3BD5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95782EB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1D462AB2" w14:textId="77777777" w:rsidR="00292751" w:rsidRPr="00C25974" w:rsidRDefault="00292751" w:rsidP="00EA5C98"/>
        </w:tc>
      </w:tr>
      <w:tr w:rsidR="00292751" w:rsidRPr="00AD76B0" w14:paraId="78EF7A9C" w14:textId="77777777" w:rsidTr="00EA5C98">
        <w:trPr>
          <w:cantSplit/>
          <w:jc w:val="center"/>
        </w:trPr>
        <w:tc>
          <w:tcPr>
            <w:tcW w:w="358" w:type="pct"/>
          </w:tcPr>
          <w:p w14:paraId="6F76F3B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170EBA8" w14:textId="77777777" w:rsidR="00292751" w:rsidRDefault="00292751" w:rsidP="00EA5C98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240D51CB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2E079058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73395143" w14:textId="77777777" w:rsidR="00292751" w:rsidRPr="00C25974" w:rsidRDefault="00292751" w:rsidP="00EA5C98"/>
        </w:tc>
      </w:tr>
      <w:tr w:rsidR="00292751" w:rsidRPr="00AD76B0" w14:paraId="28814286" w14:textId="77777777" w:rsidTr="00EA5C98">
        <w:trPr>
          <w:cantSplit/>
          <w:jc w:val="center"/>
        </w:trPr>
        <w:tc>
          <w:tcPr>
            <w:tcW w:w="358" w:type="pct"/>
          </w:tcPr>
          <w:p w14:paraId="163FBBDE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6FD9B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5B0BE17F" w14:textId="178806B3" w:rsidR="00292751" w:rsidRPr="00C25974" w:rsidRDefault="00D42B8C" w:rsidP="00EA5C98">
            <w:pPr>
              <w:pStyle w:val="Odstavecseseznamem"/>
              <w:numPr>
                <w:ilvl w:val="0"/>
                <w:numId w:val="8"/>
              </w:numPr>
            </w:pPr>
            <w:ins w:id="80" w:author="Word Document Comparison" w:date="2024-12-20T20:48:00Z" w16du:dateUtc="2024-12-20T19:48:00Z">
              <w:r>
                <w:t>Aktivní</w:t>
              </w:r>
            </w:ins>
            <w:del w:id="81" w:author="Word Document Comparison" w:date="2024-12-20T20:48:00Z" w16du:dateUtc="2024-12-20T19:48:00Z">
              <w:r w:rsidR="006557CE">
                <w:delText>Pasiv</w:delText>
              </w:r>
              <w:r w:rsidR="00292751">
                <w:delText>ní</w:delText>
              </w:r>
            </w:del>
            <w:r w:rsidR="00292751">
              <w:t xml:space="preserve"> chlazení</w:t>
            </w:r>
            <w:r w:rsidR="006557CE">
              <w:t>.</w:t>
            </w:r>
          </w:p>
        </w:tc>
        <w:tc>
          <w:tcPr>
            <w:tcW w:w="543" w:type="pct"/>
            <w:shd w:val="clear" w:color="auto" w:fill="FFFF00"/>
          </w:tcPr>
          <w:p w14:paraId="71D6BC32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5FEBC0E" w14:textId="77777777" w:rsidR="00292751" w:rsidRPr="00C25974" w:rsidRDefault="00292751" w:rsidP="00EA5C98"/>
        </w:tc>
      </w:tr>
      <w:tr w:rsidR="00292751" w:rsidRPr="00AD76B0" w14:paraId="0308C151" w14:textId="77777777" w:rsidTr="00EA5C98">
        <w:trPr>
          <w:cantSplit/>
          <w:jc w:val="center"/>
        </w:trPr>
        <w:tc>
          <w:tcPr>
            <w:tcW w:w="358" w:type="pct"/>
          </w:tcPr>
          <w:p w14:paraId="01E1D59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FCAC8B5" w14:textId="77777777" w:rsidR="00292751" w:rsidRDefault="00292751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3182A7F7" w14:textId="77777777" w:rsidR="00292751" w:rsidRPr="00CC025D" w:rsidRDefault="00292751" w:rsidP="00EA5C98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7C7281E6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4FEE4638" w14:textId="77777777" w:rsidR="00292751" w:rsidRPr="00E87B35" w:rsidRDefault="00292751" w:rsidP="00EA5C98"/>
        </w:tc>
      </w:tr>
      <w:tr w:rsidR="00292751" w:rsidRPr="00AD76B0" w14:paraId="0FFCCE67" w14:textId="77777777" w:rsidTr="00EA5C98">
        <w:trPr>
          <w:cantSplit/>
          <w:jc w:val="center"/>
        </w:trPr>
        <w:tc>
          <w:tcPr>
            <w:tcW w:w="358" w:type="pct"/>
          </w:tcPr>
          <w:p w14:paraId="01ECF44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6415F1" w14:textId="77777777" w:rsidR="00292751" w:rsidRDefault="00292751" w:rsidP="00EA5C98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6B936685" w14:textId="49DE21C4" w:rsidR="002A4B0F" w:rsidRDefault="002A4B0F" w:rsidP="002A4B0F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16</w:t>
            </w:r>
            <w:r w:rsidR="001F054A">
              <w:t xml:space="preserve">ks </w:t>
            </w:r>
            <w:r>
              <w:t>RJ45 RS-232 portů</w:t>
            </w:r>
          </w:p>
          <w:p w14:paraId="6DAF527D" w14:textId="0E60EEF8" w:rsidR="00292751" w:rsidRDefault="00623AE9" w:rsidP="002A4B0F">
            <w:pPr>
              <w:pStyle w:val="Odstavecseseznamem"/>
              <w:numPr>
                <w:ilvl w:val="1"/>
                <w:numId w:val="8"/>
              </w:numPr>
            </w:pPr>
            <w:r>
              <w:t>Dodavatel dodá</w:t>
            </w:r>
            <w:r w:rsidR="00292751">
              <w:t xml:space="preserve"> plně dostatečný počet portů pro </w:t>
            </w:r>
            <w:r w:rsidR="002A4B0F">
              <w:t>Terminal Server</w:t>
            </w:r>
            <w:r w:rsidR="005F4039">
              <w:t xml:space="preserve"> na </w:t>
            </w:r>
            <w:r w:rsidR="00EE3B6E">
              <w:t>propojení</w:t>
            </w:r>
            <w:r w:rsidR="00292751">
              <w:t xml:space="preserve"> 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79FC7FEA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66C4339C" w14:textId="77777777" w:rsidR="00292751" w:rsidRPr="00E87B35" w:rsidRDefault="00292751" w:rsidP="00EA5C98"/>
        </w:tc>
      </w:tr>
      <w:tr w:rsidR="00CB47E7" w:rsidRPr="00AD76B0" w14:paraId="6B49BFDD" w14:textId="77777777" w:rsidTr="00EA5C98">
        <w:trPr>
          <w:cantSplit/>
          <w:jc w:val="center"/>
        </w:trPr>
        <w:tc>
          <w:tcPr>
            <w:tcW w:w="358" w:type="pct"/>
          </w:tcPr>
          <w:p w14:paraId="0E84F31D" w14:textId="77777777" w:rsidR="00CB47E7" w:rsidRPr="00AD76B0" w:rsidRDefault="00CB47E7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14:paraId="1D6F6260" w14:textId="77777777" w:rsidR="00CB47E7" w:rsidRDefault="00CB47E7" w:rsidP="00EA5C98"/>
        </w:tc>
        <w:tc>
          <w:tcPr>
            <w:tcW w:w="1869" w:type="pct"/>
            <w:shd w:val="clear" w:color="auto" w:fill="auto"/>
          </w:tcPr>
          <w:p w14:paraId="551DB140" w14:textId="72FF122D" w:rsidR="00CB47E7" w:rsidRDefault="000167B5" w:rsidP="009A2640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2</w:t>
            </w:r>
            <w:r w:rsidR="001F054A">
              <w:t>ks</w:t>
            </w:r>
            <w:r>
              <w:t xml:space="preserve"> 10/100/1000BaseT </w:t>
            </w:r>
            <w:r w:rsidR="009A2640">
              <w:t>síťové</w:t>
            </w:r>
            <w:r>
              <w:t xml:space="preserve"> porty</w:t>
            </w:r>
          </w:p>
        </w:tc>
        <w:tc>
          <w:tcPr>
            <w:tcW w:w="543" w:type="pct"/>
            <w:shd w:val="clear" w:color="auto" w:fill="FFFF00"/>
          </w:tcPr>
          <w:p w14:paraId="6F25BCD0" w14:textId="77777777" w:rsidR="00CB47E7" w:rsidRPr="00E87B35" w:rsidRDefault="00CB47E7" w:rsidP="00EA5C98"/>
        </w:tc>
        <w:tc>
          <w:tcPr>
            <w:tcW w:w="1430" w:type="pct"/>
            <w:shd w:val="clear" w:color="auto" w:fill="FFFF00"/>
          </w:tcPr>
          <w:p w14:paraId="15C96C3B" w14:textId="77777777" w:rsidR="00CB47E7" w:rsidRPr="00E87B35" w:rsidRDefault="00CB47E7" w:rsidP="00EA5C98"/>
        </w:tc>
      </w:tr>
      <w:tr w:rsidR="00AC7098" w:rsidRPr="00AD76B0" w14:paraId="39F8CBAF" w14:textId="77777777" w:rsidTr="00AC7098">
        <w:trPr>
          <w:cantSplit/>
          <w:jc w:val="center"/>
        </w:trPr>
        <w:tc>
          <w:tcPr>
            <w:tcW w:w="358" w:type="pct"/>
          </w:tcPr>
          <w:p w14:paraId="5B0C804B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9A2A7F3" w14:textId="2A443469" w:rsidR="00AC7098" w:rsidRDefault="00AC7098" w:rsidP="00AC7098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4011BB91" w14:textId="26B7E318" w:rsidR="00AC7098" w:rsidRDefault="00951296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Zabudovaný</w:t>
            </w:r>
            <w:r w:rsidR="00AC7098" w:rsidRPr="00043112">
              <w:t xml:space="preserve"> web</w:t>
            </w:r>
            <w:r w:rsidR="00A3654A">
              <w:t xml:space="preserve"> terminál</w:t>
            </w:r>
            <w:r w:rsidR="008860F3">
              <w:t xml:space="preserve"> dostupný přes standardní webov</w:t>
            </w:r>
            <w:r w:rsidR="00623AE9">
              <w:t>é</w:t>
            </w:r>
            <w:r w:rsidR="00AC7098" w:rsidRPr="00043112">
              <w:t xml:space="preserve"> prohlížeče</w:t>
            </w:r>
          </w:p>
        </w:tc>
        <w:tc>
          <w:tcPr>
            <w:tcW w:w="543" w:type="pct"/>
            <w:shd w:val="clear" w:color="auto" w:fill="FFFF00"/>
          </w:tcPr>
          <w:p w14:paraId="03557C8D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197DCA8" w14:textId="77777777" w:rsidR="00AC7098" w:rsidRPr="00E87B35" w:rsidRDefault="00AC7098" w:rsidP="00830D25"/>
        </w:tc>
      </w:tr>
      <w:tr w:rsidR="00AC7098" w:rsidRPr="00AD76B0" w14:paraId="22B1AB13" w14:textId="77777777" w:rsidTr="00EA5C98">
        <w:trPr>
          <w:cantSplit/>
          <w:jc w:val="center"/>
        </w:trPr>
        <w:tc>
          <w:tcPr>
            <w:tcW w:w="358" w:type="pct"/>
          </w:tcPr>
          <w:p w14:paraId="4CA72128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AFE28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093586B" w14:textId="53837035" w:rsidR="00AC7098" w:rsidRDefault="00AC7098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Podpora násobných paralelních relaci</w:t>
            </w:r>
          </w:p>
        </w:tc>
        <w:tc>
          <w:tcPr>
            <w:tcW w:w="543" w:type="pct"/>
            <w:shd w:val="clear" w:color="auto" w:fill="FFFF00"/>
          </w:tcPr>
          <w:p w14:paraId="5FB40438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1812C238" w14:textId="77777777" w:rsidR="00AC7098" w:rsidRPr="00E87B35" w:rsidRDefault="00AC7098" w:rsidP="00830D25"/>
        </w:tc>
      </w:tr>
      <w:tr w:rsidR="00AC7098" w:rsidRPr="00AD76B0" w14:paraId="36898BEF" w14:textId="77777777" w:rsidTr="00EA5C98">
        <w:trPr>
          <w:cantSplit/>
          <w:jc w:val="center"/>
        </w:trPr>
        <w:tc>
          <w:tcPr>
            <w:tcW w:w="358" w:type="pct"/>
          </w:tcPr>
          <w:p w14:paraId="760FD9E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267496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84FAF6F" w14:textId="77777777" w:rsidR="00AC7098" w:rsidRPr="00742FA5" w:rsidRDefault="00AC7098" w:rsidP="00C62072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7409F709" w14:textId="77777777" w:rsidR="00AC7098" w:rsidRPr="00742FA5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12313236" w14:textId="77777777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33539568" w14:textId="552BF3B4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RBAC</w:t>
            </w:r>
          </w:p>
        </w:tc>
        <w:tc>
          <w:tcPr>
            <w:tcW w:w="543" w:type="pct"/>
            <w:shd w:val="clear" w:color="auto" w:fill="FFFF00"/>
          </w:tcPr>
          <w:p w14:paraId="28977460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55584630" w14:textId="77777777" w:rsidR="00AC7098" w:rsidRPr="00E87B35" w:rsidRDefault="00AC7098" w:rsidP="00830D25"/>
        </w:tc>
      </w:tr>
      <w:tr w:rsidR="00AC7098" w:rsidRPr="00AD76B0" w14:paraId="71F1D7D0" w14:textId="77777777" w:rsidTr="00EA5C98">
        <w:trPr>
          <w:cantSplit/>
          <w:jc w:val="center"/>
        </w:trPr>
        <w:tc>
          <w:tcPr>
            <w:tcW w:w="358" w:type="pct"/>
          </w:tcPr>
          <w:p w14:paraId="7EDB76A3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633B1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DE75D0" w14:textId="3B7A4505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AE6733">
              <w:t>Lokální logování aktivit v systému, přístupových a komunikačních případů na seriál i stíťových portech</w:t>
            </w:r>
          </w:p>
        </w:tc>
        <w:tc>
          <w:tcPr>
            <w:tcW w:w="543" w:type="pct"/>
            <w:shd w:val="clear" w:color="auto" w:fill="FFFF00"/>
          </w:tcPr>
          <w:p w14:paraId="4A5A7697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B846A62" w14:textId="77777777" w:rsidR="00AC7098" w:rsidRPr="00E87B35" w:rsidRDefault="00AC7098" w:rsidP="00830D25"/>
        </w:tc>
      </w:tr>
      <w:tr w:rsidR="00AC7098" w:rsidRPr="00AD76B0" w14:paraId="2AE18E9F" w14:textId="77777777" w:rsidTr="00EA5C98">
        <w:trPr>
          <w:cantSplit/>
          <w:jc w:val="center"/>
        </w:trPr>
        <w:tc>
          <w:tcPr>
            <w:tcW w:w="358" w:type="pct"/>
          </w:tcPr>
          <w:p w14:paraId="373EBA3C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7B4FDB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1B39061" w14:textId="21855F5E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A1C80">
              <w:t>Podpora Static a DHCP IPv4 a IPv6 na síťových portech</w:t>
            </w:r>
          </w:p>
        </w:tc>
        <w:tc>
          <w:tcPr>
            <w:tcW w:w="543" w:type="pct"/>
            <w:shd w:val="clear" w:color="auto" w:fill="FFFF00"/>
          </w:tcPr>
          <w:p w14:paraId="00B68A9F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5F09DC5" w14:textId="77777777" w:rsidR="00AC7098" w:rsidRPr="00E87B35" w:rsidRDefault="00AC7098" w:rsidP="00830D25"/>
        </w:tc>
      </w:tr>
      <w:tr w:rsidR="00AC7098" w:rsidRPr="00AD76B0" w14:paraId="1C196604" w14:textId="77777777" w:rsidTr="00EA5C98">
        <w:trPr>
          <w:cantSplit/>
          <w:jc w:val="center"/>
        </w:trPr>
        <w:tc>
          <w:tcPr>
            <w:tcW w:w="358" w:type="pct"/>
          </w:tcPr>
          <w:p w14:paraId="27F40BAD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70ACA9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59CADCD" w14:textId="135C0352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41302">
              <w:t>Statický routing</w:t>
            </w:r>
          </w:p>
        </w:tc>
        <w:tc>
          <w:tcPr>
            <w:tcW w:w="543" w:type="pct"/>
            <w:shd w:val="clear" w:color="auto" w:fill="FFFF00"/>
          </w:tcPr>
          <w:p w14:paraId="16C48C95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D51F464" w14:textId="77777777" w:rsidR="00AC7098" w:rsidRPr="00E87B35" w:rsidRDefault="00AC7098" w:rsidP="00830D25"/>
        </w:tc>
      </w:tr>
      <w:tr w:rsidR="00AC7098" w:rsidRPr="00AD76B0" w14:paraId="5BD87D46" w14:textId="77777777" w:rsidTr="00EA5C98">
        <w:trPr>
          <w:cantSplit/>
          <w:jc w:val="center"/>
        </w:trPr>
        <w:tc>
          <w:tcPr>
            <w:tcW w:w="358" w:type="pct"/>
          </w:tcPr>
          <w:p w14:paraId="10465E27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96BCCE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FD62559" w14:textId="7CC5CC09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 k</w:t>
            </w:r>
            <w:r w:rsidRPr="002A1C80">
              <w:t>onfigur</w:t>
            </w:r>
            <w:r>
              <w:t xml:space="preserve">ace </w:t>
            </w:r>
            <w:r w:rsidRPr="002A1C80">
              <w:t>sériových portů minimálně na úrovni „Baud Rate, Data bits, Parity, Stop bits“</w:t>
            </w:r>
          </w:p>
        </w:tc>
        <w:tc>
          <w:tcPr>
            <w:tcW w:w="543" w:type="pct"/>
            <w:shd w:val="clear" w:color="auto" w:fill="FFFF00"/>
          </w:tcPr>
          <w:p w14:paraId="25637A3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45429E7" w14:textId="77777777" w:rsidR="00AC7098" w:rsidRPr="00E87B35" w:rsidRDefault="00AC7098" w:rsidP="00830D25"/>
        </w:tc>
      </w:tr>
      <w:tr w:rsidR="00AC7098" w:rsidRPr="00AD76B0" w14:paraId="5AAC4A38" w14:textId="77777777" w:rsidTr="00EA5C98">
        <w:trPr>
          <w:cantSplit/>
          <w:jc w:val="center"/>
        </w:trPr>
        <w:tc>
          <w:tcPr>
            <w:tcW w:w="358" w:type="pct"/>
          </w:tcPr>
          <w:p w14:paraId="051BFCE6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C1C39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7A69DA" w14:textId="04D4ED1D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Možnost přímého připojení SSH na konkrétní konzolový port</w:t>
            </w:r>
          </w:p>
        </w:tc>
        <w:tc>
          <w:tcPr>
            <w:tcW w:w="543" w:type="pct"/>
            <w:shd w:val="clear" w:color="auto" w:fill="FFFF00"/>
          </w:tcPr>
          <w:p w14:paraId="4C3BA7C9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27A0B0D3" w14:textId="77777777" w:rsidR="00AC7098" w:rsidRPr="00E87B35" w:rsidRDefault="00AC7098" w:rsidP="00830D25"/>
        </w:tc>
      </w:tr>
      <w:tr w:rsidR="00AC7098" w:rsidRPr="00AD76B0" w14:paraId="60D629E3" w14:textId="77777777" w:rsidTr="00EA5C98">
        <w:trPr>
          <w:cantSplit/>
          <w:jc w:val="center"/>
        </w:trPr>
        <w:tc>
          <w:tcPr>
            <w:tcW w:w="358" w:type="pct"/>
          </w:tcPr>
          <w:p w14:paraId="67F61AC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6D4AD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66DCBCB8" w14:textId="26CA0629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Vestavěný Firewall / IPsec VPN / SSL VPN</w:t>
            </w:r>
          </w:p>
        </w:tc>
        <w:tc>
          <w:tcPr>
            <w:tcW w:w="543" w:type="pct"/>
            <w:shd w:val="clear" w:color="auto" w:fill="FFFF00"/>
          </w:tcPr>
          <w:p w14:paraId="3D40DBE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C40E676" w14:textId="77777777" w:rsidR="00AC7098" w:rsidRPr="00E87B35" w:rsidRDefault="00AC7098" w:rsidP="00830D25"/>
        </w:tc>
      </w:tr>
      <w:tr w:rsidR="00E42BA6" w:rsidRPr="00AD76B0" w14:paraId="308E3617" w14:textId="77777777" w:rsidTr="00E42BA6">
        <w:trPr>
          <w:cantSplit/>
          <w:trHeight w:val="350"/>
          <w:jc w:val="center"/>
        </w:trPr>
        <w:tc>
          <w:tcPr>
            <w:tcW w:w="358" w:type="pct"/>
            <w:vMerge w:val="restart"/>
          </w:tcPr>
          <w:p w14:paraId="29AFBD22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55F7901A" w14:textId="7B5BF2A9" w:rsidR="00E42BA6" w:rsidRDefault="00E42BA6" w:rsidP="00AE673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15600B9E" w14:textId="23B10B66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7337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43" w:type="pct"/>
            <w:shd w:val="clear" w:color="auto" w:fill="FFFF00"/>
          </w:tcPr>
          <w:p w14:paraId="20AA5B88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2862D8C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0A9334B0" w14:textId="77777777" w:rsidTr="00E42BA6">
        <w:trPr>
          <w:cantSplit/>
          <w:trHeight w:val="318"/>
          <w:jc w:val="center"/>
        </w:trPr>
        <w:tc>
          <w:tcPr>
            <w:tcW w:w="358" w:type="pct"/>
            <w:vMerge/>
          </w:tcPr>
          <w:p w14:paraId="35430E59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8A4EB6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1CFA88EA" w14:textId="5609871C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26348F5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5F2B193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1C4E82C6" w14:textId="77777777" w:rsidTr="00E42BA6">
        <w:trPr>
          <w:cantSplit/>
          <w:trHeight w:val="272"/>
          <w:jc w:val="center"/>
        </w:trPr>
        <w:tc>
          <w:tcPr>
            <w:tcW w:w="358" w:type="pct"/>
            <w:vMerge/>
          </w:tcPr>
          <w:p w14:paraId="1F90011C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2874125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49DB2E90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154638">
              <w:rPr>
                <w:rFonts w:ascii="Calibri" w:hAnsi="Calibri" w:cs="Calibri"/>
              </w:rPr>
              <w:t>Záruku garantuje přímo výrobce zařízení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3" w:type="pct"/>
            <w:shd w:val="clear" w:color="auto" w:fill="FFFF00"/>
          </w:tcPr>
          <w:p w14:paraId="7896298B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33C4B488" w14:textId="77777777" w:rsidR="00E42BA6" w:rsidRPr="00E87B35" w:rsidRDefault="00E42BA6" w:rsidP="00AC7098">
            <w:pPr>
              <w:keepNext/>
            </w:pPr>
          </w:p>
        </w:tc>
      </w:tr>
    </w:tbl>
    <w:p w14:paraId="66A1C6D6" w14:textId="52EBF21F" w:rsidR="00292751" w:rsidRDefault="00AC7098" w:rsidP="006F1E0B">
      <w:pPr>
        <w:pStyle w:val="Titulek"/>
        <w:jc w:val="center"/>
        <w:rPr>
          <w:color w:val="FF0000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17</w:t>
      </w:r>
      <w:r w:rsidR="00E9490C">
        <w:rPr>
          <w:noProof/>
        </w:rPr>
        <w:fldChar w:fldCharType="end"/>
      </w:r>
      <w:r>
        <w:t xml:space="preserve"> - </w:t>
      </w:r>
      <w:r w:rsidRPr="00F14130">
        <w:t xml:space="preserve">Technické parametry </w:t>
      </w:r>
      <w:r>
        <w:t>Terminal Serveru</w:t>
      </w:r>
    </w:p>
    <w:p w14:paraId="24166FE1" w14:textId="36EC3BDB" w:rsidR="00A27025" w:rsidRDefault="00A27025" w:rsidP="00A53345">
      <w:pPr>
        <w:pStyle w:val="Nadpis2"/>
        <w:rPr>
          <w:sz w:val="40"/>
          <w:szCs w:val="40"/>
        </w:rPr>
      </w:pPr>
      <w:bookmarkStart w:id="82" w:name="_Ref166922741"/>
      <w:bookmarkStart w:id="83" w:name="_Toc177708959"/>
      <w:r w:rsidRPr="00A27025">
        <w:rPr>
          <w:sz w:val="40"/>
          <w:szCs w:val="40"/>
        </w:rPr>
        <w:t>Systémové skříně (Rack)</w:t>
      </w:r>
      <w:bookmarkEnd w:id="82"/>
      <w:bookmarkEnd w:id="83"/>
    </w:p>
    <w:p w14:paraId="0ED1459C" w14:textId="370A12A6" w:rsidR="004D58CC" w:rsidRDefault="004D58CC" w:rsidP="004D58CC">
      <w:pPr>
        <w:pStyle w:val="Nadpis3"/>
        <w:rPr>
          <w:sz w:val="32"/>
          <w:szCs w:val="32"/>
        </w:rPr>
      </w:pPr>
      <w:bookmarkStart w:id="84" w:name="_Toc177708960"/>
      <w:r w:rsidRPr="004D58CC">
        <w:rPr>
          <w:sz w:val="32"/>
          <w:szCs w:val="32"/>
        </w:rPr>
        <w:t>Popis současného stavu</w:t>
      </w:r>
      <w:bookmarkEnd w:id="84"/>
    </w:p>
    <w:p w14:paraId="2022430B" w14:textId="41EC4141" w:rsidR="004D58CC" w:rsidRPr="004936D6" w:rsidRDefault="006451F7" w:rsidP="00C3313F">
      <w:pPr>
        <w:spacing w:before="240"/>
        <w:jc w:val="both"/>
      </w:pPr>
      <w:r>
        <w:t>V</w:t>
      </w:r>
      <w:r w:rsidR="004D58CC" w:rsidRPr="004936D6">
        <w:t>eškeré technologie jsou aktuálně umístěny rovnoměrně ve dvou sálech DC Chodov (V lomech 2339/1, 149 00 Praha 4 – Chodov).</w:t>
      </w:r>
    </w:p>
    <w:p w14:paraId="3C52B2E4" w14:textId="047294F3" w:rsidR="00C3313F" w:rsidRPr="004936D6" w:rsidRDefault="004D58CC" w:rsidP="00BB6954">
      <w:pPr>
        <w:jc w:val="both"/>
      </w:pPr>
      <w:r w:rsidRPr="004936D6">
        <w:t>Aktuálně využívané technologie</w:t>
      </w:r>
      <w:r w:rsidR="00C3313F" w:rsidRPr="004936D6">
        <w:t xml:space="preserve"> zajišťující provoz IS SZIF</w:t>
      </w:r>
      <w:r w:rsidRPr="004936D6">
        <w:t xml:space="preserve"> jsou umístěny v</w:t>
      </w:r>
      <w:r w:rsidR="00C3313F" w:rsidRPr="004936D6">
        <w:t> plně osazených šesti</w:t>
      </w:r>
      <w:r w:rsidRPr="004936D6">
        <w:t xml:space="preserve"> systémových skříních</w:t>
      </w:r>
      <w:r w:rsidR="00A4710A" w:rsidRPr="004936D6">
        <w:t xml:space="preserve">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_Ref167116372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2</w:t>
      </w:r>
      <w:r w:rsidR="00195C0C" w:rsidRPr="004936D6">
        <w:t xml:space="preserve"> - Rack plán lokalita A</w:t>
      </w:r>
      <w:r w:rsidR="00195C0C" w:rsidRPr="004936D6">
        <w:rPr>
          <w:highlight w:val="yellow"/>
        </w:rPr>
        <w:fldChar w:fldCharType="end"/>
      </w:r>
      <w:r w:rsidR="00195C0C" w:rsidRPr="004936D6">
        <w:t xml:space="preserve"> </w:t>
      </w:r>
      <w:r w:rsidR="00D43AB3" w:rsidRPr="004936D6">
        <w:t xml:space="preserve">a </w:t>
      </w:r>
      <w:r w:rsidR="00195C0C" w:rsidRPr="004936D6">
        <w:fldChar w:fldCharType="begin"/>
      </w:r>
      <w:r w:rsidR="00195C0C" w:rsidRPr="004936D6">
        <w:instrText xml:space="preserve"> REF _Ref167116391 \h </w:instrText>
      </w:r>
      <w:r w:rsidR="00195C0C" w:rsidRPr="004936D6"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3</w:t>
      </w:r>
      <w:r w:rsidR="00195C0C" w:rsidRPr="004936D6">
        <w:t xml:space="preserve"> - Rack plán lokalita B</w:t>
      </w:r>
      <w:r w:rsidR="00195C0C" w:rsidRPr="004936D6">
        <w:fldChar w:fldCharType="end"/>
      </w:r>
      <w:r w:rsidRPr="004936D6">
        <w:t xml:space="preserve">, které jsou rovnoměrně umístěné </w:t>
      </w:r>
      <w:r w:rsidR="00C3313F" w:rsidRPr="004936D6">
        <w:t xml:space="preserve">v každém sále po třech kusem </w:t>
      </w:r>
      <w:r w:rsidRPr="004936D6">
        <w:t>spolu s páskov</w:t>
      </w:r>
      <w:r w:rsidR="00C3313F" w:rsidRPr="004936D6">
        <w:t>ou</w:t>
      </w:r>
      <w:r w:rsidRPr="004936D6">
        <w:t xml:space="preserve"> knihovn</w:t>
      </w:r>
      <w:r w:rsidR="00C3313F" w:rsidRPr="004936D6">
        <w:t xml:space="preserve">ou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_Ref167116412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1</w:t>
      </w:r>
      <w:r w:rsidR="00195C0C" w:rsidRPr="004936D6">
        <w:t xml:space="preserve"> - Architektura</w:t>
      </w:r>
      <w:r w:rsidR="00195C0C" w:rsidRPr="004936D6">
        <w:rPr>
          <w:highlight w:val="yellow"/>
        </w:rPr>
        <w:fldChar w:fldCharType="end"/>
      </w:r>
      <w:r w:rsidR="00C3313F" w:rsidRPr="004936D6">
        <w:t xml:space="preserve">.  </w:t>
      </w:r>
    </w:p>
    <w:p w14:paraId="53EF5B3E" w14:textId="77777777" w:rsidR="00562BB7" w:rsidRDefault="00562BB7" w:rsidP="00562BB7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130D795" wp14:editId="0AF9B2F5">
            <wp:extent cx="5581650" cy="4648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E049" w14:textId="13145081" w:rsidR="00A4710A" w:rsidRDefault="00562BB7" w:rsidP="00562BB7">
      <w:pPr>
        <w:pStyle w:val="Titulek"/>
        <w:jc w:val="center"/>
      </w:pPr>
      <w:bookmarkStart w:id="85" w:name="_Ref16711637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6</w:t>
      </w:r>
      <w:r>
        <w:fldChar w:fldCharType="end"/>
      </w:r>
      <w:r>
        <w:t xml:space="preserve"> - Rack plán lokalita A</w:t>
      </w:r>
      <w:bookmarkEnd w:id="85"/>
    </w:p>
    <w:p w14:paraId="19871EDB" w14:textId="6FB764BD" w:rsidR="00562BB7" w:rsidRDefault="00562BB7" w:rsidP="00BB6954">
      <w:pPr>
        <w:jc w:val="both"/>
      </w:pPr>
    </w:p>
    <w:p w14:paraId="1DF31E4B" w14:textId="77777777" w:rsidR="00D43AB3" w:rsidRDefault="00562BB7" w:rsidP="00D43AB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E8978D6" wp14:editId="3783C660">
            <wp:extent cx="5760720" cy="46024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094CD" w14:textId="3FF626E1" w:rsidR="00562BB7" w:rsidRDefault="00D43AB3" w:rsidP="00D43AB3">
      <w:pPr>
        <w:pStyle w:val="Titulek"/>
        <w:jc w:val="center"/>
      </w:pPr>
      <w:bookmarkStart w:id="86" w:name="_Ref167116391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8157DB">
        <w:rPr>
          <w:noProof/>
        </w:rPr>
        <w:t>6</w:t>
      </w:r>
      <w:r>
        <w:fldChar w:fldCharType="end"/>
      </w:r>
      <w:r w:rsidRPr="00745727">
        <w:t xml:space="preserve"> - Rack plán lokali</w:t>
      </w:r>
      <w:r>
        <w:t>ta B</w:t>
      </w:r>
      <w:bookmarkEnd w:id="86"/>
    </w:p>
    <w:p w14:paraId="107691D5" w14:textId="70148CC2" w:rsidR="0031523D" w:rsidRPr="007008B9" w:rsidRDefault="001D0666" w:rsidP="0031523D">
      <w:pPr>
        <w:pStyle w:val="Nadpis3"/>
        <w:rPr>
          <w:sz w:val="32"/>
          <w:szCs w:val="32"/>
        </w:rPr>
      </w:pPr>
      <w:bookmarkStart w:id="87" w:name="_Toc177708961"/>
      <w:r w:rsidRPr="00BB6954">
        <w:rPr>
          <w:sz w:val="32"/>
          <w:szCs w:val="32"/>
        </w:rPr>
        <w:t>Popis možností DC</w:t>
      </w:r>
      <w:bookmarkEnd w:id="87"/>
    </w:p>
    <w:p w14:paraId="68A9A169" w14:textId="5F68E084" w:rsidR="00BB6954" w:rsidRPr="004936D6" w:rsidRDefault="00BB6954" w:rsidP="00EE2877">
      <w:pPr>
        <w:spacing w:before="240"/>
        <w:jc w:val="both"/>
      </w:pPr>
      <w:r w:rsidRPr="004936D6">
        <w:t>Specifikace pro DC Chodov</w:t>
      </w:r>
      <w:r w:rsidR="007008B9" w:rsidRPr="004936D6">
        <w:t>:</w:t>
      </w:r>
    </w:p>
    <w:p w14:paraId="6B75B9E1" w14:textId="1369D5C8" w:rsidR="00D55B3E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Nosnost zdvojené podlahy je 2000 kg/m2 v celé ploše datového sálu.</w:t>
      </w:r>
    </w:p>
    <w:p w14:paraId="06F9347F" w14:textId="7820CD7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Standardně je poskytováno napájení v konfiguraci typicky:</w:t>
      </w:r>
    </w:p>
    <w:p w14:paraId="215FB230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1F/230V/16A – cca 3 kW</w:t>
      </w:r>
    </w:p>
    <w:p w14:paraId="6F439FA6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1F/230V/32A – cca 6 kW</w:t>
      </w:r>
    </w:p>
    <w:p w14:paraId="10508FCE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3F/400V/16A – cca 11 kW</w:t>
      </w:r>
    </w:p>
    <w:p w14:paraId="7DA985E8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3F/400V/32A – cca 21 kW</w:t>
      </w:r>
    </w:p>
    <w:p w14:paraId="54964658" w14:textId="36DF2F3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Do každého racku </w:t>
      </w:r>
      <w:r w:rsidR="008311E0">
        <w:t>Objednatel</w:t>
      </w:r>
      <w:r w:rsidRPr="004936D6">
        <w:rPr>
          <w:rFonts w:eastAsia="Times New Roman"/>
        </w:rPr>
        <w:t>e vedou typicky dvě zcela nezávislé napájecí větve. Průběh napájecích větví je bez souběhu v trase vedení po celém DC. Každá větev má vlastní UPS, vlastní rozvaděč na datovém sále, vlastní jištění.</w:t>
      </w:r>
    </w:p>
    <w:p w14:paraId="5E3B190B" w14:textId="732A2E8C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DC má vlastní transformátory z VN na NN. Redundance N+1</w:t>
      </w:r>
    </w:p>
    <w:p w14:paraId="0F9D6CB2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Chlazení na datových sálech je zajištěno chladícími jednotkami určenými pro datová centra. Na každém sále jsou chladící jednotky v redundanci N+1.</w:t>
      </w:r>
    </w:p>
    <w:p w14:paraId="616C5C4A" w14:textId="0A727D1D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Jednotlivé sály mají různou kapacitu chlazení, v závislosti na počtu chladících jednotek. Kapacita chlazení se pohybuje od 200 kW do 400 kW na jeden sál.</w:t>
      </w:r>
    </w:p>
    <w:p w14:paraId="1BD518B5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Do DC je možné navážet materiál nákladním autem, vjezd pro nákladní automobil je zajištěn bránou ovládanou z recepce DC.</w:t>
      </w:r>
    </w:p>
    <w:p w14:paraId="7DAA8237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Veškeré trasy v DC – přístupy do datových sálů – jsou bezbariérové.</w:t>
      </w:r>
    </w:p>
    <w:p w14:paraId="17FE19F0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lastRenderedPageBreak/>
        <w:t>V DC jsou zákazníkům k dispozici manipulační vozíky a paletové vozíky.</w:t>
      </w:r>
    </w:p>
    <w:p w14:paraId="55FC3F01" w14:textId="13694CC8" w:rsidR="001D0666" w:rsidRPr="00BB6954" w:rsidRDefault="001D0666" w:rsidP="001D0666">
      <w:pPr>
        <w:pStyle w:val="Nadpis3"/>
        <w:rPr>
          <w:sz w:val="32"/>
          <w:szCs w:val="32"/>
        </w:rPr>
      </w:pPr>
      <w:bookmarkStart w:id="88" w:name="_Toc177708962"/>
      <w:r w:rsidRPr="00BB6954">
        <w:rPr>
          <w:sz w:val="32"/>
          <w:szCs w:val="32"/>
        </w:rPr>
        <w:t>Požadavky na systémové skříně (Rack)</w:t>
      </w:r>
      <w:bookmarkEnd w:id="88"/>
    </w:p>
    <w:p w14:paraId="3F383F84" w14:textId="416843E4" w:rsidR="0031523D" w:rsidRPr="004936D6" w:rsidRDefault="0031523D" w:rsidP="00A27025">
      <w:pPr>
        <w:spacing w:before="240"/>
        <w:jc w:val="both"/>
      </w:pPr>
      <w:r w:rsidRPr="004936D6">
        <w:t xml:space="preserve">Samostatnou oblastí </w:t>
      </w:r>
      <w:r w:rsidR="0067081B">
        <w:t>předmětu plnění</w:t>
      </w:r>
      <w:r w:rsidR="001C505F" w:rsidRPr="004936D6">
        <w:t xml:space="preserve"> jsou požadavky pro</w:t>
      </w:r>
      <w:r w:rsidRPr="004936D6">
        <w:t xml:space="preserve"> umístění </w:t>
      </w:r>
      <w:r w:rsidR="001C505F" w:rsidRPr="004936D6">
        <w:t xml:space="preserve">nabízené </w:t>
      </w:r>
      <w:r w:rsidRPr="004936D6">
        <w:t>technologi</w:t>
      </w:r>
      <w:r w:rsidR="001C505F" w:rsidRPr="004936D6">
        <w:t>e (všech funkčních celků)</w:t>
      </w:r>
      <w:r w:rsidRPr="004936D6">
        <w:t xml:space="preserve"> </w:t>
      </w:r>
      <w:r w:rsidR="001C505F" w:rsidRPr="004936D6">
        <w:t>v</w:t>
      </w:r>
      <w:r w:rsidRPr="004936D6">
        <w:t xml:space="preserve"> jednotlivých </w:t>
      </w:r>
      <w:r w:rsidR="001C505F" w:rsidRPr="004936D6">
        <w:t>lokalitách</w:t>
      </w:r>
      <w:r w:rsidRPr="004936D6">
        <w:t xml:space="preserve"> a příslušných Rack rozvaděčích, které definuj</w:t>
      </w:r>
      <w:r w:rsidR="001C505F" w:rsidRPr="004936D6">
        <w:t>í</w:t>
      </w:r>
      <w:r w:rsidRPr="004936D6">
        <w:t xml:space="preserve"> celkovou fyzickou robustnost architektury řešení s ohledem na </w:t>
      </w:r>
      <w:r w:rsidR="001C505F" w:rsidRPr="004936D6">
        <w:t xml:space="preserve">možné </w:t>
      </w:r>
      <w:r w:rsidRPr="004936D6">
        <w:t>využití prostor v</w:t>
      </w:r>
      <w:r w:rsidR="001C505F" w:rsidRPr="004936D6">
        <w:t xml:space="preserve"> současném a budoucím </w:t>
      </w:r>
      <w:r w:rsidRPr="004936D6">
        <w:t xml:space="preserve">DC </w:t>
      </w:r>
      <w:r w:rsidR="008311E0">
        <w:t>Objednatel</w:t>
      </w:r>
      <w:r w:rsidRPr="004936D6">
        <w:t>e.</w:t>
      </w:r>
    </w:p>
    <w:p w14:paraId="3E378440" w14:textId="77777777" w:rsidR="001C505F" w:rsidRPr="004936D6" w:rsidRDefault="00A27025" w:rsidP="00EE1BB8">
      <w:pPr>
        <w:jc w:val="both"/>
      </w:pPr>
      <w:r w:rsidRPr="004936D6">
        <w:t xml:space="preserve">Součástí dodávky budou příslušné </w:t>
      </w:r>
      <w:r w:rsidR="00A53345" w:rsidRPr="004936D6">
        <w:t>Racky</w:t>
      </w:r>
      <w:r w:rsidRPr="004936D6">
        <w:t xml:space="preserve">, které však nesmí přesáhnout maximální povolenou hodnotu </w:t>
      </w:r>
      <w:r w:rsidR="001C505F" w:rsidRPr="004936D6">
        <w:t>čtyř</w:t>
      </w:r>
      <w:r w:rsidRPr="004936D6">
        <w:t xml:space="preserve"> dodávaných </w:t>
      </w:r>
      <w:r w:rsidR="00A53345" w:rsidRPr="004936D6">
        <w:t>Racků</w:t>
      </w:r>
      <w:r w:rsidRPr="004936D6">
        <w:t xml:space="preserve"> na jednu lokalitu (jeden sál)</w:t>
      </w:r>
      <w:r w:rsidR="001C505F" w:rsidRPr="004936D6">
        <w:t xml:space="preserve"> plus pásková knihovna</w:t>
      </w:r>
      <w:r w:rsidRPr="004936D6">
        <w:t>. Tedy maximální přípustné množství dodávaných R</w:t>
      </w:r>
      <w:r w:rsidR="001C505F" w:rsidRPr="004936D6">
        <w:t>ack</w:t>
      </w:r>
      <w:r w:rsidRPr="004936D6">
        <w:t xml:space="preserve">ů je </w:t>
      </w:r>
      <w:r w:rsidR="001C505F" w:rsidRPr="004936D6">
        <w:t>osm</w:t>
      </w:r>
      <w:r w:rsidRPr="004936D6">
        <w:t>, s podmínkou rovnoměrného rozložení přes obě lokality</w:t>
      </w:r>
      <w:r w:rsidR="001C505F" w:rsidRPr="004936D6">
        <w:t xml:space="preserve">. </w:t>
      </w:r>
    </w:p>
    <w:p w14:paraId="19F60105" w14:textId="4B4F58A4" w:rsidR="00A27025" w:rsidRPr="004936D6" w:rsidRDefault="00A27025" w:rsidP="00EE1BB8">
      <w:pPr>
        <w:jc w:val="both"/>
      </w:pPr>
      <w:r w:rsidRPr="004936D6">
        <w:t xml:space="preserve">Po provedení kompletní </w:t>
      </w:r>
      <w:r w:rsidR="00EE1BB8" w:rsidRPr="004936D6">
        <w:t xml:space="preserve">implementace a následní </w:t>
      </w:r>
      <w:r w:rsidRPr="004936D6">
        <w:t>migrace a ukončení provozu stávající infrastruktury IS SZIF k 3</w:t>
      </w:r>
      <w:r w:rsidR="00EE1BB8" w:rsidRPr="004936D6">
        <w:t>0</w:t>
      </w:r>
      <w:r w:rsidRPr="004936D6">
        <w:t>.</w:t>
      </w:r>
      <w:r w:rsidR="00EE1BB8" w:rsidRPr="004936D6">
        <w:t>6</w:t>
      </w:r>
      <w:r w:rsidRPr="004936D6">
        <w:t>.20</w:t>
      </w:r>
      <w:r w:rsidR="00EE1BB8" w:rsidRPr="004936D6">
        <w:t>25</w:t>
      </w:r>
      <w:r w:rsidRPr="004936D6">
        <w:t xml:space="preserve"> budou </w:t>
      </w:r>
      <w:r w:rsidR="00EE1BB8" w:rsidRPr="004936D6">
        <w:t xml:space="preserve">tedy </w:t>
      </w:r>
      <w:r w:rsidRPr="004936D6">
        <w:t xml:space="preserve">v každé lokalitě (v každém </w:t>
      </w:r>
      <w:r w:rsidRPr="00602A7E">
        <w:t>sále) umístěny 4</w:t>
      </w:r>
      <w:r w:rsidR="00EE1BB8" w:rsidRPr="00602A7E">
        <w:t xml:space="preserve"> ks</w:t>
      </w:r>
      <w:r w:rsidRPr="00602A7E">
        <w:t xml:space="preserve"> </w:t>
      </w:r>
      <w:r w:rsidR="00EE1BB8" w:rsidRPr="00602A7E">
        <w:t>Rack</w:t>
      </w:r>
      <w:r w:rsidRPr="00602A7E">
        <w:t>y</w:t>
      </w:r>
      <w:r w:rsidR="00EE1BB8" w:rsidRPr="00602A7E">
        <w:t xml:space="preserve"> a </w:t>
      </w:r>
      <w:r w:rsidR="00E67868" w:rsidRPr="00602A7E">
        <w:t xml:space="preserve">až dva </w:t>
      </w:r>
      <w:r w:rsidR="0046315C" w:rsidRPr="00602A7E">
        <w:t xml:space="preserve">kusy </w:t>
      </w:r>
      <w:r w:rsidR="00EE1BB8" w:rsidRPr="00602A7E">
        <w:t>páskov</w:t>
      </w:r>
      <w:r w:rsidR="0046315C" w:rsidRPr="00602A7E">
        <w:t>é</w:t>
      </w:r>
      <w:r w:rsidR="00EE1BB8" w:rsidRPr="00602A7E">
        <w:t xml:space="preserve"> knihovn</w:t>
      </w:r>
      <w:r w:rsidR="0046315C" w:rsidRPr="00602A7E">
        <w:t>y</w:t>
      </w:r>
      <w:r w:rsidR="00EE1BB8" w:rsidRPr="00602A7E">
        <w:t xml:space="preserve">, tzn. </w:t>
      </w:r>
      <w:r w:rsidRPr="00602A7E">
        <w:t xml:space="preserve"> </w:t>
      </w:r>
      <w:r w:rsidR="00EE1BB8" w:rsidRPr="00602A7E">
        <w:t>takto budou provozovány</w:t>
      </w:r>
      <w:r w:rsidRPr="00602A7E">
        <w:t xml:space="preserve"> veškeré technologie zajišťující provoz Informačního systému SZIF na aplikační platformě SAP</w:t>
      </w:r>
      <w:r w:rsidR="00EE1BB8" w:rsidRPr="00602A7E">
        <w:t xml:space="preserve"> v jedné lokalitě</w:t>
      </w:r>
      <w:r w:rsidRPr="00602A7E">
        <w:t>.</w:t>
      </w:r>
    </w:p>
    <w:p w14:paraId="5A6A6096" w14:textId="4AA54BD3" w:rsidR="00700C79" w:rsidRPr="004936D6" w:rsidRDefault="00700C79" w:rsidP="00A27025">
      <w:r w:rsidRPr="004936D6">
        <w:t>Součástí dodávky bude zapojení PDU všech racků do DC včetně revize tohoto zapojení.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D07CE3" w:rsidRPr="00155416" w14:paraId="1A09147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0A591B" w14:textId="77777777" w:rsidR="00D07CE3" w:rsidRPr="00155416" w:rsidRDefault="00D07CE3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Rack </w:t>
            </w:r>
          </w:p>
        </w:tc>
      </w:tr>
      <w:tr w:rsidR="00D07CE3" w:rsidRPr="00155416" w14:paraId="0613DE6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61C5E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6F332F8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AF7496F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BC8EC09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07CE3" w:rsidRPr="00155416" w14:paraId="315C99CB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47D3A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90B83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BF8E9E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7332D45" w14:textId="77777777" w:rsidR="00D07CE3" w:rsidRPr="00155416" w:rsidRDefault="00D07CE3" w:rsidP="00D07CE3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DAD68F4" w14:textId="527F6462" w:rsidR="00D07CE3" w:rsidRDefault="00D07CE3" w:rsidP="00D07CE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18</w:t>
      </w:r>
      <w:r w:rsidR="00E9490C">
        <w:rPr>
          <w:noProof/>
        </w:rPr>
        <w:fldChar w:fldCharType="end"/>
      </w:r>
      <w:r>
        <w:t xml:space="preserve"> - Identifikace komponenty RACK</w:t>
      </w:r>
    </w:p>
    <w:p w14:paraId="0D91DA90" w14:textId="59D16CD6" w:rsidR="00A27025" w:rsidRDefault="002A33D6" w:rsidP="00A53345">
      <w:pPr>
        <w:spacing w:before="240"/>
        <w:jc w:val="both"/>
      </w:pPr>
      <w:r>
        <w:t>Nabízené Racky musí z</w:t>
      </w:r>
      <w:r w:rsidR="00A53345" w:rsidRPr="00076B3C">
        <w:t>ejména</w:t>
      </w:r>
      <w:r>
        <w:t xml:space="preserve"> </w:t>
      </w:r>
      <w:r w:rsidR="00A53345">
        <w:t>poskytovat</w:t>
      </w:r>
      <w:r w:rsidR="00782655">
        <w:t xml:space="preserve"> min.</w:t>
      </w:r>
      <w:r w:rsidR="00A53345" w:rsidRPr="00076B3C">
        <w:t xml:space="preserve"> tyto klíčové </w:t>
      </w:r>
      <w:r w:rsidR="00782655">
        <w:t>standardy</w:t>
      </w:r>
      <w:r w:rsidR="00A53345" w:rsidRPr="00076B3C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236"/>
        <w:gridCol w:w="1443"/>
        <w:gridCol w:w="2131"/>
      </w:tblGrid>
      <w:tr w:rsidR="00C25E85" w:rsidRPr="00AD76B0" w14:paraId="06BC21C9" w14:textId="468A6641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6819438" w14:textId="14A69A74" w:rsidR="00C25E85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Rack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max 8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5D4771" w:rsidRPr="00AD76B0" w14:paraId="515F24BB" w14:textId="7420028E" w:rsidTr="00C25E85">
        <w:trPr>
          <w:cantSplit/>
          <w:jc w:val="center"/>
        </w:trPr>
        <w:tc>
          <w:tcPr>
            <w:tcW w:w="386" w:type="pct"/>
            <w:shd w:val="clear" w:color="auto" w:fill="006600"/>
          </w:tcPr>
          <w:p w14:paraId="7A68D0D7" w14:textId="77777777" w:rsidR="005D4771" w:rsidRPr="00AD76B0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2220CA7C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Vlastnost/komponenta</w:t>
            </w:r>
          </w:p>
        </w:tc>
        <w:tc>
          <w:tcPr>
            <w:tcW w:w="1234" w:type="pct"/>
            <w:shd w:val="clear" w:color="auto" w:fill="006600"/>
          </w:tcPr>
          <w:p w14:paraId="5F04AC9E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Požadované parametry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shd w:val="clear" w:color="auto" w:fill="006600"/>
          </w:tcPr>
          <w:p w14:paraId="5EFB2CA2" w14:textId="3A661C1D" w:rsidR="005D4771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006600"/>
          </w:tcPr>
          <w:p w14:paraId="0B0EF61A" w14:textId="02890E6D" w:rsidR="005D4771" w:rsidRPr="00A53345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D4771" w:rsidRPr="00AD76B0" w14:paraId="1A2B8C71" w14:textId="5804084E" w:rsidTr="00C25E85">
        <w:trPr>
          <w:cantSplit/>
          <w:jc w:val="center"/>
        </w:trPr>
        <w:tc>
          <w:tcPr>
            <w:tcW w:w="386" w:type="pct"/>
          </w:tcPr>
          <w:p w14:paraId="4A10F306" w14:textId="77777777" w:rsidR="005D4771" w:rsidRPr="00AD76B0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74805E6" w14:textId="77777777" w:rsidR="005D4771" w:rsidRPr="00E87B35" w:rsidRDefault="005D4771" w:rsidP="00EA5C98">
            <w:pPr>
              <w:spacing w:line="240" w:lineRule="auto"/>
            </w:pPr>
            <w:r w:rsidRPr="00E87B35">
              <w:t>Velikost</w:t>
            </w:r>
          </w:p>
        </w:tc>
        <w:tc>
          <w:tcPr>
            <w:tcW w:w="1234" w:type="pct"/>
            <w:shd w:val="clear" w:color="auto" w:fill="auto"/>
          </w:tcPr>
          <w:p w14:paraId="7116FE6D" w14:textId="6827B2A4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Kompatibilita RACK 19” s velikostí v EIA (42U)</w:t>
            </w:r>
          </w:p>
        </w:tc>
        <w:tc>
          <w:tcPr>
            <w:tcW w:w="796" w:type="pct"/>
            <w:shd w:val="clear" w:color="auto" w:fill="FFFF00"/>
          </w:tcPr>
          <w:p w14:paraId="56E2946E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2DBF6F67" w14:textId="3A6BDBF8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598A25D2" w14:textId="24219ECE" w:rsidTr="00C25E85">
        <w:trPr>
          <w:cantSplit/>
          <w:jc w:val="center"/>
        </w:trPr>
        <w:tc>
          <w:tcPr>
            <w:tcW w:w="386" w:type="pct"/>
          </w:tcPr>
          <w:p w14:paraId="13B793CF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4AE2DFD" w14:textId="77777777" w:rsidR="005D4771" w:rsidRPr="00E87B35" w:rsidRDefault="005D4771" w:rsidP="00EA5C98">
            <w:pPr>
              <w:spacing w:line="240" w:lineRule="auto"/>
            </w:pPr>
            <w:r>
              <w:t>R</w:t>
            </w:r>
            <w:r w:rsidRPr="00E87B35">
              <w:t>ozměr</w:t>
            </w:r>
          </w:p>
        </w:tc>
        <w:tc>
          <w:tcPr>
            <w:tcW w:w="1234" w:type="pct"/>
            <w:shd w:val="clear" w:color="auto" w:fill="auto"/>
          </w:tcPr>
          <w:p w14:paraId="292708D2" w14:textId="55E243B1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 xml:space="preserve">Max. 65 cm šířka x </w:t>
            </w:r>
            <w:r w:rsidR="00B92B77">
              <w:t xml:space="preserve">max. </w:t>
            </w:r>
            <w:r w:rsidRPr="007416A2">
              <w:t>120 cm hloubka.</w:t>
            </w:r>
          </w:p>
        </w:tc>
        <w:tc>
          <w:tcPr>
            <w:tcW w:w="796" w:type="pct"/>
            <w:shd w:val="clear" w:color="auto" w:fill="FFFF00"/>
          </w:tcPr>
          <w:p w14:paraId="7A5D4032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38D61D41" w14:textId="1C581653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3FED0DB7" w14:textId="092D06FB" w:rsidTr="00C25E85">
        <w:trPr>
          <w:cantSplit/>
          <w:jc w:val="center"/>
        </w:trPr>
        <w:tc>
          <w:tcPr>
            <w:tcW w:w="386" w:type="pct"/>
          </w:tcPr>
          <w:p w14:paraId="23D9D8B6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775B7569" w14:textId="77777777" w:rsidR="005D4771" w:rsidRPr="00E87B35" w:rsidRDefault="005D4771" w:rsidP="00EA5C98">
            <w:pPr>
              <w:spacing w:line="240" w:lineRule="auto"/>
            </w:pPr>
            <w:r w:rsidRPr="00E87B35">
              <w:t>Napájení</w:t>
            </w:r>
          </w:p>
        </w:tc>
        <w:tc>
          <w:tcPr>
            <w:tcW w:w="1234" w:type="pct"/>
            <w:shd w:val="clear" w:color="auto" w:fill="auto"/>
          </w:tcPr>
          <w:p w14:paraId="0AB43F4C" w14:textId="41AF1AC5" w:rsidR="005D4771" w:rsidRPr="007416A2" w:rsidRDefault="005D4771" w:rsidP="001D066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PDU musí mít dostatečný počet konektorů C13 – C14/C19 – C20 pro připojení veškeré nabízené technologie.</w:t>
            </w:r>
          </w:p>
        </w:tc>
        <w:tc>
          <w:tcPr>
            <w:tcW w:w="796" w:type="pct"/>
            <w:shd w:val="clear" w:color="auto" w:fill="FFFF00"/>
          </w:tcPr>
          <w:p w14:paraId="08689C79" w14:textId="77777777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1F717FC9" w14:textId="019D3E38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</w:tr>
    </w:tbl>
    <w:p w14:paraId="5A5147D4" w14:textId="695AF390" w:rsidR="00A53345" w:rsidRPr="00A53345" w:rsidRDefault="00BB6954" w:rsidP="00BB695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19</w:t>
      </w:r>
      <w:r w:rsidR="00E9490C">
        <w:rPr>
          <w:noProof/>
        </w:rPr>
        <w:fldChar w:fldCharType="end"/>
      </w:r>
      <w:r>
        <w:t xml:space="preserve"> – Vlastnosti Racku</w:t>
      </w:r>
    </w:p>
    <w:p w14:paraId="68760F67" w14:textId="0FDF917A" w:rsidR="00DC43E9" w:rsidRPr="00C74561" w:rsidRDefault="00A27025" w:rsidP="00A27025">
      <w:pPr>
        <w:pStyle w:val="Nadpis3"/>
        <w:rPr>
          <w:sz w:val="32"/>
          <w:szCs w:val="32"/>
        </w:rPr>
      </w:pPr>
      <w:bookmarkStart w:id="89" w:name="_Toc177708963"/>
      <w:r w:rsidRPr="00BB6954">
        <w:rPr>
          <w:sz w:val="32"/>
          <w:szCs w:val="32"/>
        </w:rPr>
        <w:lastRenderedPageBreak/>
        <w:t>Popis dodávaného řešení</w:t>
      </w:r>
      <w:r w:rsidR="006B3BD4" w:rsidRPr="00BB6954">
        <w:rPr>
          <w:sz w:val="32"/>
          <w:szCs w:val="32"/>
        </w:rPr>
        <w:t xml:space="preserve">  - Racky</w:t>
      </w:r>
      <w:bookmarkEnd w:id="89"/>
    </w:p>
    <w:p w14:paraId="5C018580" w14:textId="11D5B2AA" w:rsidR="00A27025" w:rsidRPr="004936D6" w:rsidRDefault="00A27025" w:rsidP="00071F9D">
      <w:pPr>
        <w:spacing w:before="240"/>
        <w:jc w:val="both"/>
      </w:pPr>
      <w:r w:rsidRPr="004936D6">
        <w:t xml:space="preserve">Dodavatel </w:t>
      </w:r>
      <w:r w:rsidR="00760B26">
        <w:t xml:space="preserve">zpracuje a předloží </w:t>
      </w:r>
      <w:r w:rsidR="00760B26" w:rsidRPr="00760B26">
        <w:t>Objednateli</w:t>
      </w:r>
      <w:r w:rsidRPr="00760B26">
        <w:t xml:space="preserve"> </w:t>
      </w:r>
      <w:r w:rsidR="00760B26">
        <w:t xml:space="preserve">popis </w:t>
      </w:r>
      <w:r w:rsidRPr="00760B26">
        <w:t>způsob</w:t>
      </w:r>
      <w:r w:rsidR="00760B26">
        <w:t>u</w:t>
      </w:r>
      <w:r w:rsidRPr="00760B26">
        <w:t xml:space="preserve"> realizace </w:t>
      </w:r>
      <w:r w:rsidR="000D3707" w:rsidRPr="00760B26">
        <w:t xml:space="preserve">osazení Racků nabízeným </w:t>
      </w:r>
      <w:r w:rsidRPr="00760B26">
        <w:t>řešení</w:t>
      </w:r>
      <w:r w:rsidR="000D3707" w:rsidRPr="00760B26">
        <w:t>m</w:t>
      </w:r>
      <w:r w:rsidR="00760B26">
        <w:t xml:space="preserve"> a</w:t>
      </w:r>
      <w:r w:rsidR="00D7242E">
        <w:t> </w:t>
      </w:r>
      <w:r w:rsidRPr="00760B26">
        <w:t>naplnění</w:t>
      </w:r>
      <w:r w:rsidRPr="004936D6">
        <w:t xml:space="preserve"> všech požadavků a</w:t>
      </w:r>
      <w:r w:rsidR="003E698A">
        <w:t xml:space="preserve"> </w:t>
      </w:r>
      <w:r w:rsidRPr="004936D6">
        <w:t xml:space="preserve">parametrů </w:t>
      </w:r>
      <w:r w:rsidR="003E698A" w:rsidRPr="004936D6">
        <w:t xml:space="preserve">stanovených </w:t>
      </w:r>
      <w:r w:rsidR="008D41EA" w:rsidRPr="004936D6">
        <w:t>v</w:t>
      </w:r>
      <w:r w:rsidRPr="004936D6">
        <w:t xml:space="preserve"> </w:t>
      </w:r>
      <w:r w:rsidR="00644CF6">
        <w:t>r</w:t>
      </w:r>
      <w:r w:rsidR="000D3707" w:rsidRPr="004936D6">
        <w:t>ack plánu ve vysokém detailu</w:t>
      </w:r>
      <w:r w:rsidR="00760B26">
        <w:t xml:space="preserve">, </w:t>
      </w:r>
      <w:r w:rsidR="00D7242E">
        <w:t>který bude obsahovat</w:t>
      </w:r>
      <w:r w:rsidR="00644CF6">
        <w:t xml:space="preserve"> minimálně tyto náležitosti:</w:t>
      </w:r>
    </w:p>
    <w:p w14:paraId="4CF4E30A" w14:textId="4D82F2D8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Osazení rackových skříní technologiemi.</w:t>
      </w:r>
      <w:r w:rsidR="001D6C29" w:rsidRPr="004936D6">
        <w:rPr>
          <w:rFonts w:eastAsia="Times New Roman"/>
        </w:rPr>
        <w:t>;</w:t>
      </w:r>
    </w:p>
    <w:p w14:paraId="0BFE2E82" w14:textId="7C9871F6" w:rsidR="00176A5B" w:rsidRPr="004936D6" w:rsidRDefault="00176A5B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Název</w:t>
      </w:r>
      <w:r w:rsidR="005824AC">
        <w:rPr>
          <w:rFonts w:eastAsia="Times New Roman"/>
        </w:rPr>
        <w:t xml:space="preserve"> a </w:t>
      </w:r>
      <w:r>
        <w:rPr>
          <w:rFonts w:eastAsia="Times New Roman"/>
        </w:rPr>
        <w:t>popis CMDB položky.;</w:t>
      </w:r>
    </w:p>
    <w:p w14:paraId="2B1E76E5" w14:textId="10D9980D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Rozložení technologií s uvedením počtu EIA jednotek „U“ včetně schématu.</w:t>
      </w:r>
      <w:r w:rsidR="001D6C29" w:rsidRPr="004936D6">
        <w:rPr>
          <w:rFonts w:eastAsia="Times New Roman"/>
        </w:rPr>
        <w:t>;</w:t>
      </w:r>
    </w:p>
    <w:p w14:paraId="484CF6FD" w14:textId="49303AF7" w:rsidR="005704A5" w:rsidRPr="004936D6" w:rsidRDefault="005704A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Lokace</w:t>
      </w:r>
      <w:r w:rsidR="00B53B70">
        <w:rPr>
          <w:rFonts w:eastAsia="Times New Roman"/>
        </w:rPr>
        <w:t xml:space="preserve"> PoP/PoD</w:t>
      </w:r>
      <w:r w:rsidR="002747AC">
        <w:rPr>
          <w:rFonts w:eastAsia="Times New Roman"/>
        </w:rPr>
        <w:t>.;</w:t>
      </w:r>
    </w:p>
    <w:p w14:paraId="3FF8B2DB" w14:textId="49A90537" w:rsidR="00700C79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Definice </w:t>
      </w:r>
      <w:r w:rsidR="00CA7994">
        <w:rPr>
          <w:rFonts w:eastAsia="Times New Roman"/>
        </w:rPr>
        <w:t xml:space="preserve">el. </w:t>
      </w:r>
      <w:r w:rsidRPr="004936D6">
        <w:rPr>
          <w:rFonts w:eastAsia="Times New Roman"/>
        </w:rPr>
        <w:t>spotřeby jednotlivých technologií.</w:t>
      </w:r>
      <w:r w:rsidR="001D6C29" w:rsidRPr="004936D6">
        <w:rPr>
          <w:rFonts w:eastAsia="Times New Roman"/>
        </w:rPr>
        <w:t>;</w:t>
      </w:r>
    </w:p>
    <w:p w14:paraId="41D4D32B" w14:textId="463AF43E" w:rsidR="0030638B" w:rsidRDefault="00DC04E1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Typ napájení</w:t>
      </w:r>
      <w:r w:rsidR="00003AC4">
        <w:rPr>
          <w:rFonts w:eastAsia="Times New Roman"/>
        </w:rPr>
        <w:t xml:space="preserve"> a</w:t>
      </w:r>
      <w:r>
        <w:rPr>
          <w:rFonts w:eastAsia="Times New Roman"/>
        </w:rPr>
        <w:t xml:space="preserve"> typ el. zásuvky</w:t>
      </w:r>
      <w:r w:rsidR="00003AC4">
        <w:rPr>
          <w:rFonts w:eastAsia="Times New Roman"/>
        </w:rPr>
        <w:t>.;</w:t>
      </w:r>
      <w:r>
        <w:rPr>
          <w:rFonts w:eastAsia="Times New Roman"/>
        </w:rPr>
        <w:t xml:space="preserve"> </w:t>
      </w:r>
    </w:p>
    <w:p w14:paraId="31361E68" w14:textId="2EE8BD01" w:rsidR="00C23BCF" w:rsidRPr="004936D6" w:rsidRDefault="00D92997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Celkové teplotní výstupy za Rack (BTU/h)</w:t>
      </w:r>
      <w:r w:rsidR="00C22B94">
        <w:rPr>
          <w:rFonts w:eastAsia="Times New Roman"/>
        </w:rPr>
        <w:t>.;</w:t>
      </w:r>
    </w:p>
    <w:p w14:paraId="5904084A" w14:textId="63912268" w:rsidR="00CE4A88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chlazení jednotlivých technologií.</w:t>
      </w:r>
      <w:r w:rsidR="001D6C29" w:rsidRPr="004936D6">
        <w:rPr>
          <w:rFonts w:eastAsia="Times New Roman"/>
        </w:rPr>
        <w:t>;</w:t>
      </w:r>
    </w:p>
    <w:p w14:paraId="4C3AFDA3" w14:textId="51E1CF2A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Popis dodávaných PDU a jejich zapojení do DC.</w:t>
      </w:r>
      <w:r w:rsidR="001D6C29" w:rsidRPr="004936D6">
        <w:rPr>
          <w:rFonts w:eastAsia="Times New Roman"/>
        </w:rPr>
        <w:t>;</w:t>
      </w:r>
    </w:p>
    <w:p w14:paraId="1A736581" w14:textId="5ED560DD" w:rsidR="008D41EA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elektrické jištění.</w:t>
      </w:r>
      <w:r w:rsidR="001D6C29" w:rsidRPr="004936D6">
        <w:rPr>
          <w:rFonts w:eastAsia="Times New Roman"/>
        </w:rPr>
        <w:t>;</w:t>
      </w:r>
    </w:p>
    <w:p w14:paraId="1624FD4F" w14:textId="3AF1D9A0" w:rsidR="00A27025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Váha osazeného Racku.</w:t>
      </w:r>
      <w:r w:rsidR="001D6C29" w:rsidRPr="004936D6">
        <w:rPr>
          <w:rFonts w:eastAsia="Times New Roman"/>
        </w:rPr>
        <w:t>;</w:t>
      </w:r>
    </w:p>
    <w:p w14:paraId="7AB6241D" w14:textId="5B8F501D" w:rsidR="00CC1E42" w:rsidRPr="004936D6" w:rsidRDefault="003D3DD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atd.</w:t>
      </w:r>
    </w:p>
    <w:p w14:paraId="0B6FC0E7" w14:textId="7819F1A1" w:rsidR="00A71CC8" w:rsidRPr="004C3A4D" w:rsidRDefault="00A71CC8" w:rsidP="00A71CC8">
      <w:pPr>
        <w:pStyle w:val="Nadpis2"/>
        <w:rPr>
          <w:sz w:val="40"/>
          <w:szCs w:val="40"/>
        </w:rPr>
      </w:pPr>
      <w:bookmarkStart w:id="90" w:name="_Toc177708964"/>
      <w:r w:rsidRPr="004C3A4D">
        <w:rPr>
          <w:sz w:val="40"/>
          <w:szCs w:val="40"/>
        </w:rPr>
        <w:t>Datová úložiště</w:t>
      </w:r>
      <w:bookmarkEnd w:id="90"/>
    </w:p>
    <w:p w14:paraId="05DA09A2" w14:textId="75FC205E" w:rsidR="004D214F" w:rsidRPr="004C3A4D" w:rsidRDefault="00416E43" w:rsidP="004D214F">
      <w:pPr>
        <w:pStyle w:val="Nadpis3"/>
        <w:rPr>
          <w:sz w:val="36"/>
          <w:szCs w:val="36"/>
        </w:rPr>
      </w:pPr>
      <w:bookmarkStart w:id="91" w:name="_Toc177708965"/>
      <w:r>
        <w:rPr>
          <w:sz w:val="36"/>
          <w:szCs w:val="36"/>
        </w:rPr>
        <w:t>Řešení</w:t>
      </w:r>
      <w:r w:rsidR="004D214F" w:rsidRPr="004C3A4D">
        <w:rPr>
          <w:sz w:val="36"/>
          <w:szCs w:val="36"/>
        </w:rPr>
        <w:t xml:space="preserve"> pro ukládání dat</w:t>
      </w:r>
      <w:bookmarkEnd w:id="91"/>
    </w:p>
    <w:p w14:paraId="3E9C739E" w14:textId="4F7B683C" w:rsidR="004D214F" w:rsidRPr="004C3A4D" w:rsidRDefault="004D214F" w:rsidP="004D214F">
      <w:pPr>
        <w:pStyle w:val="Nadpis4"/>
        <w:rPr>
          <w:i w:val="0"/>
          <w:iCs w:val="0"/>
          <w:sz w:val="32"/>
          <w:szCs w:val="32"/>
        </w:rPr>
      </w:pPr>
      <w:bookmarkStart w:id="92" w:name="_Toc177708966"/>
      <w:r w:rsidRPr="004C3A4D">
        <w:rPr>
          <w:i w:val="0"/>
          <w:iCs w:val="0"/>
          <w:sz w:val="32"/>
          <w:szCs w:val="32"/>
        </w:rPr>
        <w:t>Popis současného stavu</w:t>
      </w:r>
      <w:bookmarkEnd w:id="92"/>
    </w:p>
    <w:p w14:paraId="3D07306B" w14:textId="2865DEE4" w:rsidR="00073234" w:rsidRDefault="008311E0" w:rsidP="00073234">
      <w:pPr>
        <w:spacing w:before="240"/>
        <w:jc w:val="both"/>
      </w:pPr>
      <w:r>
        <w:t>Objednatel</w:t>
      </w:r>
      <w:r w:rsidR="00073234">
        <w:t xml:space="preserve"> provozuje</w:t>
      </w:r>
      <w:r w:rsidR="00073234" w:rsidRPr="00076B3C">
        <w:t xml:space="preserve"> úložiště dat </w:t>
      </w:r>
      <w:r w:rsidR="00073234">
        <w:t>ve dvou</w:t>
      </w:r>
      <w:r w:rsidR="00073234" w:rsidRPr="00076B3C">
        <w:t xml:space="preserve"> lokalit</w:t>
      </w:r>
      <w:r w:rsidR="00073234">
        <w:t>ách, kde jsou</w:t>
      </w:r>
      <w:r w:rsidR="00073234" w:rsidRPr="00076B3C">
        <w:t xml:space="preserve"> instalovány dva nody diskového pole IBM SVC, které tvoří HA cluster využívající technologii Hyperswap pro zajištění vysoké dostupnosti dat. Dále jsou v každé lokalitě instalovány </w:t>
      </w:r>
      <w:r w:rsidR="00073234">
        <w:t xml:space="preserve">další </w:t>
      </w:r>
      <w:r w:rsidR="00AB502A">
        <w:t>2</w:t>
      </w:r>
      <w:r w:rsidR="00073234" w:rsidRPr="00076B3C">
        <w:t xml:space="preserve"> diskové pole</w:t>
      </w:r>
      <w:r w:rsidR="00073234">
        <w:t xml:space="preserve">, které </w:t>
      </w:r>
      <w:r w:rsidR="00073234" w:rsidRPr="00076B3C">
        <w:t xml:space="preserve">jsou virtualizovány pomocí IBM SVC </w:t>
      </w:r>
      <w:r w:rsidR="00073234">
        <w:t>a</w:t>
      </w:r>
      <w:r w:rsidR="00073234" w:rsidRPr="00076B3C">
        <w:t xml:space="preserve"> zajiš</w:t>
      </w:r>
      <w:r w:rsidR="00073234">
        <w:t>ťují</w:t>
      </w:r>
      <w:r w:rsidR="00073234" w:rsidRPr="00076B3C">
        <w:t xml:space="preserve"> potřebnou vysokou dostupnost diskových polí. </w:t>
      </w:r>
    </w:p>
    <w:p w14:paraId="59EDBD68" w14:textId="66A11CC1" w:rsidR="00885CB6" w:rsidRPr="00073234" w:rsidRDefault="008311E0" w:rsidP="00885CB6">
      <w:pPr>
        <w:spacing w:before="240"/>
        <w:jc w:val="both"/>
      </w:pPr>
      <w:r>
        <w:t>Objednatel</w:t>
      </w:r>
      <w:r w:rsidR="00885CB6">
        <w:t xml:space="preserve"> provozuje</w:t>
      </w:r>
      <w:r w:rsidR="00885CB6" w:rsidRPr="00076B3C">
        <w:t xml:space="preserve"> </w:t>
      </w:r>
      <w:r w:rsidR="00885CB6">
        <w:t>pro účely zálohování</w:t>
      </w:r>
      <w:r w:rsidR="00885CB6" w:rsidRPr="00076B3C">
        <w:t xml:space="preserve"> datov</w:t>
      </w:r>
      <w:r w:rsidR="00AB502A">
        <w:t>á</w:t>
      </w:r>
      <w:r w:rsidR="00885CB6" w:rsidRPr="00076B3C">
        <w:t xml:space="preserve"> úložiště HPE 3par Storserv 8200, která jsou připojena přímo k zálohovacím serverům IBM Spectrum Protect. Část kapacity z datových úložišť HPE je virtualizována pomocí IBM SVC.</w:t>
      </w:r>
    </w:p>
    <w:p w14:paraId="29D48B38" w14:textId="47AE0E67" w:rsidR="00885CB6" w:rsidRDefault="00885CB6" w:rsidP="00885CB6">
      <w:pPr>
        <w:jc w:val="both"/>
      </w:pPr>
      <w:r w:rsidRPr="00076B3C">
        <w:t>Dále jsou pro ukládání záloh použity dvě páskové knihovny IBM TS4500 a LTO-8 driv</w:t>
      </w:r>
      <w:r w:rsidR="00AB502A">
        <w:t>er</w:t>
      </w:r>
      <w:r w:rsidRPr="00076B3C">
        <w:t>. Každá z knihoven je v jiné lokalitě. Data na páskových knihovnách obsahují kopii záloh uložených na diskových polích. Dále jsou páskové knihovny používány pro ukládání záloh OFFSITE.</w:t>
      </w:r>
    </w:p>
    <w:p w14:paraId="1B63F729" w14:textId="1FCAB6D1" w:rsidR="003110EB" w:rsidRPr="004C3A4D" w:rsidRDefault="003110EB" w:rsidP="003110EB">
      <w:pPr>
        <w:pStyle w:val="Nadpis4"/>
        <w:rPr>
          <w:i w:val="0"/>
          <w:iCs w:val="0"/>
          <w:sz w:val="32"/>
          <w:szCs w:val="32"/>
        </w:rPr>
      </w:pPr>
      <w:bookmarkStart w:id="93" w:name="_Ref166923141"/>
      <w:bookmarkStart w:id="94" w:name="_Toc177708967"/>
      <w:r w:rsidRPr="004C3A4D">
        <w:rPr>
          <w:i w:val="0"/>
          <w:iCs w:val="0"/>
          <w:sz w:val="32"/>
          <w:szCs w:val="32"/>
        </w:rPr>
        <w:t>Požadavky na nové řešení</w:t>
      </w:r>
      <w:bookmarkEnd w:id="93"/>
      <w:bookmarkEnd w:id="94"/>
    </w:p>
    <w:p w14:paraId="6E64354C" w14:textId="77777777" w:rsidR="003110EB" w:rsidRPr="003110EB" w:rsidRDefault="00250D76" w:rsidP="00073234">
      <w:pPr>
        <w:spacing w:before="240"/>
        <w:jc w:val="both"/>
      </w:pPr>
      <w:r w:rsidRPr="003110EB">
        <w:t xml:space="preserve">Zařízení pro ukládání dat jsou klíčová zařízení nejen z pohledu výkonu pro produkční servery a na nich provozované aplikace SAP, AMS, PF, GT Foto a další, ale také z pohledu vysoké dostupnosti, bezpečnosti a ochrany před ransomware útokem. Kromě vlastních produkčních kapacit patří mezi zařízení pro ukládání dat také zálohovací diskové a páskové systémy. Návrh pro zálohování vychází z pravidla 3-2-1 pro strategii ochrany dat. Ta doporučuje mít tři kopie dat uložené na dvou různých typech médií a jednu kopii uchovávat mimo pracoviště. </w:t>
      </w:r>
    </w:p>
    <w:p w14:paraId="450FAB4E" w14:textId="77777777" w:rsidR="003110EB" w:rsidRPr="003110EB" w:rsidRDefault="00250D76" w:rsidP="00250D76">
      <w:pPr>
        <w:jc w:val="both"/>
      </w:pPr>
      <w:r w:rsidRPr="003110EB">
        <w:t xml:space="preserve">Pravidlo 3-2-1 je široce přijímanou strategií zálohování dat, která předepisuje: </w:t>
      </w:r>
    </w:p>
    <w:p w14:paraId="78C380F9" w14:textId="6287BCE9" w:rsidR="003110EB" w:rsidRPr="003110EB" w:rsidRDefault="003110EB" w:rsidP="003110EB">
      <w:pPr>
        <w:ind w:left="708"/>
        <w:jc w:val="both"/>
      </w:pPr>
      <w:r w:rsidRPr="003110EB">
        <w:t>1</w:t>
      </w:r>
      <w:r w:rsidR="00250D76" w:rsidRPr="003110EB">
        <w:t>) Udržovat minimálně tři kopie dat</w:t>
      </w:r>
      <w:r w:rsidRPr="003110EB">
        <w:t>;</w:t>
      </w:r>
      <w:r w:rsidR="00250D76" w:rsidRPr="003110EB">
        <w:t xml:space="preserve"> </w:t>
      </w:r>
    </w:p>
    <w:p w14:paraId="177E40E9" w14:textId="69B68DCB" w:rsidR="003110EB" w:rsidRPr="003110EB" w:rsidRDefault="003110EB" w:rsidP="003110EB">
      <w:pPr>
        <w:ind w:left="708"/>
        <w:jc w:val="both"/>
      </w:pPr>
      <w:r w:rsidRPr="003110EB">
        <w:lastRenderedPageBreak/>
        <w:t>2</w:t>
      </w:r>
      <w:r w:rsidR="00250D76" w:rsidRPr="003110EB">
        <w:t>) K ukládání používat dva různé typy médií</w:t>
      </w:r>
      <w:r w:rsidRPr="003110EB">
        <w:t>;</w:t>
      </w:r>
    </w:p>
    <w:p w14:paraId="5EA08A6F" w14:textId="62D70C03" w:rsidR="003110EB" w:rsidRPr="003110EB" w:rsidRDefault="003110EB" w:rsidP="003110EB">
      <w:pPr>
        <w:ind w:left="708"/>
        <w:jc w:val="both"/>
      </w:pPr>
      <w:r w:rsidRPr="003110EB">
        <w:t>3</w:t>
      </w:r>
      <w:r w:rsidR="00250D76" w:rsidRPr="003110EB">
        <w:t>) Alespoň jednu kopii uchovat v oddělené lokalitě mimo pracoviště</w:t>
      </w:r>
      <w:r w:rsidRPr="003110EB">
        <w:t>;</w:t>
      </w:r>
      <w:r w:rsidR="00250D76" w:rsidRPr="003110EB">
        <w:t xml:space="preserve"> </w:t>
      </w:r>
    </w:p>
    <w:p w14:paraId="68BF2A46" w14:textId="1933478A" w:rsidR="00250D76" w:rsidRPr="00FF41DD" w:rsidRDefault="00250D76" w:rsidP="003110EB">
      <w:pPr>
        <w:jc w:val="both"/>
      </w:pPr>
      <w:r w:rsidRPr="00FF41DD">
        <w:t xml:space="preserve">Související zálohovací servery </w:t>
      </w:r>
      <w:r w:rsidR="003110EB" w:rsidRPr="00FF41DD">
        <w:t>budou</w:t>
      </w:r>
      <w:r w:rsidRPr="00FF41DD">
        <w:t xml:space="preserve"> rozloženy do dvou lokalit pro zachování možnosti přechodu při DR situaci a pro realizaci vysoké dostupnosti. Pro uložení záloh bude využito diskových a páskových prostor.</w:t>
      </w:r>
    </w:p>
    <w:p w14:paraId="08C5B78B" w14:textId="50348C57" w:rsidR="00250D76" w:rsidRPr="00FF41DD" w:rsidRDefault="00250D76" w:rsidP="00FF41DD">
      <w:pPr>
        <w:jc w:val="both"/>
      </w:pPr>
      <w:r w:rsidRPr="00FF41DD">
        <w:t xml:space="preserve">Zařízení pro ukládání dat </w:t>
      </w:r>
      <w:r w:rsidR="003110EB" w:rsidRPr="00FF41DD">
        <w:t>bude</w:t>
      </w:r>
      <w:r w:rsidRPr="00FF41DD">
        <w:t xml:space="preserve"> rozděleno na 3 části:</w:t>
      </w:r>
    </w:p>
    <w:p w14:paraId="241F097E" w14:textId="606719C2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Vlastní produkční zařízení pro ukládání dat. Toto zařízení musí být na flash nebo obdobně výkonné technologii, podporované pro SAP HANA a splňující výkonnostní a kapacitní požadavky. Dále toto zařízení musí být integrovatelné do sw nástrojů pro detekci ransomware a musí podporovat všechny běžné provozní funkce (kopie, vzdálené zrcadlení apod.)</w:t>
      </w:r>
    </w:p>
    <w:p w14:paraId="0BDAD348" w14:textId="77777777" w:rsidR="003110EB" w:rsidRPr="0027537E" w:rsidRDefault="003110EB" w:rsidP="003110EB">
      <w:pPr>
        <w:pStyle w:val="Odstavecseseznamem"/>
        <w:spacing w:before="120" w:after="120" w:line="276" w:lineRule="auto"/>
        <w:jc w:val="both"/>
        <w:rPr>
          <w:rFonts w:ascii="Verdana" w:eastAsia="Times New Roman" w:hAnsi="Verdana" w:cs="Times New Roman"/>
          <w:i/>
          <w:iCs/>
          <w:kern w:val="0"/>
          <w:sz w:val="18"/>
          <w:szCs w:val="18"/>
          <w:lang w:eastAsia="cs-CZ"/>
          <w14:ligatures w14:val="none"/>
        </w:rPr>
      </w:pPr>
    </w:p>
    <w:p w14:paraId="55BBF0E0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Zařízení pro ukládání dat záloh. U tohoto zařízení není kladen důraz na výkonnost, ale na kapacitu a možnost rychlé obnovy v případě jakéhokoli poškození produkčních kapacit.</w:t>
      </w:r>
    </w:p>
    <w:p w14:paraId="3BA0CC31" w14:textId="77777777" w:rsidR="003110EB" w:rsidRPr="00FF41DD" w:rsidRDefault="003110EB" w:rsidP="00FF41DD">
      <w:pPr>
        <w:pStyle w:val="Odstavecseseznamem"/>
        <w:jc w:val="both"/>
      </w:pPr>
    </w:p>
    <w:p w14:paraId="2614B3DE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Páskové zařízení používající zcela odlišné médium a zabezpečující poslední úroveň ochrany dat jak před selháním jakékoli hardwarové komponenty v zařízeních A) a B), tak před případným útokem na data v zařízeních A) a B). Jedná se o fyzicky bezpečně oddělené zálohy.</w:t>
      </w:r>
    </w:p>
    <w:p w14:paraId="67C1B4B4" w14:textId="4260769C" w:rsidR="00FF41DD" w:rsidRPr="004C3A4D" w:rsidRDefault="00A13A2D" w:rsidP="00FF41DD">
      <w:pPr>
        <w:pStyle w:val="Nadpis4"/>
        <w:rPr>
          <w:i w:val="0"/>
          <w:iCs w:val="0"/>
          <w:sz w:val="28"/>
          <w:szCs w:val="28"/>
        </w:rPr>
      </w:pPr>
      <w:bookmarkStart w:id="95" w:name="_Ref166922860"/>
      <w:bookmarkStart w:id="96" w:name="_Toc177708968"/>
      <w:r>
        <w:rPr>
          <w:i w:val="0"/>
          <w:iCs w:val="0"/>
          <w:sz w:val="28"/>
          <w:szCs w:val="28"/>
        </w:rPr>
        <w:t>D</w:t>
      </w:r>
      <w:r w:rsidR="00FF41DD"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produk</w:t>
      </w:r>
      <w:r w:rsidR="00CE4A88">
        <w:rPr>
          <w:i w:val="0"/>
          <w:iCs w:val="0"/>
          <w:sz w:val="28"/>
          <w:szCs w:val="28"/>
        </w:rPr>
        <w:t>ční</w:t>
      </w:r>
      <w:r>
        <w:rPr>
          <w:i w:val="0"/>
          <w:iCs w:val="0"/>
          <w:sz w:val="28"/>
          <w:szCs w:val="28"/>
        </w:rPr>
        <w:t xml:space="preserve"> provoz</w:t>
      </w:r>
      <w:bookmarkEnd w:id="95"/>
      <w:bookmarkEnd w:id="96"/>
    </w:p>
    <w:p w14:paraId="392DAD5C" w14:textId="68938D97" w:rsidR="004C26F0" w:rsidRDefault="00212C16" w:rsidP="00A144FB">
      <w:pPr>
        <w:spacing w:before="240"/>
        <w:jc w:val="both"/>
      </w:pPr>
      <w:r w:rsidRPr="00076B3C">
        <w:t xml:space="preserve">Nové prostředí diskových polí </w:t>
      </w:r>
      <w:r w:rsidR="00A84BC9">
        <w:t>musí</w:t>
      </w:r>
      <w:r w:rsidRPr="00076B3C">
        <w:t xml:space="preserve"> z pohledu přístupu k datům a vysoké dostupnosti odpovídat aktuální architektuře. </w:t>
      </w:r>
      <w:r w:rsidR="008311E0">
        <w:t>Objednatel</w:t>
      </w:r>
      <w:r w:rsidR="00A83CF9">
        <w:t xml:space="preserve"> požaduje</w:t>
      </w:r>
      <w:r w:rsidR="00A83CF9" w:rsidRPr="0027537E">
        <w:t xml:space="preserve"> dvě identická disková pole </w:t>
      </w:r>
      <w:r w:rsidR="00A83CF9">
        <w:t>s popsanými parametry</w:t>
      </w:r>
      <w:r w:rsidR="00A83CF9" w:rsidRPr="0027537E">
        <w:t>.</w:t>
      </w:r>
      <w:r w:rsidR="00A83CF9"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C26F0" w:rsidRPr="00155416" w14:paraId="3931332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F11CEA4" w14:textId="2D11F126" w:rsidR="004C26F0" w:rsidRPr="00155416" w:rsidRDefault="004C26F0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4C26F0" w:rsidRPr="00155416" w14:paraId="1C853C5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F846D9C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66DB89E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028B1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35D6FC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C26F0" w:rsidRPr="00155416" w14:paraId="5EDDD02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69AC2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6FF25D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5CA897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C74E8" w14:textId="77777777" w:rsidR="004C26F0" w:rsidRPr="00155416" w:rsidRDefault="004C26F0" w:rsidP="004C26F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F0E9942" w14:textId="2575E929" w:rsidR="004C26F0" w:rsidRDefault="004C26F0" w:rsidP="004C26F0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20</w:t>
      </w:r>
      <w:r w:rsidR="00E9490C">
        <w:rPr>
          <w:noProof/>
        </w:rPr>
        <w:fldChar w:fldCharType="end"/>
      </w:r>
      <w:r>
        <w:t xml:space="preserve"> - Identifikace komponenty Produkční diskové pole</w:t>
      </w:r>
    </w:p>
    <w:p w14:paraId="1E7E729B" w14:textId="28608302" w:rsidR="004C3A4D" w:rsidRPr="0027537E" w:rsidRDefault="00212C16" w:rsidP="00A144FB">
      <w:pPr>
        <w:spacing w:before="240"/>
        <w:jc w:val="both"/>
      </w:pPr>
      <w:r w:rsidRPr="00076B3C">
        <w:t xml:space="preserve">Zejména musí </w:t>
      </w:r>
      <w:r w:rsidR="00A83CF9">
        <w:t>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827"/>
        <w:gridCol w:w="1134"/>
        <w:gridCol w:w="2268"/>
      </w:tblGrid>
      <w:tr w:rsidR="005D4771" w:rsidRPr="0027537E" w14:paraId="2AEDB11C" w14:textId="77777777" w:rsidTr="00EC545F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3FF79B9" w14:textId="7EFB0C81" w:rsidR="005D4771" w:rsidRPr="0027537E" w:rsidRDefault="005D477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 (2ks)</w:t>
            </w:r>
          </w:p>
        </w:tc>
      </w:tr>
      <w:tr w:rsidR="005D4771" w:rsidRPr="0027537E" w14:paraId="6D689C2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7BB03F3B" w14:textId="77777777" w:rsidR="005D4771" w:rsidRPr="0027537E" w:rsidRDefault="005D4771" w:rsidP="00EA5C98">
            <w:pPr>
              <w:pStyle w:val="Bezmezer"/>
              <w:rPr>
                <w:b/>
              </w:rPr>
            </w:pPr>
            <w:bookmarkStart w:id="97" w:name="_Hlk170222059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64BE93B5" w14:textId="77777777" w:rsidR="005D4771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</w:p>
          <w:p w14:paraId="3376C640" w14:textId="626F5938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6EA05CFD" w14:textId="77777777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A10F0AF" w14:textId="4B0A249E" w:rsidR="005D4771" w:rsidRPr="0027537E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91C4AA7" w14:textId="5503B3AE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5D4771" w:rsidRPr="0027537E" w14:paraId="65E6B8E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63069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C00ED41" w14:textId="1CD090F1" w:rsidR="005D4771" w:rsidRPr="00733CE9" w:rsidRDefault="005D4771" w:rsidP="00EA5C98">
            <w:r w:rsidRPr="00733CE9">
              <w:t>Kompatibilita</w:t>
            </w:r>
          </w:p>
        </w:tc>
        <w:tc>
          <w:tcPr>
            <w:tcW w:w="3827" w:type="dxa"/>
            <w:shd w:val="clear" w:color="auto" w:fill="auto"/>
          </w:tcPr>
          <w:p w14:paraId="3A9AB001" w14:textId="34290B3E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být kompatibilní s OS a virtualizací: PowerVM (V3/V4), VMware (V7 a vyšší), OS AIX 7.2/7.3, OS RedHat 8.6/9, OS Suse, Windows 20 a vyšší, SAP HANA (podpora dle SAP pro minimálně 60 HANA node)</w:t>
            </w:r>
          </w:p>
        </w:tc>
        <w:tc>
          <w:tcPr>
            <w:tcW w:w="1134" w:type="dxa"/>
            <w:shd w:val="clear" w:color="auto" w:fill="FFFF00"/>
          </w:tcPr>
          <w:p w14:paraId="4036ECB5" w14:textId="77777777" w:rsidR="005D4771" w:rsidRPr="007416A2" w:rsidRDefault="005D4771" w:rsidP="00EA5C98"/>
        </w:tc>
        <w:tc>
          <w:tcPr>
            <w:tcW w:w="2268" w:type="dxa"/>
            <w:shd w:val="clear" w:color="auto" w:fill="FFFF00"/>
          </w:tcPr>
          <w:p w14:paraId="5B5EFB97" w14:textId="75790EBA" w:rsidR="005D4771" w:rsidRPr="007416A2" w:rsidRDefault="005D4771" w:rsidP="00EA5C98"/>
        </w:tc>
      </w:tr>
      <w:tr w:rsidR="005D4771" w:rsidRPr="0027537E" w14:paraId="1C021DC1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A15C1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3576283" w14:textId="74B68DA4" w:rsidR="005D4771" w:rsidRPr="00733CE9" w:rsidRDefault="005D4771" w:rsidP="00733CE9">
            <w:r w:rsidRPr="00733CE9">
              <w:t>Technické vlastnosti a rozměry</w:t>
            </w:r>
          </w:p>
        </w:tc>
        <w:tc>
          <w:tcPr>
            <w:tcW w:w="3827" w:type="dxa"/>
            <w:shd w:val="clear" w:color="auto" w:fill="auto"/>
          </w:tcPr>
          <w:p w14:paraId="4A6AE1E1" w14:textId="1B64D2E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A68742E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1685E9B" w14:textId="2EEFA3B7" w:rsidR="005D4771" w:rsidRPr="007416A2" w:rsidRDefault="005D4771" w:rsidP="00733CE9"/>
        </w:tc>
      </w:tr>
      <w:tr w:rsidR="005D4771" w:rsidRPr="0027537E" w14:paraId="6FFE776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B2AD13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8A6AFA1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ACABC0" w14:textId="7AEF63EF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4A7F9A0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445ACAF" w14:textId="2C578577" w:rsidR="005D4771" w:rsidRPr="007416A2" w:rsidRDefault="005D4771" w:rsidP="00733CE9"/>
        </w:tc>
      </w:tr>
      <w:tr w:rsidR="005D4771" w:rsidRPr="0027537E" w14:paraId="7A508050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4C5A10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CC06907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2C8A34AB" w14:textId="22EDB029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6BB41A9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4D13592A" w14:textId="68B65A83" w:rsidR="005D4771" w:rsidRPr="007416A2" w:rsidRDefault="005D4771" w:rsidP="00733CE9"/>
        </w:tc>
      </w:tr>
      <w:tr w:rsidR="005D4771" w:rsidRPr="0027537E" w14:paraId="0FBEA8DC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B296E0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F6FCE8D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3F53CB4B" w14:textId="33485195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0CECD2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CAACE72" w14:textId="3779A57F" w:rsidR="005D4771" w:rsidRPr="007416A2" w:rsidRDefault="005D4771" w:rsidP="00733CE9"/>
        </w:tc>
      </w:tr>
      <w:tr w:rsidR="005D4771" w:rsidRPr="0027537E" w14:paraId="58BE5884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10BA48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6B448B4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5603ED" w14:textId="71ADEB0B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74F8405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7E1491B" w14:textId="19D83AAB" w:rsidR="005D4771" w:rsidRPr="007416A2" w:rsidRDefault="005D4771" w:rsidP="00733CE9"/>
        </w:tc>
      </w:tr>
      <w:tr w:rsidR="005D4771" w:rsidRPr="0027537E" w14:paraId="2F45856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15989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6302F1DC" w14:textId="1831B336" w:rsidR="005D4771" w:rsidRDefault="005D4771" w:rsidP="00733CE9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shd w:val="clear" w:color="auto" w:fill="auto"/>
          </w:tcPr>
          <w:p w14:paraId="0305711E" w14:textId="77F0515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74BC5F9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2D1375C" w14:textId="763BF1E9" w:rsidR="005D4771" w:rsidRPr="007416A2" w:rsidRDefault="005D4771" w:rsidP="00733CE9"/>
        </w:tc>
      </w:tr>
      <w:tr w:rsidR="005D4771" w:rsidRPr="0027537E" w14:paraId="3CBE376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1D24A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5B712427" w14:textId="7C1BF078" w:rsidR="005D4771" w:rsidRDefault="005D4771" w:rsidP="00C1148F">
            <w:r>
              <w:t>Konektivita</w:t>
            </w:r>
          </w:p>
        </w:tc>
        <w:tc>
          <w:tcPr>
            <w:tcW w:w="3827" w:type="dxa"/>
            <w:shd w:val="clear" w:color="auto" w:fill="auto"/>
          </w:tcPr>
          <w:p w14:paraId="1E84D72B" w14:textId="1B3908B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Připojena k SAN infrastruktuře je minimální 16x </w:t>
            </w:r>
            <w:r w:rsidR="001B55F3">
              <w:t xml:space="preserve">min. </w:t>
            </w:r>
            <w:r w:rsidRPr="007416A2">
              <w:t>64 Gb</w:t>
            </w:r>
            <w:r w:rsidR="00622E6F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00F7C45" w14:textId="77777777" w:rsidR="005D4771" w:rsidRPr="007416A2" w:rsidRDefault="005D4771" w:rsidP="00C1148F"/>
        </w:tc>
        <w:tc>
          <w:tcPr>
            <w:tcW w:w="2268" w:type="dxa"/>
            <w:shd w:val="clear" w:color="auto" w:fill="FFFF00"/>
          </w:tcPr>
          <w:p w14:paraId="693F4EC8" w14:textId="110BE2FB" w:rsidR="005D4771" w:rsidRPr="007416A2" w:rsidRDefault="005D4771" w:rsidP="00C1148F"/>
        </w:tc>
      </w:tr>
      <w:tr w:rsidR="005D4771" w:rsidRPr="0027537E" w14:paraId="2723D5B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A239C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133DDDA8" w14:textId="39D5E2D7" w:rsidR="005D4771" w:rsidRPr="00436618" w:rsidRDefault="005D4771" w:rsidP="00436618">
            <w:r w:rsidRPr="00436618">
              <w:t>Výkon</w:t>
            </w:r>
          </w:p>
        </w:tc>
        <w:tc>
          <w:tcPr>
            <w:tcW w:w="3827" w:type="dxa"/>
            <w:shd w:val="clear" w:color="auto" w:fill="auto"/>
          </w:tcPr>
          <w:p w14:paraId="476D3CD7" w14:textId="5D6C28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poskytnout výkon minimálně: náhodný IO výkon: 177.000 IO/s, poměr čtení:zápis 70:30, 100% náhodná zátěž při velikosti bloku 64 kB. </w:t>
            </w:r>
          </w:p>
        </w:tc>
        <w:tc>
          <w:tcPr>
            <w:tcW w:w="1134" w:type="dxa"/>
            <w:shd w:val="clear" w:color="auto" w:fill="FFFF00"/>
          </w:tcPr>
          <w:p w14:paraId="081A1577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44C3D088" w14:textId="0E26F88E" w:rsidR="005D4771" w:rsidRPr="007416A2" w:rsidRDefault="005D4771" w:rsidP="00436618"/>
        </w:tc>
      </w:tr>
      <w:tr w:rsidR="005D4771" w:rsidRPr="0027537E" w14:paraId="596ECCF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7FF93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E892706" w14:textId="77777777" w:rsidR="005D4771" w:rsidRDefault="005D4771" w:rsidP="00436618"/>
        </w:tc>
        <w:tc>
          <w:tcPr>
            <w:tcW w:w="3827" w:type="dxa"/>
            <w:shd w:val="clear" w:color="auto" w:fill="auto"/>
          </w:tcPr>
          <w:p w14:paraId="5EAADBCF" w14:textId="3C464EA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Celková velikost cache/RAM v jednom řadiči musí být minimálně 1024 GB.</w:t>
            </w:r>
          </w:p>
        </w:tc>
        <w:tc>
          <w:tcPr>
            <w:tcW w:w="1134" w:type="dxa"/>
            <w:shd w:val="clear" w:color="auto" w:fill="FFFF00"/>
          </w:tcPr>
          <w:p w14:paraId="79671A7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5BBF6ABD" w14:textId="3D4E217A" w:rsidR="005D4771" w:rsidRPr="007416A2" w:rsidRDefault="005D4771" w:rsidP="00436618"/>
        </w:tc>
      </w:tr>
      <w:tr w:rsidR="005D4771" w:rsidRPr="0027537E" w14:paraId="0A98D4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F50691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2ADC2B70" w14:textId="1529763B" w:rsidR="005D4771" w:rsidRPr="00607CAD" w:rsidRDefault="005D4771" w:rsidP="00436618">
            <w:r w:rsidRPr="00607CAD">
              <w:t>Charakteristiky a funkce</w:t>
            </w:r>
          </w:p>
        </w:tc>
        <w:tc>
          <w:tcPr>
            <w:tcW w:w="3827" w:type="dxa"/>
            <w:shd w:val="clear" w:color="auto" w:fill="auto"/>
          </w:tcPr>
          <w:p w14:paraId="5B7B353D" w14:textId="3C5694B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Plně redundantní architektura bez jediného bodu selhání (SPOF).</w:t>
            </w:r>
          </w:p>
        </w:tc>
        <w:tc>
          <w:tcPr>
            <w:tcW w:w="1134" w:type="dxa"/>
            <w:shd w:val="clear" w:color="auto" w:fill="FFFF00"/>
          </w:tcPr>
          <w:p w14:paraId="595FA7D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0B63EED" w14:textId="108F0280" w:rsidR="005D4771" w:rsidRPr="007416A2" w:rsidRDefault="005D4771" w:rsidP="00436618"/>
        </w:tc>
      </w:tr>
      <w:tr w:rsidR="005D4771" w:rsidRPr="0027537E" w14:paraId="681C141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7A131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23BBE57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901C6AE" w14:textId="0649146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Active-active přístup k diskovým prostorům (LUNům) v obou lokalitách.</w:t>
            </w:r>
          </w:p>
        </w:tc>
        <w:tc>
          <w:tcPr>
            <w:tcW w:w="1134" w:type="dxa"/>
            <w:shd w:val="clear" w:color="auto" w:fill="FFFF00"/>
          </w:tcPr>
          <w:p w14:paraId="12A9281B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42FC817" w14:textId="170E1786" w:rsidR="005D4771" w:rsidRPr="007416A2" w:rsidRDefault="005D4771" w:rsidP="00436618"/>
        </w:tc>
      </w:tr>
      <w:tr w:rsidR="005D4771" w:rsidRPr="0027537E" w14:paraId="2A7B75F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03D32B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6CF7F62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01569178" w14:textId="6983C000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58098094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1176B47" w14:textId="0A96D8D8" w:rsidR="005D4771" w:rsidRPr="007416A2" w:rsidRDefault="005D4771" w:rsidP="00436618"/>
        </w:tc>
      </w:tr>
      <w:tr w:rsidR="005D4771" w:rsidRPr="0027537E" w14:paraId="76FA3D7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A0387B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7A02B9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77C7301F" w14:textId="7130F83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01552226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F8E08F4" w14:textId="7054D3FA" w:rsidR="005D4771" w:rsidRPr="007416A2" w:rsidRDefault="005D4771" w:rsidP="00436618"/>
        </w:tc>
      </w:tr>
      <w:tr w:rsidR="005D4771" w:rsidRPr="0027537E" w14:paraId="674C47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915"/>
          <w:jc w:val="center"/>
        </w:trPr>
        <w:tc>
          <w:tcPr>
            <w:tcW w:w="708" w:type="dxa"/>
            <w:shd w:val="clear" w:color="auto" w:fill="auto"/>
          </w:tcPr>
          <w:p w14:paraId="7B44C279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7E599F4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E4FD66B" w14:textId="7DD7B61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podporovat min. následující režimy: RAID 1, 6</w:t>
            </w:r>
            <w:r w:rsidR="000F51EA">
              <w:t xml:space="preserve"> a </w:t>
            </w:r>
            <w:r w:rsidRPr="007416A2">
              <w:t xml:space="preserve">10 nebo distribuovaný RAID 1 a 6. </w:t>
            </w:r>
          </w:p>
        </w:tc>
        <w:tc>
          <w:tcPr>
            <w:tcW w:w="1134" w:type="dxa"/>
            <w:shd w:val="clear" w:color="auto" w:fill="FFFF00"/>
          </w:tcPr>
          <w:p w14:paraId="3E84EDA9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37E1AA3A" w14:textId="752F9C1D" w:rsidR="005D4771" w:rsidRPr="007416A2" w:rsidRDefault="005D4771" w:rsidP="00436618"/>
        </w:tc>
      </w:tr>
      <w:tr w:rsidR="005D4771" w:rsidRPr="0027537E" w14:paraId="778F578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45AA1E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40158E8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2BC9538" w14:textId="3958C50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67BE6A8C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7B5767D" w14:textId="34B6E6BB" w:rsidR="005D4771" w:rsidRPr="007416A2" w:rsidRDefault="005D4771" w:rsidP="00436618"/>
        </w:tc>
      </w:tr>
      <w:tr w:rsidR="005D4771" w:rsidRPr="0027537E" w14:paraId="398D04C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E58FB7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B48AA0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3D59C935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možnost vytváření snapshotů (CoW a RoW) a klonů v následujících režimech: </w:t>
            </w:r>
          </w:p>
          <w:p w14:paraId="4E640ECD" w14:textId="77777777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a) snapshot se po určité době může automaticky stát klonem;</w:t>
            </w:r>
          </w:p>
          <w:p w14:paraId="5DAA92DE" w14:textId="3A6FB08E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4659A9F" w14:textId="68E97929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7372061" w14:textId="0F6EF198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d) lze udržovat min. 3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7FB26A7A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68E1CD47" w14:textId="570897BF" w:rsidR="005D4771" w:rsidRPr="007416A2" w:rsidRDefault="005D4771" w:rsidP="00194162"/>
        </w:tc>
      </w:tr>
      <w:tr w:rsidR="005D4771" w:rsidRPr="0027537E" w14:paraId="438CFE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CE48DD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7238EDB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A2C6883" w14:textId="37214E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Upgrade software a hardware u řadičů je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3F18E67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04B2344C" w14:textId="1DD01CE7" w:rsidR="005D4771" w:rsidRPr="007416A2" w:rsidRDefault="005D4771" w:rsidP="00194162"/>
        </w:tc>
      </w:tr>
      <w:tr w:rsidR="005D4771" w:rsidRPr="0027537E" w14:paraId="16F76CE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71FE70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DEEC5B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6C230285" w14:textId="5EEC825A" w:rsidR="005D4771" w:rsidRPr="007416A2" w:rsidRDefault="000B4F8B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Dodávané</w:t>
            </w:r>
            <w:r w:rsidRPr="007416A2">
              <w:t xml:space="preserve"> </w:t>
            </w:r>
            <w:r w:rsidR="005D4771" w:rsidRPr="007416A2">
              <w:t>řešení musí obsahovat licence pro vytvoření automatického vysoce dostupného (HA Fail-over) řešení, tzn. možnost vytvoření globálního Volume, který bude dostupný i při výpadku jedné lokality.</w:t>
            </w:r>
          </w:p>
        </w:tc>
        <w:tc>
          <w:tcPr>
            <w:tcW w:w="1134" w:type="dxa"/>
            <w:shd w:val="clear" w:color="auto" w:fill="FFFF00"/>
          </w:tcPr>
          <w:p w14:paraId="09AE49E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624A5C0" w14:textId="26C5B49A" w:rsidR="005D4771" w:rsidRPr="007416A2" w:rsidRDefault="005D4771" w:rsidP="00194162"/>
        </w:tc>
      </w:tr>
      <w:tr w:rsidR="005D4771" w:rsidRPr="0027537E" w14:paraId="23805C8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B0B652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F33831E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63A17D3" w14:textId="7B6A1C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integraci funkcí kopií dat se stávajícím zálohovacím softwarem IBM Storage Protect a s novým zálohovacím systémem. </w:t>
            </w:r>
          </w:p>
        </w:tc>
        <w:tc>
          <w:tcPr>
            <w:tcW w:w="1134" w:type="dxa"/>
            <w:shd w:val="clear" w:color="auto" w:fill="FFFF00"/>
          </w:tcPr>
          <w:p w14:paraId="68349D0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DB0D24C" w14:textId="30D7F73D" w:rsidR="005D4771" w:rsidRPr="007416A2" w:rsidRDefault="005D4771" w:rsidP="00194162"/>
        </w:tc>
      </w:tr>
      <w:tr w:rsidR="005D4771" w:rsidRPr="0027537E" w14:paraId="71EC4E4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9F5E4D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9580130" w14:textId="62F966B7" w:rsidR="005D4771" w:rsidRPr="0027537E" w:rsidRDefault="005D4771" w:rsidP="00194162">
            <w:r>
              <w:t>Ochrana proti ransomware</w:t>
            </w:r>
          </w:p>
        </w:tc>
        <w:tc>
          <w:tcPr>
            <w:tcW w:w="3827" w:type="dxa"/>
            <w:shd w:val="clear" w:color="auto" w:fill="auto"/>
          </w:tcPr>
          <w:p w14:paraId="0032716C" w14:textId="29EC632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vytváření aplikačně konzistentní a nesmazatelné kopie produkčních dat z důvodu zvýšené ochrany dat proti ransomware útokům. </w:t>
            </w:r>
          </w:p>
        </w:tc>
        <w:tc>
          <w:tcPr>
            <w:tcW w:w="1134" w:type="dxa"/>
            <w:shd w:val="clear" w:color="auto" w:fill="FFFF00"/>
          </w:tcPr>
          <w:p w14:paraId="61748B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2A35EDB0" w14:textId="3C8BFCF8" w:rsidR="005D4771" w:rsidRPr="007416A2" w:rsidRDefault="005D4771" w:rsidP="00194162"/>
        </w:tc>
      </w:tr>
      <w:tr w:rsidR="005D4771" w:rsidRPr="0027537E" w14:paraId="0F5D50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388666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2CE75A2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583A270" w14:textId="4D378D74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Aplikačně konzistentní, nesmazatelné a nemodifikovatelné kopie je nutné vytvářet minimálně pro DB Oracle nad OS AIX a prostředí SAP HANA nad RedHat. </w:t>
            </w:r>
          </w:p>
        </w:tc>
        <w:tc>
          <w:tcPr>
            <w:tcW w:w="1134" w:type="dxa"/>
            <w:shd w:val="clear" w:color="auto" w:fill="FFFF00"/>
          </w:tcPr>
          <w:p w14:paraId="4B912234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35FB93AE" w14:textId="50CFB64A" w:rsidR="005D4771" w:rsidRPr="007416A2" w:rsidRDefault="005D4771" w:rsidP="00194162"/>
        </w:tc>
      </w:tr>
      <w:tr w:rsidR="005D4771" w:rsidRPr="0027537E" w14:paraId="1CB6FC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848D5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D239524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91D7259" w14:textId="0FA26F8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Aplikačně konzistentní, nesmazatelné a nemodifikovatelné kopie musí být možno vytvářet bez nutnosti výpadku Oracle a SAP HANA.;</w:t>
            </w:r>
          </w:p>
        </w:tc>
        <w:tc>
          <w:tcPr>
            <w:tcW w:w="1134" w:type="dxa"/>
            <w:shd w:val="clear" w:color="auto" w:fill="FFFF00"/>
          </w:tcPr>
          <w:p w14:paraId="75A87EAB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59B8AC4D" w14:textId="4B7F81EF" w:rsidR="005D4771" w:rsidRPr="007416A2" w:rsidRDefault="005D4771" w:rsidP="00194162"/>
        </w:tc>
      </w:tr>
      <w:tr w:rsidR="005D4771" w:rsidRPr="0027537E" w14:paraId="76FFB8A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C9D9FF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60F14A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7B976A62" w14:textId="4B01EFE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Disková pole musí podporovat integraci do systému detekce ransomware.</w:t>
            </w:r>
          </w:p>
        </w:tc>
        <w:tc>
          <w:tcPr>
            <w:tcW w:w="1134" w:type="dxa"/>
            <w:shd w:val="clear" w:color="auto" w:fill="FFFF00"/>
          </w:tcPr>
          <w:p w14:paraId="78E856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7AD92224" w14:textId="09D2D955" w:rsidR="005D4771" w:rsidRPr="007416A2" w:rsidRDefault="005D4771" w:rsidP="00194162"/>
        </w:tc>
      </w:tr>
      <w:tr w:rsidR="005D4771" w:rsidRPr="0027537E" w14:paraId="0E87BD5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B4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DB3" w14:textId="77777777" w:rsidR="005D4771" w:rsidRPr="00713301" w:rsidRDefault="005D4771" w:rsidP="00194162">
            <w:r w:rsidRPr="00713301">
              <w:t>Kapacita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2D3" w14:textId="55B5F9F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požadovaná čistá kapacita (po RAID nebo dRAID6)</w:t>
            </w:r>
            <w:r w:rsidRPr="00B24CA2">
              <w:rPr>
                <w:b/>
                <w:bCs/>
              </w:rPr>
              <w:t xml:space="preserve"> </w:t>
            </w:r>
            <w:r w:rsidR="00B24CA2" w:rsidRPr="00B24CA2">
              <w:rPr>
                <w:b/>
                <w:bCs/>
              </w:rPr>
              <w:t>1128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(kapacita bez optimalizace kompresními či deduplikačními nástroji a algoritmy).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05D16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27D0F3" w14:textId="79B29B89" w:rsidR="005D4771" w:rsidRPr="007416A2" w:rsidRDefault="005D4771" w:rsidP="00194162"/>
        </w:tc>
      </w:tr>
      <w:tr w:rsidR="005D4771" w:rsidRPr="0027537E" w14:paraId="61D5E9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7BE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7FA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928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050DF4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50CD04" w14:textId="5FAF3159" w:rsidR="005D4771" w:rsidRPr="007416A2" w:rsidRDefault="005D4771" w:rsidP="00194162"/>
        </w:tc>
      </w:tr>
      <w:tr w:rsidR="005D4771" w:rsidRPr="0027537E" w14:paraId="0FEA4A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1FA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0351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219B" w14:textId="76792D4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Podporovány musí být enterprise SSD disky nebo Flash moduly, DWPD hodnota nabízených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802646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0BEF5B" w14:textId="351ABAE1" w:rsidR="005D4771" w:rsidRPr="007416A2" w:rsidRDefault="005D4771" w:rsidP="00194162"/>
        </w:tc>
      </w:tr>
      <w:tr w:rsidR="005D4771" w:rsidRPr="0027537E" w14:paraId="54133AC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9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EF5A" w14:textId="73D328BD" w:rsidR="005D4771" w:rsidRPr="0027537E" w:rsidRDefault="005D4771" w:rsidP="00194162">
            <w:r>
              <w:t>Redukce dat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0C89" w14:textId="60E2FA9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kompresi dat v reálném čase bez nutnosti dedikování dodatečného diskového prostoru pro post-processing pro celou nabízenou kapacitu včetně patřičného HW akcelerátoru nebo na jednotlivých modulech.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602FD0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8D07D" w14:textId="7F30D4C9" w:rsidR="005D4771" w:rsidRPr="007416A2" w:rsidRDefault="005D4771" w:rsidP="00194162"/>
        </w:tc>
      </w:tr>
      <w:tr w:rsidR="005D4771" w:rsidRPr="0027537E" w14:paraId="2708B47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D50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2B49" w14:textId="7B296A9D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5CC5" w14:textId="2417704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C652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A5D5D2" w14:textId="0AE87FD2" w:rsidR="005D4771" w:rsidRPr="007416A2" w:rsidRDefault="005D4771" w:rsidP="00194162"/>
        </w:tc>
      </w:tr>
      <w:tr w:rsidR="005D4771" w:rsidRPr="0027537E" w14:paraId="004EAF8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D4C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C2BF" w14:textId="414934B9" w:rsidR="005D4771" w:rsidRPr="0027537E" w:rsidRDefault="005D4771" w:rsidP="00194162">
            <w:r>
              <w:t>Šifrování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453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šifrování dat minimálně pro flash kapacitu ve standardu minimálně FIPS 140-2 bez nutnosti přítomnosti speciálních pevných disků včetně příslušné licence.</w:t>
            </w:r>
          </w:p>
          <w:p w14:paraId="55F4E00B" w14:textId="75CA99B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Pokud nabízené řešení neumožňuje šifrování dat nad úrovní disků, jsou požadovány SED disky pro celou nabízenou flash kapacitu, opět minimálně ve standardu FIPS 140-2.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D1B0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3F65A" w14:textId="4FD1920F" w:rsidR="005D4771" w:rsidRPr="007416A2" w:rsidRDefault="005D4771" w:rsidP="00194162"/>
        </w:tc>
      </w:tr>
      <w:tr w:rsidR="005D4771" w:rsidRPr="0027537E" w14:paraId="225A7C3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F37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12BA" w14:textId="4885F9A1" w:rsidR="005D4771" w:rsidRPr="0027537E" w:rsidRDefault="005D4771" w:rsidP="00194162">
            <w:r>
              <w:t>Management/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71A3" w14:textId="5E6209F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73965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604C42" w14:textId="4A4445D1" w:rsidR="005D4771" w:rsidRPr="007416A2" w:rsidRDefault="005D4771" w:rsidP="00194162"/>
        </w:tc>
      </w:tr>
      <w:tr w:rsidR="005D4771" w:rsidRPr="0027537E" w14:paraId="3406F0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A1C1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62F3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C518" w14:textId="63CE4041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19EB1B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9E1C3" w14:textId="47DC724E" w:rsidR="005D4771" w:rsidRPr="007416A2" w:rsidRDefault="005D4771" w:rsidP="00194162"/>
        </w:tc>
      </w:tr>
      <w:tr w:rsidR="005D4771" w:rsidRPr="0027537E" w14:paraId="1F5C120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DD6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FA87" w14:textId="500F5FB2" w:rsidR="005D4771" w:rsidRPr="0027537E" w:rsidRDefault="005D4771" w:rsidP="00194162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7FF7" w14:textId="55D58A0D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360A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4EE70" w14:textId="167A1FD1" w:rsidR="005D4771" w:rsidRPr="007416A2" w:rsidRDefault="005D4771" w:rsidP="00194162"/>
        </w:tc>
      </w:tr>
      <w:tr w:rsidR="005D4771" w:rsidRPr="0027537E" w14:paraId="649880F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5C1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A60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8252" w14:textId="4817C877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74F38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A4352C" w14:textId="12E89F63" w:rsidR="005D4771" w:rsidRPr="007416A2" w:rsidRDefault="005D4771" w:rsidP="00194162"/>
        </w:tc>
      </w:tr>
      <w:tr w:rsidR="005D4771" w:rsidRPr="0027537E" w14:paraId="6EE33BD9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C5B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771D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F209" w14:textId="7D810814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2D7328B9" w14:textId="630C137B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35EE18CD" w14:textId="3EDDBC3E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0A3A30E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75733C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60E7BCC0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3540FA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18D9B7AA" w14:textId="2F0563DA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367BB90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6D93761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5D5C5C84" w14:textId="77777777" w:rsidR="005D4771" w:rsidRPr="007416A2" w:rsidRDefault="005D4771" w:rsidP="009E1F0D">
            <w:pPr>
              <w:pStyle w:val="Bezmez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21AD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60AA5" w14:textId="5724A4C6" w:rsidR="005D4771" w:rsidRPr="007416A2" w:rsidRDefault="005D4771" w:rsidP="00194162"/>
        </w:tc>
      </w:tr>
      <w:tr w:rsidR="005D4771" w:rsidRPr="0027537E" w14:paraId="0DD4CFF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AFF8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7D61" w14:textId="77777777" w:rsidR="005D4771" w:rsidRPr="00A144FB" w:rsidRDefault="005D4771" w:rsidP="00194162">
            <w:r w:rsidRPr="00A144FB">
              <w:t xml:space="preserve">Rozšiřitelnost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74D0" w14:textId="4E870BEC" w:rsidR="005D4771" w:rsidRPr="007416A2" w:rsidRDefault="006C3DB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t>Dodavatel uvede</w:t>
            </w:r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počet volných pozic pro SSD/Flash disky či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72562B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31120" w14:textId="24F5074A" w:rsidR="005D4771" w:rsidRPr="007416A2" w:rsidRDefault="005D4771" w:rsidP="00194162"/>
        </w:tc>
      </w:tr>
      <w:tr w:rsidR="005D4771" w:rsidRPr="0027537E" w14:paraId="33D3D6C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1B4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B27B1" w14:textId="77777777" w:rsidR="005D4771" w:rsidRPr="0027537E" w:rsidRDefault="005D4771" w:rsidP="00194162">
            <w:pPr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448" w14:textId="23BB139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t>Řešení musí umožnit rozšíření o minimálně 3</w:t>
            </w:r>
            <w:r w:rsidR="00C42A54">
              <w:t>3</w:t>
            </w:r>
            <w:r w:rsidRPr="007416A2">
              <w:t xml:space="preserve">% (na </w:t>
            </w:r>
            <w:r w:rsidR="00B24CA2" w:rsidRPr="00B24CA2">
              <w:rPr>
                <w:b/>
                <w:bCs/>
              </w:rPr>
              <w:t>1</w:t>
            </w:r>
            <w:r w:rsidR="00C42A54">
              <w:rPr>
                <w:b/>
                <w:bCs/>
              </w:rPr>
              <w:t>500</w:t>
            </w:r>
            <w:r w:rsidRPr="007416A2">
              <w:t xml:space="preserve"> </w:t>
            </w:r>
            <w:r w:rsidRPr="008157DB">
              <w:rPr>
                <w:b/>
                <w:bCs/>
              </w:rPr>
              <w:t>TB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7CC27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8B65F9" w14:textId="7A7B8A7C" w:rsidR="005D4771" w:rsidRPr="007416A2" w:rsidRDefault="005D4771" w:rsidP="00194162"/>
        </w:tc>
      </w:tr>
      <w:tr w:rsidR="005D4771" w:rsidRPr="0027537E" w14:paraId="2D0BCA8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152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500E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3FBF" w14:textId="4199381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výkonnosti je prováděno nativním přidáváním dalších řadičů minimálně do čtyř řadičové konfigurace.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4754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87134" w14:textId="5E87181A" w:rsidR="005D4771" w:rsidRPr="007416A2" w:rsidRDefault="005D4771" w:rsidP="00194162"/>
        </w:tc>
      </w:tr>
      <w:tr w:rsidR="005D4771" w:rsidRPr="0027537E" w14:paraId="3FCDB2F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72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4140C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FE0F" w14:textId="4651503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97C33A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9C35ED" w14:textId="3606026C" w:rsidR="005D4771" w:rsidRPr="007416A2" w:rsidRDefault="005D4771" w:rsidP="00194162"/>
        </w:tc>
      </w:tr>
      <w:tr w:rsidR="005D4771" w:rsidRPr="0027537E" w14:paraId="0C07552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9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1182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A7C" w14:textId="013A8382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možnosti rozšiřitelnosti a to:</w:t>
            </w:r>
          </w:p>
          <w:p w14:paraId="16A93381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A) pro Cache, </w:t>
            </w:r>
          </w:p>
          <w:p w14:paraId="5F0E7F5E" w14:textId="7429AA7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B) pro počty FC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BD8E519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391C81" w14:textId="37CC8361" w:rsidR="005D4771" w:rsidRPr="007416A2" w:rsidRDefault="005D4771" w:rsidP="00194162"/>
        </w:tc>
      </w:tr>
      <w:tr w:rsidR="00E42BA6" w:rsidRPr="0027537E" w14:paraId="27E10EB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2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BDD8A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EED25" w14:textId="50983F52" w:rsidR="00E42BA6" w:rsidRPr="0027537E" w:rsidRDefault="00E42BA6" w:rsidP="00194162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8193" w14:textId="0D1BEAC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5AAF5B5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FC3DC23" w14:textId="77CE0537" w:rsidR="00E42BA6" w:rsidRPr="007416A2" w:rsidRDefault="00E42BA6" w:rsidP="00A144FB">
            <w:pPr>
              <w:keepNext/>
            </w:pPr>
          </w:p>
        </w:tc>
      </w:tr>
      <w:tr w:rsidR="00E42BA6" w:rsidRPr="0027537E" w14:paraId="5FC262D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62B34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453E9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12AC" w14:textId="7436DB3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92D223B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38711CB" w14:textId="77777777" w:rsidR="00E42BA6" w:rsidRPr="007416A2" w:rsidRDefault="00E42BA6" w:rsidP="00A144FB">
            <w:pPr>
              <w:keepNext/>
            </w:pPr>
          </w:p>
        </w:tc>
      </w:tr>
      <w:tr w:rsidR="00E42BA6" w:rsidRPr="0027537E" w14:paraId="29AB6C2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B9D1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7897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27D4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AA3F1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029AB" w14:textId="77777777" w:rsidR="00E42BA6" w:rsidRPr="007416A2" w:rsidRDefault="00E42BA6" w:rsidP="00A144FB">
            <w:pPr>
              <w:keepNext/>
            </w:pPr>
          </w:p>
        </w:tc>
      </w:tr>
    </w:tbl>
    <w:bookmarkEnd w:id="97"/>
    <w:p w14:paraId="2220E958" w14:textId="017FC52B" w:rsidR="004D214F" w:rsidRDefault="00A144FB" w:rsidP="00A144F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21</w:t>
      </w:r>
      <w:r w:rsidR="00E9490C">
        <w:rPr>
          <w:noProof/>
        </w:rPr>
        <w:fldChar w:fldCharType="end"/>
      </w:r>
      <w:r>
        <w:t xml:space="preserve"> - Parametry diskového pole</w:t>
      </w:r>
    </w:p>
    <w:p w14:paraId="54FF4283" w14:textId="64297AC6" w:rsidR="006374AD" w:rsidRPr="00AB502A" w:rsidRDefault="00A13A2D" w:rsidP="006374AD">
      <w:pPr>
        <w:pStyle w:val="Nadpis4"/>
        <w:rPr>
          <w:i w:val="0"/>
          <w:iCs w:val="0"/>
          <w:sz w:val="28"/>
          <w:szCs w:val="28"/>
        </w:rPr>
      </w:pPr>
      <w:bookmarkStart w:id="98" w:name="_Ref166922919"/>
      <w:bookmarkStart w:id="99" w:name="_Toc177708969"/>
      <w:r>
        <w:rPr>
          <w:i w:val="0"/>
          <w:iCs w:val="0"/>
          <w:sz w:val="28"/>
          <w:szCs w:val="28"/>
        </w:rPr>
        <w:t>D</w:t>
      </w:r>
      <w:r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zálohování dat</w:t>
      </w:r>
      <w:bookmarkEnd w:id="98"/>
      <w:bookmarkEnd w:id="99"/>
    </w:p>
    <w:p w14:paraId="4E16E6B8" w14:textId="0205913C" w:rsidR="00CA0FDE" w:rsidRDefault="008311E0" w:rsidP="00AA3F83">
      <w:pPr>
        <w:spacing w:before="240"/>
        <w:jc w:val="both"/>
      </w:pPr>
      <w:r>
        <w:t>Objednatel</w:t>
      </w:r>
      <w:r w:rsidR="00BB0EA6">
        <w:t xml:space="preserve"> požaduje</w:t>
      </w:r>
      <w:r w:rsidR="00BB0EA6" w:rsidRPr="0027537E">
        <w:t xml:space="preserve"> dvě identická disková pole </w:t>
      </w:r>
      <w:r w:rsidR="00BB0EA6">
        <w:t>s popsanými parametry pro potřeby zálohovacích systémů</w:t>
      </w:r>
      <w:r w:rsidR="00BB0EA6" w:rsidRPr="0027537E">
        <w:t>.</w:t>
      </w:r>
      <w:r w:rsidR="00BB0EA6">
        <w:t xml:space="preserve"> Požadavky vychází z existující, jednoduché a provozně osvědčené architektury.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7A68C9" w:rsidRPr="00155416" w14:paraId="693FF95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266B523" w14:textId="22C2F01B" w:rsidR="007A68C9" w:rsidRPr="00155416" w:rsidRDefault="007A68C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</w:t>
            </w:r>
            <w:r w:rsidR="00877CE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vé pole</w:t>
            </w:r>
          </w:p>
        </w:tc>
      </w:tr>
      <w:tr w:rsidR="007A68C9" w:rsidRPr="00155416" w14:paraId="0DC04D2B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64CB77F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82874E0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18AB3D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6E124A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7A68C9" w:rsidRPr="00155416" w14:paraId="628C9E2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55D2B83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25AFF9C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80CADEE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96E63" w14:textId="77777777" w:rsidR="007A68C9" w:rsidRPr="00155416" w:rsidRDefault="007A68C9" w:rsidP="00877CEB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000324C0" w14:textId="6DC62F6F" w:rsidR="00877CEB" w:rsidRDefault="00877CEB" w:rsidP="00877CE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22</w:t>
      </w:r>
      <w:r w:rsidR="00E9490C">
        <w:rPr>
          <w:noProof/>
        </w:rPr>
        <w:fldChar w:fldCharType="end"/>
      </w:r>
      <w:r>
        <w:t xml:space="preserve"> - Identifikaci komponenty Zálohovací diskové pole</w:t>
      </w:r>
    </w:p>
    <w:p w14:paraId="09B84271" w14:textId="71726EF0" w:rsidR="00885CB6" w:rsidRPr="0027537E" w:rsidRDefault="00BB0EA6" w:rsidP="00AA3F83">
      <w:pPr>
        <w:spacing w:before="240"/>
        <w:jc w:val="both"/>
      </w:pPr>
      <w:r>
        <w:t xml:space="preserve">Disková pole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544"/>
        <w:gridCol w:w="1134"/>
        <w:gridCol w:w="2268"/>
      </w:tblGrid>
      <w:tr w:rsidR="00D2133A" w:rsidRPr="0027537E" w14:paraId="38D1D1CB" w14:textId="77777777" w:rsidTr="00EC545F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5FA78623" w14:textId="38E9B52E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disková pole (2ks)</w:t>
            </w:r>
          </w:p>
        </w:tc>
      </w:tr>
      <w:tr w:rsidR="00D2133A" w:rsidRPr="0027537E" w14:paraId="73D0426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646A33D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100" w:name="_Hlk170222828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595453F7" w14:textId="04DFAFB5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260ACB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304FB8E" w14:textId="3141C987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578BBFA" w14:textId="72ECD71A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2BD8FC3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7916349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F9A9B98" w14:textId="77777777" w:rsidR="00D2133A" w:rsidRPr="00C05665" w:rsidRDefault="00D2133A" w:rsidP="00EA5C98">
            <w:r w:rsidRPr="00C05665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294FF947" w14:textId="1EC7AAF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 IBM Spectrum Protect a nově navrženým zálohovacím řešením.</w:t>
            </w:r>
          </w:p>
        </w:tc>
        <w:tc>
          <w:tcPr>
            <w:tcW w:w="1134" w:type="dxa"/>
            <w:shd w:val="clear" w:color="auto" w:fill="FFFF00"/>
          </w:tcPr>
          <w:p w14:paraId="56751380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7C1AD136" w14:textId="2C9B2206" w:rsidR="00D2133A" w:rsidRPr="0027537E" w:rsidRDefault="00D2133A" w:rsidP="00EA5C98"/>
        </w:tc>
      </w:tr>
      <w:tr w:rsidR="00D2133A" w:rsidRPr="0027537E" w14:paraId="168B13A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D47C82E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5D75120" w14:textId="58E71AB8" w:rsidR="00D2133A" w:rsidRPr="00C05665" w:rsidRDefault="00D2133A" w:rsidP="00C05665">
            <w:r w:rsidRPr="00C05665">
              <w:t>Technické vlastnosti a rozměry</w:t>
            </w:r>
          </w:p>
        </w:tc>
        <w:tc>
          <w:tcPr>
            <w:tcW w:w="3544" w:type="dxa"/>
            <w:shd w:val="clear" w:color="auto" w:fill="auto"/>
          </w:tcPr>
          <w:p w14:paraId="304FF159" w14:textId="011CBD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DDD5EA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5EAAA11" w14:textId="11FA640F" w:rsidR="00D2133A" w:rsidRPr="0027537E" w:rsidRDefault="00D2133A" w:rsidP="00C05665"/>
        </w:tc>
      </w:tr>
      <w:tr w:rsidR="00D2133A" w:rsidRPr="0027537E" w14:paraId="5D5C0EE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12110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2522D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7B6B3E1" w14:textId="7D30051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ACF413B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71F7870" w14:textId="61BF1681" w:rsidR="00D2133A" w:rsidRPr="0027537E" w:rsidRDefault="00D2133A" w:rsidP="00C05665"/>
        </w:tc>
      </w:tr>
      <w:tr w:rsidR="00D2133A" w:rsidRPr="0027537E" w14:paraId="64B8B06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6BBA14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727827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1C5600F" w14:textId="14BA880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bookmarkStart w:id="101" w:name="_Hlk169042612"/>
            <w:r>
              <w:t>Dodavatel uvede</w:t>
            </w:r>
            <w:r w:rsidR="00D2133A" w:rsidRPr="007416A2">
              <w:t xml:space="preserve"> počet a typ napájení (C13/14 nebo C19/C20 a počet).</w:t>
            </w:r>
            <w:bookmarkEnd w:id="101"/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71D9CA1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C02DBD8" w14:textId="672F92BF" w:rsidR="00D2133A" w:rsidRPr="0027537E" w:rsidRDefault="00D2133A" w:rsidP="00C05665"/>
        </w:tc>
      </w:tr>
      <w:tr w:rsidR="00D2133A" w:rsidRPr="0027537E" w14:paraId="45967F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0EC8B7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DB00663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1E500" w14:textId="7C91B56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A75F924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6EEAED17" w14:textId="67225078" w:rsidR="00D2133A" w:rsidRPr="0027537E" w:rsidRDefault="00D2133A" w:rsidP="00C05665"/>
        </w:tc>
      </w:tr>
      <w:tr w:rsidR="00D2133A" w:rsidRPr="0027537E" w14:paraId="508ABD7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EA440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74156D4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10ACCE06" w14:textId="2434392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681895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506868D6" w14:textId="779CD418" w:rsidR="00D2133A" w:rsidRPr="0027537E" w:rsidRDefault="00D2133A" w:rsidP="00C05665"/>
        </w:tc>
      </w:tr>
      <w:tr w:rsidR="00D2133A" w:rsidRPr="0027537E" w14:paraId="5400CFA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0CF6E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03688B95" w14:textId="543B20A3" w:rsidR="00D2133A" w:rsidRPr="0027537E" w:rsidRDefault="00D2133A" w:rsidP="00CF0AFB">
            <w:pPr>
              <w:rPr>
                <w:b/>
                <w:bCs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shd w:val="clear" w:color="auto" w:fill="auto"/>
          </w:tcPr>
          <w:p w14:paraId="5CBF852E" w14:textId="7B5FEEF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5E656C77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3A651C70" w14:textId="2F90BB12" w:rsidR="00D2133A" w:rsidRPr="0027537E" w:rsidRDefault="00D2133A" w:rsidP="00CF0AFB"/>
        </w:tc>
      </w:tr>
      <w:tr w:rsidR="00D2133A" w:rsidRPr="0027537E" w14:paraId="1B114FB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86379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1E0F25C0" w14:textId="2A60880D" w:rsidR="00D2133A" w:rsidRPr="0027537E" w:rsidRDefault="00D2133A" w:rsidP="00CF0AFB">
            <w:pPr>
              <w:rPr>
                <w:b/>
                <w:bCs/>
              </w:rPr>
            </w:pPr>
            <w:r>
              <w:t>Konektivita</w:t>
            </w:r>
          </w:p>
        </w:tc>
        <w:tc>
          <w:tcPr>
            <w:tcW w:w="3544" w:type="dxa"/>
            <w:shd w:val="clear" w:color="auto" w:fill="auto"/>
          </w:tcPr>
          <w:p w14:paraId="4627E954" w14:textId="62F6E069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Připojena k SAN infrastruktuře je minimální 4x</w:t>
            </w:r>
            <w:r w:rsidR="000F51EA">
              <w:t xml:space="preserve"> min.</w:t>
            </w:r>
            <w:r w:rsidRPr="007416A2">
              <w:t xml:space="preserve"> 32 Gb</w:t>
            </w:r>
            <w:r w:rsidR="00150941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370653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42F064C" w14:textId="232D144C" w:rsidR="00D2133A" w:rsidRPr="0027537E" w:rsidRDefault="00D2133A" w:rsidP="00CF0AFB"/>
        </w:tc>
      </w:tr>
      <w:tr w:rsidR="00D2133A" w:rsidRPr="0027537E" w14:paraId="0CCB661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BD5457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6FD6F56A" w14:textId="72BFD4C4" w:rsidR="00D2133A" w:rsidRPr="00160DA0" w:rsidRDefault="00D2133A" w:rsidP="00CF0AFB">
            <w:r w:rsidRPr="00160DA0">
              <w:t>Výkon</w:t>
            </w:r>
          </w:p>
        </w:tc>
        <w:tc>
          <w:tcPr>
            <w:tcW w:w="3544" w:type="dxa"/>
            <w:shd w:val="clear" w:color="auto" w:fill="auto"/>
          </w:tcPr>
          <w:p w14:paraId="2491E835" w14:textId="1769C4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SSD/flash vrstva: Náhodný IO výkon: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30.000 IO/s, poměr čtení:zápis 50:50, 100% náhodná zátěž, velikost bloku 128 kB.</w:t>
            </w:r>
          </w:p>
        </w:tc>
        <w:tc>
          <w:tcPr>
            <w:tcW w:w="1134" w:type="dxa"/>
            <w:shd w:val="clear" w:color="auto" w:fill="FFFF00"/>
          </w:tcPr>
          <w:p w14:paraId="30461879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C86071C" w14:textId="56E87E67" w:rsidR="00D2133A" w:rsidRPr="0027537E" w:rsidRDefault="00D2133A" w:rsidP="00CF0AFB"/>
        </w:tc>
      </w:tr>
      <w:tr w:rsidR="00D2133A" w:rsidRPr="0027537E" w14:paraId="3EC44F5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146"/>
          <w:jc w:val="center"/>
        </w:trPr>
        <w:tc>
          <w:tcPr>
            <w:tcW w:w="708" w:type="dxa"/>
            <w:shd w:val="clear" w:color="auto" w:fill="auto"/>
          </w:tcPr>
          <w:p w14:paraId="669EF7E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B988392" w14:textId="77777777" w:rsidR="00D2133A" w:rsidRPr="0027537E" w:rsidRDefault="00D2133A" w:rsidP="00CF0AFB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C7C84" w14:textId="760A26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NL-SAS vrstva: Propustnost: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3.500 MB/s, poměr čtení:zápis 50:50, 100% sekvenční zátěž, velikost bloku 1024 kB.</w:t>
            </w:r>
          </w:p>
        </w:tc>
        <w:tc>
          <w:tcPr>
            <w:tcW w:w="1134" w:type="dxa"/>
            <w:shd w:val="clear" w:color="auto" w:fill="FFFF00"/>
          </w:tcPr>
          <w:p w14:paraId="2231CBF8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5418CD4" w14:textId="4487A0D4" w:rsidR="00D2133A" w:rsidRPr="0027537E" w:rsidRDefault="00D2133A" w:rsidP="00CF0AFB"/>
        </w:tc>
      </w:tr>
      <w:tr w:rsidR="00D2133A" w:rsidRPr="0027537E" w14:paraId="41E946B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2EE4CE0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B0812AE" w14:textId="77777777" w:rsidR="00D2133A" w:rsidRDefault="00D2133A" w:rsidP="00CF0AFB"/>
        </w:tc>
        <w:tc>
          <w:tcPr>
            <w:tcW w:w="3544" w:type="dxa"/>
            <w:shd w:val="clear" w:color="auto" w:fill="auto"/>
          </w:tcPr>
          <w:p w14:paraId="3FC166DE" w14:textId="10914D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Celková velikost cache/RAM v jednom řadiči je minimálně 128 GB.</w:t>
            </w:r>
          </w:p>
        </w:tc>
        <w:tc>
          <w:tcPr>
            <w:tcW w:w="1134" w:type="dxa"/>
            <w:shd w:val="clear" w:color="auto" w:fill="FFFF00"/>
          </w:tcPr>
          <w:p w14:paraId="678E7623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79941B53" w14:textId="31ECE15D" w:rsidR="00D2133A" w:rsidRPr="0027537E" w:rsidRDefault="00D2133A" w:rsidP="00CF0AFB"/>
        </w:tc>
      </w:tr>
      <w:tr w:rsidR="00D2133A" w:rsidRPr="0027537E" w14:paraId="3D7976A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6B6CF1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E329259" w14:textId="1AD8A9BD" w:rsidR="00D2133A" w:rsidRPr="0027537E" w:rsidRDefault="00D2133A" w:rsidP="00CF0AFB">
            <w:pPr>
              <w:rPr>
                <w:b/>
                <w:bCs/>
              </w:rPr>
            </w:pPr>
            <w:r w:rsidRPr="00607CAD">
              <w:t>Charakteristiky a funkce</w:t>
            </w:r>
          </w:p>
        </w:tc>
        <w:tc>
          <w:tcPr>
            <w:tcW w:w="3544" w:type="dxa"/>
            <w:shd w:val="clear" w:color="auto" w:fill="auto"/>
          </w:tcPr>
          <w:p w14:paraId="35252BA3" w14:textId="433E426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75A1822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6E07D4BE" w14:textId="556DF01E" w:rsidR="00D2133A" w:rsidRPr="0027537E" w:rsidRDefault="00D2133A" w:rsidP="00CF0AFB"/>
        </w:tc>
      </w:tr>
      <w:tr w:rsidR="00D2133A" w:rsidRPr="0027537E" w14:paraId="0ABD9C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3C37F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D3C006E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61E965FC" w14:textId="1A660C8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6A9BC74E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51FA4F36" w14:textId="42B9BD31" w:rsidR="00D2133A" w:rsidRPr="0027537E" w:rsidRDefault="00D2133A" w:rsidP="00160DA0"/>
        </w:tc>
      </w:tr>
      <w:tr w:rsidR="00D2133A" w:rsidRPr="0027537E" w14:paraId="6CE8169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D38839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1C7300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3A747D40" w14:textId="7115F64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min.  následujících režimů: RAID 1, 6</w:t>
            </w:r>
            <w:r w:rsidR="000F51EA">
              <w:t xml:space="preserve"> a</w:t>
            </w:r>
            <w:r w:rsidRPr="007416A2">
              <w:t xml:space="preserve"> 10 nebo distribuovaný RAID 1 a 6.</w:t>
            </w:r>
          </w:p>
        </w:tc>
        <w:tc>
          <w:tcPr>
            <w:tcW w:w="1134" w:type="dxa"/>
            <w:shd w:val="clear" w:color="auto" w:fill="FFFF00"/>
          </w:tcPr>
          <w:p w14:paraId="36F39D42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21F5C736" w14:textId="404BCC91" w:rsidR="00D2133A" w:rsidRPr="0027537E" w:rsidRDefault="00D2133A" w:rsidP="00160DA0"/>
        </w:tc>
      </w:tr>
      <w:tr w:rsidR="00D2133A" w:rsidRPr="0027537E" w14:paraId="0908A37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AFD422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0DFD9DC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56B5CB40" w14:textId="40A0AE8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145450B6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174339AF" w14:textId="28064A12" w:rsidR="00D2133A" w:rsidRPr="0027537E" w:rsidRDefault="00D2133A" w:rsidP="00160DA0"/>
        </w:tc>
      </w:tr>
      <w:tr w:rsidR="00D2133A" w:rsidRPr="0027537E" w14:paraId="3420EC9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55713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E505F4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1279A984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Požadována je možnost vytváření snapshotů (CoW a RoW) a klonů v následujících režimech: </w:t>
            </w:r>
          </w:p>
          <w:p w14:paraId="32236863" w14:textId="28481662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a) snapshot se po určité době může automaticky stát klonem; </w:t>
            </w:r>
          </w:p>
          <w:p w14:paraId="2905744E" w14:textId="4E297A5D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6E11103" w14:textId="042302A7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1222A40" w14:textId="0DE86115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d) lze udržovat až 4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057E583C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16BB8D1A" w14:textId="1DF61B34" w:rsidR="00D2133A" w:rsidRPr="0027537E" w:rsidRDefault="00D2133A" w:rsidP="00E15A01"/>
        </w:tc>
      </w:tr>
      <w:tr w:rsidR="00D2133A" w:rsidRPr="0027537E" w14:paraId="56285D2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515AD5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BA71DF9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7535A49B" w14:textId="7F147FC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Upgrade software a hardware u řadičů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96C46F1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25F8D5A2" w14:textId="28C99BD7" w:rsidR="00D2133A" w:rsidRPr="0027537E" w:rsidRDefault="00D2133A" w:rsidP="00E15A01"/>
        </w:tc>
      </w:tr>
      <w:tr w:rsidR="00D2133A" w:rsidRPr="0027537E" w14:paraId="1A80BFD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657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DC1F" w14:textId="77777777" w:rsidR="00D2133A" w:rsidRPr="00733C8D" w:rsidRDefault="00D2133A" w:rsidP="00E15A01">
            <w:r w:rsidRPr="00733C8D">
              <w:t>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2482" w14:textId="70491E7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požadovaná čistá kapacita (po RAID nebo dRAID6) </w:t>
            </w:r>
            <w:r w:rsidRPr="007416A2">
              <w:rPr>
                <w:b/>
                <w:bCs/>
              </w:rPr>
              <w:t xml:space="preserve">992 </w:t>
            </w:r>
            <w:r w:rsidRPr="007416A2">
              <w:t xml:space="preserve">TB (bez optimalizace kompresními či deduplikačními nástroji a algoritmy). </w:t>
            </w:r>
          </w:p>
          <w:p w14:paraId="4FBF9B4A" w14:textId="08CCB6B8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z toho: </w:t>
            </w:r>
          </w:p>
          <w:p w14:paraId="04B54AAA" w14:textId="337B5A58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 xml:space="preserve">min. 79 TB na flash/SSD; </w:t>
            </w:r>
          </w:p>
          <w:p w14:paraId="39FE1AFF" w14:textId="74F21DFB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>min. 913 TB na NL-SAS;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CE53B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5E8E2A" w14:textId="080D79F8" w:rsidR="00D2133A" w:rsidRPr="0027537E" w:rsidRDefault="00D2133A" w:rsidP="00E15A01"/>
        </w:tc>
      </w:tr>
      <w:tr w:rsidR="00D2133A" w:rsidRPr="0027537E" w14:paraId="4517FE4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979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F79D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27DD" w14:textId="4C4C984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C3084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E91D5A" w14:textId="1E7F6B18" w:rsidR="00D2133A" w:rsidRPr="0027537E" w:rsidRDefault="00D2133A" w:rsidP="00E15A01"/>
        </w:tc>
      </w:tr>
      <w:tr w:rsidR="00D2133A" w:rsidRPr="0027537E" w14:paraId="710D5E0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2ED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7D45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A79F" w14:textId="3EE11C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Podporovány musí být enterprise SSD disky, Flash moduly a HDD disky, DWPD hodnota nabízených flash a SSD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B06BB7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53349" w14:textId="327961F9" w:rsidR="00D2133A" w:rsidRPr="0027537E" w:rsidRDefault="00D2133A" w:rsidP="00E15A01"/>
        </w:tc>
      </w:tr>
      <w:tr w:rsidR="00D2133A" w:rsidRPr="0027537E" w14:paraId="339CE85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4B9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12C1" w14:textId="031E2265" w:rsidR="00D2133A" w:rsidRPr="0027537E" w:rsidRDefault="00D2133A" w:rsidP="00E15A01">
            <w:r>
              <w:t>Redukce dat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5379" w14:textId="04B1CF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04468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C2F3C" w14:textId="698FFBEB" w:rsidR="00D2133A" w:rsidRPr="0027537E" w:rsidRDefault="00D2133A" w:rsidP="00E15A01"/>
        </w:tc>
      </w:tr>
      <w:tr w:rsidR="00D2133A" w:rsidRPr="0027537E" w14:paraId="7B58C7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24E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4B3F" w14:textId="06D7E3F3" w:rsidR="00D2133A" w:rsidRPr="0027537E" w:rsidRDefault="00D2133A" w:rsidP="00733C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280" w14:textId="4AD642D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D9172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3D5E56" w14:textId="584C3802" w:rsidR="00D2133A" w:rsidRPr="0027537E" w:rsidRDefault="00D2133A" w:rsidP="00733C8D"/>
        </w:tc>
      </w:tr>
      <w:tr w:rsidR="00D2133A" w:rsidRPr="0027537E" w14:paraId="31ABBBD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1D6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C94F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BF4F" w14:textId="08B2004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5CED8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E119E9" w14:textId="38F9AF45" w:rsidR="00D2133A" w:rsidRPr="0027537E" w:rsidRDefault="00D2133A" w:rsidP="00733C8D"/>
        </w:tc>
      </w:tr>
      <w:tr w:rsidR="00D2133A" w:rsidRPr="0027537E" w14:paraId="74629D3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EEEF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E88" w14:textId="6CF037B1" w:rsidR="00D2133A" w:rsidRPr="0027537E" w:rsidRDefault="00D2133A" w:rsidP="0095500C">
            <w:r>
              <w:t>Provozní a výkonnostní monitoring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8A7" w14:textId="3C07A1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566AFA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E0A6B" w14:textId="65D50CBC" w:rsidR="00D2133A" w:rsidRPr="0027537E" w:rsidRDefault="00D2133A" w:rsidP="0095500C"/>
        </w:tc>
      </w:tr>
      <w:tr w:rsidR="00D2133A" w:rsidRPr="0027537E" w14:paraId="78C3547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953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78A8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B3C7" w14:textId="18359232" w:rsidR="00D2133A" w:rsidRPr="007416A2" w:rsidRDefault="00D2133A" w:rsidP="009E1F0D">
            <w:pPr>
              <w:pStyle w:val="Bezmezer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9C7D0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9A9E9A" w14:textId="7D8E7635" w:rsidR="00D2133A" w:rsidRPr="0027537E" w:rsidRDefault="00D2133A" w:rsidP="0095500C"/>
        </w:tc>
      </w:tr>
      <w:tr w:rsidR="00D2133A" w:rsidRPr="0027537E" w14:paraId="597F332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365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6FD6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7A2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3CBFC669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242B8BB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359B3EE6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1FC8D479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768BF467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722C1A70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20FF20D1" w14:textId="6D7E158A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69ABB9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291B0BD0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10E5427B" w14:textId="77777777" w:rsidR="00D2133A" w:rsidRPr="007416A2" w:rsidRDefault="00D2133A" w:rsidP="009E1F0D">
            <w:pPr>
              <w:pStyle w:val="Bezmez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540C8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342513" w14:textId="6A4F2617" w:rsidR="00D2133A" w:rsidRPr="0027537E" w:rsidRDefault="00D2133A" w:rsidP="0095500C"/>
        </w:tc>
      </w:tr>
      <w:tr w:rsidR="00D2133A" w:rsidRPr="0027537E" w14:paraId="6AE7EED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01A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1FD5" w14:textId="77777777" w:rsidR="00D2133A" w:rsidRPr="00AF1B9E" w:rsidRDefault="00D2133A" w:rsidP="00733C8D">
            <w:r w:rsidRPr="00AF1B9E">
              <w:t xml:space="preserve">Rozšiřitelnost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291D" w14:textId="313F6A2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Minimálně o 50% v obou vrstvách (SSD/flash, NL-SAS).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07C71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3A053E" w14:textId="43AC06DF" w:rsidR="00D2133A" w:rsidRPr="0027537E" w:rsidRDefault="00D2133A" w:rsidP="00733C8D"/>
        </w:tc>
      </w:tr>
      <w:tr w:rsidR="00D2133A" w:rsidRPr="0027537E" w14:paraId="7911BB2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ADB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EDF7A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4CA6" w14:textId="5CDBEC7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657C7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9438F" w14:textId="578FE3E3" w:rsidR="00D2133A" w:rsidRPr="0027537E" w:rsidRDefault="00D2133A" w:rsidP="00733C8D"/>
        </w:tc>
      </w:tr>
      <w:tr w:rsidR="00D2133A" w:rsidRPr="0027537E" w14:paraId="5A875A7E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EC3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FDB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60D" w14:textId="444E68A1" w:rsidR="00D2133A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D2133A" w:rsidRPr="007416A2">
              <w:t xml:space="preserve"> možnosti rozšiřitelnosti cache a počty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D6E188E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D81AC3" w14:textId="0BB22CD2" w:rsidR="00D2133A" w:rsidRPr="0027537E" w:rsidRDefault="00D2133A" w:rsidP="00733C8D"/>
        </w:tc>
      </w:tr>
      <w:tr w:rsidR="00E42BA6" w:rsidRPr="0027537E" w14:paraId="162E312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8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9746E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47E72" w14:textId="2CF4C83A" w:rsidR="00E42BA6" w:rsidRPr="0027537E" w:rsidRDefault="00E42BA6" w:rsidP="00733C8D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B721" w14:textId="40E9D11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237D9D0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DD52D0E" w14:textId="416D8944" w:rsidR="00E42BA6" w:rsidRPr="0027537E" w:rsidRDefault="00E42BA6" w:rsidP="006C4E6C">
            <w:pPr>
              <w:keepNext/>
            </w:pPr>
          </w:p>
        </w:tc>
      </w:tr>
      <w:tr w:rsidR="00E42BA6" w:rsidRPr="0027537E" w14:paraId="21F2F58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D6078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AC5D7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8D2" w14:textId="4A94638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51349D2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003EEF5" w14:textId="77777777" w:rsidR="00E42BA6" w:rsidRPr="0027537E" w:rsidRDefault="00E42BA6" w:rsidP="006C4E6C">
            <w:pPr>
              <w:keepNext/>
            </w:pPr>
          </w:p>
        </w:tc>
      </w:tr>
      <w:tr w:rsidR="00E42BA6" w:rsidRPr="0027537E" w14:paraId="2B92FA32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036F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63A9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5ED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57DC2B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64ADD" w14:textId="77777777" w:rsidR="00E42BA6" w:rsidRPr="0027537E" w:rsidRDefault="00E42BA6" w:rsidP="006C4E6C">
            <w:pPr>
              <w:keepNext/>
            </w:pPr>
          </w:p>
        </w:tc>
      </w:tr>
    </w:tbl>
    <w:bookmarkEnd w:id="100"/>
    <w:p w14:paraId="05F7AC7D" w14:textId="05835B45" w:rsidR="006374AD" w:rsidRDefault="006C4E6C" w:rsidP="006C4E6C">
      <w:pPr>
        <w:pStyle w:val="Titulek"/>
        <w:jc w:val="center"/>
        <w:rPr>
          <w:rFonts w:cs="Arial"/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23</w:t>
      </w:r>
      <w:r w:rsidR="00E9490C">
        <w:rPr>
          <w:noProof/>
        </w:rPr>
        <w:fldChar w:fldCharType="end"/>
      </w:r>
      <w:r>
        <w:t xml:space="preserve"> - Parametry zálohovacích diskových polí</w:t>
      </w:r>
    </w:p>
    <w:p w14:paraId="21681F7B" w14:textId="2AB2718C" w:rsidR="00877CEB" w:rsidRPr="00A7321F" w:rsidRDefault="00A13A2D" w:rsidP="00A7321F">
      <w:pPr>
        <w:pStyle w:val="Nadpis4"/>
        <w:spacing w:before="240" w:after="240"/>
        <w:ind w:left="862" w:hanging="862"/>
        <w:rPr>
          <w:i w:val="0"/>
          <w:iCs w:val="0"/>
          <w:sz w:val="28"/>
          <w:szCs w:val="28"/>
        </w:rPr>
      </w:pPr>
      <w:bookmarkStart w:id="102" w:name="_Ref166922948"/>
      <w:bookmarkStart w:id="103" w:name="_Toc177708970"/>
      <w:r>
        <w:rPr>
          <w:i w:val="0"/>
          <w:iCs w:val="0"/>
          <w:sz w:val="28"/>
          <w:szCs w:val="28"/>
        </w:rPr>
        <w:t>Páskové knihovny</w:t>
      </w:r>
      <w:bookmarkEnd w:id="102"/>
      <w:bookmarkEnd w:id="103"/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7321F" w:rsidRPr="00155416" w14:paraId="246481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F630285" w14:textId="279E19F3" w:rsidR="00A7321F" w:rsidRPr="00155416" w:rsidRDefault="008B40F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Pásková knihovna</w:t>
            </w:r>
            <w:r w:rsidR="00A7321F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7321F" w:rsidRPr="00155416" w14:paraId="0264DF9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CDEB1C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CC1610B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1B4D4F7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5AC5D9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A7321F" w:rsidRPr="00155416" w14:paraId="268D5CAE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2E166F5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37C86E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3110572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0AA5F5" w14:textId="77777777" w:rsidR="00A7321F" w:rsidRPr="00155416" w:rsidRDefault="00A7321F" w:rsidP="008B40F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136AEDD" w14:textId="16E3182A" w:rsidR="00877CEB" w:rsidRDefault="008B40F6" w:rsidP="008B40F6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24</w:t>
      </w:r>
      <w:r w:rsidR="00E9490C">
        <w:rPr>
          <w:noProof/>
        </w:rPr>
        <w:fldChar w:fldCharType="end"/>
      </w:r>
      <w:r>
        <w:t xml:space="preserve"> - Identifikace komponenty Pásková knihovna</w:t>
      </w:r>
    </w:p>
    <w:p w14:paraId="7AEFBB39" w14:textId="328C7379" w:rsidR="0058210C" w:rsidRPr="00A13A2D" w:rsidRDefault="0058210C" w:rsidP="0058210C">
      <w:pPr>
        <w:spacing w:before="240"/>
        <w:jc w:val="both"/>
      </w:pPr>
      <w:r>
        <w:lastRenderedPageBreak/>
        <w:t xml:space="preserve">Páskové knihovny,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685"/>
        <w:gridCol w:w="1134"/>
        <w:gridCol w:w="2268"/>
      </w:tblGrid>
      <w:tr w:rsidR="00D2133A" w:rsidRPr="0027537E" w14:paraId="7CB35FE5" w14:textId="77777777" w:rsidTr="00EC545F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9A0E665" w14:textId="3777C111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Páskové knihovn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(2ks)</w:t>
            </w:r>
          </w:p>
        </w:tc>
      </w:tr>
      <w:tr w:rsidR="00D2133A" w:rsidRPr="0027537E" w14:paraId="71C0AF5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0872BEA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104" w:name="_Hlk170222980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35095DF2" w14:textId="18BA195D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685" w:type="dxa"/>
            <w:shd w:val="clear" w:color="auto" w:fill="006600"/>
          </w:tcPr>
          <w:p w14:paraId="4365CCC1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170D53F" w14:textId="4D555FCD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36CD8AA" w14:textId="4DAA8302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620E96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813CF0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AF96C4B" w14:textId="77777777" w:rsidR="00D2133A" w:rsidRPr="00163E0F" w:rsidRDefault="00D2133A" w:rsidP="00EA5C98">
            <w:r w:rsidRPr="00163E0F">
              <w:t>Kompatibilita</w:t>
            </w:r>
          </w:p>
        </w:tc>
        <w:tc>
          <w:tcPr>
            <w:tcW w:w="3685" w:type="dxa"/>
            <w:shd w:val="clear" w:color="auto" w:fill="auto"/>
          </w:tcPr>
          <w:p w14:paraId="4DBC8104" w14:textId="000A978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 IBM Spectrum Protect a nově navrženým zálohovacím řešením.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0323FE07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53AE5563" w14:textId="3FE3042D" w:rsidR="00D2133A" w:rsidRPr="0027537E" w:rsidRDefault="00D2133A" w:rsidP="00EA5C98"/>
        </w:tc>
      </w:tr>
      <w:tr w:rsidR="00D2133A" w:rsidRPr="0027537E" w14:paraId="3E45032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E9DB2A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528994B3" w14:textId="13DFA949" w:rsidR="00D2133A" w:rsidRPr="00163E0F" w:rsidRDefault="00D2133A" w:rsidP="00163E0F">
            <w:r w:rsidRPr="00C05665">
              <w:t>Technické vlastnosti a rozměry</w:t>
            </w:r>
          </w:p>
        </w:tc>
        <w:tc>
          <w:tcPr>
            <w:tcW w:w="3685" w:type="dxa"/>
            <w:shd w:val="clear" w:color="auto" w:fill="auto"/>
          </w:tcPr>
          <w:p w14:paraId="031A8AF2" w14:textId="21F77DE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a hmotnost.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E5D0971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2C511951" w14:textId="6B9FD937" w:rsidR="00D2133A" w:rsidRPr="0027537E" w:rsidRDefault="00D2133A" w:rsidP="00163E0F"/>
        </w:tc>
      </w:tr>
      <w:tr w:rsidR="00D2133A" w:rsidRPr="0027537E" w14:paraId="5754654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09988B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14:paraId="5D1F781A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B4F5530" w14:textId="63E1F13E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64E54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D83E0D0" w14:textId="7A40E2EB" w:rsidR="00D2133A" w:rsidRPr="0027537E" w:rsidRDefault="00D2133A" w:rsidP="00163E0F"/>
        </w:tc>
      </w:tr>
      <w:tr w:rsidR="00D2133A" w:rsidRPr="0027537E" w14:paraId="565C6CC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4D5525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C5DA47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F53D8D8" w14:textId="655981F7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EE1A6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6EB2A477" w14:textId="4A9A5CA9" w:rsidR="00D2133A" w:rsidRPr="0027537E" w:rsidRDefault="00D2133A" w:rsidP="00163E0F"/>
        </w:tc>
      </w:tr>
      <w:tr w:rsidR="00D2133A" w:rsidRPr="0027537E" w14:paraId="1ABE5C1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9AE1CE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7984E5E" w14:textId="77777777" w:rsidR="00D2133A" w:rsidRPr="00163E0F" w:rsidRDefault="00D2133A" w:rsidP="00163E0F"/>
        </w:tc>
        <w:tc>
          <w:tcPr>
            <w:tcW w:w="3685" w:type="dxa"/>
            <w:shd w:val="clear" w:color="auto" w:fill="auto"/>
          </w:tcPr>
          <w:p w14:paraId="390354AD" w14:textId="1F41D789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FBEEE4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FD4333C" w14:textId="0A9E9D0F" w:rsidR="00D2133A" w:rsidRPr="0027537E" w:rsidRDefault="00D2133A" w:rsidP="00163E0F"/>
        </w:tc>
      </w:tr>
      <w:tr w:rsidR="00D2133A" w:rsidRPr="0027537E" w14:paraId="6AD82E8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4F8D2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7E5EB59" w14:textId="6F1E80B9" w:rsidR="00D2133A" w:rsidRPr="00163E0F" w:rsidRDefault="00D2133A" w:rsidP="00163E0F">
            <w:r>
              <w:t>N</w:t>
            </w:r>
            <w:r w:rsidRPr="00E87B35">
              <w:t>apájení</w:t>
            </w:r>
          </w:p>
        </w:tc>
        <w:tc>
          <w:tcPr>
            <w:tcW w:w="3685" w:type="dxa"/>
            <w:shd w:val="clear" w:color="auto" w:fill="auto"/>
          </w:tcPr>
          <w:p w14:paraId="4A82B6A8" w14:textId="744C85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250VAC.</w:t>
            </w:r>
          </w:p>
        </w:tc>
        <w:tc>
          <w:tcPr>
            <w:tcW w:w="1134" w:type="dxa"/>
            <w:shd w:val="clear" w:color="auto" w:fill="FFFF00"/>
          </w:tcPr>
          <w:p w14:paraId="4FA96C47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13A638A8" w14:textId="3F62E2F3" w:rsidR="00D2133A" w:rsidRPr="0027537E" w:rsidRDefault="00D2133A" w:rsidP="00163E0F"/>
        </w:tc>
      </w:tr>
      <w:tr w:rsidR="00D2133A" w:rsidRPr="0027537E" w14:paraId="0EF8DDD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5E48342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A8C380B" w14:textId="097A6057" w:rsidR="00D2133A" w:rsidRDefault="00D2133A" w:rsidP="00163E0F">
            <w:r>
              <w:t>Konektivita</w:t>
            </w:r>
          </w:p>
        </w:tc>
        <w:tc>
          <w:tcPr>
            <w:tcW w:w="3685" w:type="dxa"/>
            <w:shd w:val="clear" w:color="auto" w:fill="auto"/>
          </w:tcPr>
          <w:p w14:paraId="604ED942" w14:textId="36C0890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Nové LTO mechaniky musí být připojeny pomocí FC k SAN infrastruktuře minimálně 10</w:t>
            </w:r>
            <w:r w:rsidR="006A3610" w:rsidRPr="007416A2">
              <w:t>ks</w:t>
            </w:r>
            <w:r w:rsidRPr="007416A2">
              <w:t xml:space="preserve"> </w:t>
            </w:r>
            <w:r w:rsidR="000F51EA">
              <w:t xml:space="preserve">min. </w:t>
            </w:r>
            <w:r w:rsidRPr="007416A2">
              <w:t>8 Gb</w:t>
            </w:r>
            <w:r w:rsidR="006F622A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55F737EE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BF19BF5" w14:textId="2014B883" w:rsidR="00D2133A" w:rsidRPr="0027537E" w:rsidRDefault="00D2133A" w:rsidP="00163E0F"/>
        </w:tc>
      </w:tr>
      <w:tr w:rsidR="00D2133A" w:rsidRPr="0027537E" w14:paraId="258FDA1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4A2175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965B2DB" w14:textId="77777777" w:rsidR="00D2133A" w:rsidRPr="007117E2" w:rsidRDefault="00D2133A" w:rsidP="00163E0F">
            <w:r w:rsidRPr="007117E2">
              <w:t>Charakteristiky</w:t>
            </w:r>
          </w:p>
        </w:tc>
        <w:tc>
          <w:tcPr>
            <w:tcW w:w="3685" w:type="dxa"/>
            <w:shd w:val="clear" w:color="auto" w:fill="auto"/>
          </w:tcPr>
          <w:p w14:paraId="0D8B3E06" w14:textId="6C01912E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dodání nové knihovny s</w:t>
            </w:r>
            <w:r w:rsidR="002212FF">
              <w:t xml:space="preserve"> min. </w:t>
            </w:r>
            <w:r w:rsidR="00D2133A" w:rsidRPr="007416A2">
              <w:t xml:space="preserve">10-ti LTO9 nebo novějšími mechanikami nebo doplnění </w:t>
            </w:r>
            <w:r w:rsidR="002212FF">
              <w:t xml:space="preserve">min. </w:t>
            </w:r>
            <w:r w:rsidR="00D2133A" w:rsidRPr="007416A2">
              <w:t>10 ks LTO9 nebo novějších mechanik do existujících páskových knihoven TS4500, 3584-L55, sériových čísel: 78BB231 a 78B230.</w:t>
            </w:r>
          </w:p>
        </w:tc>
        <w:tc>
          <w:tcPr>
            <w:tcW w:w="1134" w:type="dxa"/>
            <w:shd w:val="clear" w:color="auto" w:fill="FFFF00"/>
          </w:tcPr>
          <w:p w14:paraId="45FBED15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31D72414" w14:textId="6E72D255" w:rsidR="00D2133A" w:rsidRPr="0027537E" w:rsidRDefault="00D2133A" w:rsidP="00163E0F"/>
        </w:tc>
      </w:tr>
      <w:tr w:rsidR="00D2133A" w:rsidRPr="0027537E" w14:paraId="008A2D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5885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CD0B" w14:textId="77777777" w:rsidR="00D2133A" w:rsidRPr="005736F2" w:rsidRDefault="00D2133A" w:rsidP="00163E0F">
            <w:r w:rsidRPr="005736F2">
              <w:t>Kapacita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1F42" w14:textId="2C305458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osazení min</w:t>
            </w:r>
            <w:r w:rsidR="0032689C" w:rsidRPr="007416A2">
              <w:t>.</w:t>
            </w:r>
            <w:r w:rsidR="00D2133A" w:rsidRPr="007416A2">
              <w:t xml:space="preserve"> </w:t>
            </w:r>
            <w:r w:rsidR="00D82D81" w:rsidRPr="007416A2">
              <w:t>480</w:t>
            </w:r>
            <w:r w:rsidR="00D2133A" w:rsidRPr="007416A2">
              <w:t xml:space="preserve"> ks LTO9 medií.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15C8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3FAD3" w14:textId="738010CC" w:rsidR="00D2133A" w:rsidRPr="0027537E" w:rsidRDefault="00D2133A" w:rsidP="00163E0F"/>
        </w:tc>
      </w:tr>
      <w:tr w:rsidR="00D2133A" w:rsidRPr="0027537E" w14:paraId="5B82358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BCB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C981F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A1AD" w14:textId="0B3538A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Média včetně serializace dle pokynu </w:t>
            </w:r>
            <w:r w:rsidR="008311E0">
              <w:t>Objednatel</w:t>
            </w:r>
            <w:r w:rsidRPr="007416A2">
              <w:t>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4B9B01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B171C" w14:textId="70DB5B54" w:rsidR="00D2133A" w:rsidRPr="0027537E" w:rsidRDefault="00D2133A" w:rsidP="00163E0F"/>
        </w:tc>
      </w:tr>
      <w:tr w:rsidR="00D2133A" w:rsidRPr="0027537E" w14:paraId="10D23BA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3FF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6888E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798B" w14:textId="50540A77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480 ks aktivovaných slotů v každé knihovně.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EB5427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087AF" w14:textId="22266B33" w:rsidR="00D2133A" w:rsidRPr="0027537E" w:rsidRDefault="00D2133A" w:rsidP="00163E0F"/>
        </w:tc>
      </w:tr>
      <w:tr w:rsidR="00D2133A" w:rsidRPr="0027537E" w14:paraId="339F299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66B8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7776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CE45" w14:textId="38238110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20 ks čistících médií pro každou knihovnu.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9FC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B1631" w14:textId="1086F5A6" w:rsidR="00D2133A" w:rsidRPr="0027537E" w:rsidRDefault="00D2133A" w:rsidP="00163E0F"/>
        </w:tc>
      </w:tr>
      <w:tr w:rsidR="00D2133A" w:rsidRPr="0027537E" w14:paraId="2BD4546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A2B9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877F" w14:textId="77777777" w:rsidR="00D2133A" w:rsidRPr="005736F2" w:rsidRDefault="00D2133A" w:rsidP="00163E0F">
            <w:r w:rsidRPr="005736F2">
              <w:t xml:space="preserve">Rozšiřitelnost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E962" w14:textId="5875B926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možnost navýšit počet </w:t>
            </w:r>
            <w:r w:rsidR="002E1D7C" w:rsidRPr="007416A2">
              <w:t xml:space="preserve">LTO9 </w:t>
            </w:r>
            <w:r w:rsidR="00D2133A" w:rsidRPr="007416A2">
              <w:t>mechanik min.</w:t>
            </w:r>
            <w:r w:rsidR="00033782" w:rsidRPr="007416A2">
              <w:t xml:space="preserve"> </w:t>
            </w:r>
            <w:r w:rsidR="00BC357A" w:rsidRPr="007416A2">
              <w:t xml:space="preserve">až </w:t>
            </w:r>
            <w:r w:rsidR="00033782" w:rsidRPr="007416A2">
              <w:t xml:space="preserve">na </w:t>
            </w:r>
            <w:ins w:id="105" w:author="Word Document Comparison" w:date="2024-12-20T20:48:00Z" w16du:dateUtc="2024-12-20T19:48:00Z">
              <w:r w:rsidR="00D42B8C">
                <w:t>15</w:t>
              </w:r>
              <w:r w:rsidR="00D42B8C" w:rsidRPr="007416A2">
                <w:t>ks</w:t>
              </w:r>
            </w:ins>
            <w:del w:id="106" w:author="Word Document Comparison" w:date="2024-12-20T20:48:00Z" w16du:dateUtc="2024-12-20T19:48:00Z">
              <w:r w:rsidR="00033782" w:rsidRPr="007416A2">
                <w:delText>28ks</w:delText>
              </w:r>
            </w:del>
            <w:r w:rsidR="00033782"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AFE939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10AB3" w14:textId="36C87150" w:rsidR="00D2133A" w:rsidRPr="0027537E" w:rsidRDefault="00D2133A" w:rsidP="00163E0F"/>
        </w:tc>
      </w:tr>
      <w:tr w:rsidR="00D2133A" w:rsidRPr="0027537E" w14:paraId="414757A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22C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FB17" w14:textId="77777777" w:rsidR="00D2133A" w:rsidRPr="0027537E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64F0" w14:textId="374CC28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Zařízení musí mít možnost rozšířit počet slotů o min. </w:t>
            </w:r>
            <w:ins w:id="107" w:author="Word Document Comparison" w:date="2024-12-20T20:48:00Z" w16du:dateUtc="2024-12-20T19:48:00Z">
              <w:r w:rsidR="00E82FCA" w:rsidRPr="007416A2">
                <w:t>5</w:t>
              </w:r>
              <w:r w:rsidRPr="007416A2">
                <w:t>0</w:t>
              </w:r>
            </w:ins>
            <w:del w:id="108" w:author="Word Document Comparison" w:date="2024-12-20T20:48:00Z" w16du:dateUtc="2024-12-20T19:48:00Z">
              <w:r w:rsidR="00E82FCA" w:rsidRPr="007416A2">
                <w:delText>15</w:delText>
              </w:r>
              <w:r w:rsidRPr="007416A2">
                <w:delText>0</w:delText>
              </w:r>
            </w:del>
            <w:r w:rsidRPr="007416A2">
              <w:t xml:space="preserve">%.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B0A7D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A2453F" w14:textId="23386583" w:rsidR="00D2133A" w:rsidRPr="0027537E" w:rsidRDefault="00D2133A" w:rsidP="00163E0F"/>
        </w:tc>
      </w:tr>
      <w:tr w:rsidR="00E42BA6" w:rsidRPr="0027537E" w14:paraId="00A25B5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4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B8739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F8DD2" w14:textId="7FAAC313" w:rsidR="00E42BA6" w:rsidRPr="0027537E" w:rsidRDefault="00E42BA6" w:rsidP="00163E0F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6B48" w14:textId="431B57AF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06BC59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0999F" w14:textId="5D8B1DE5" w:rsidR="00E42BA6" w:rsidRPr="0027537E" w:rsidRDefault="00E42BA6" w:rsidP="00163E0F"/>
        </w:tc>
      </w:tr>
      <w:tr w:rsidR="00E42BA6" w:rsidRPr="0027537E" w14:paraId="4315AC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8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70AE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3F4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8B7" w14:textId="6A1E9FD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8DE3B5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658114" w14:textId="77777777" w:rsidR="00E42BA6" w:rsidRPr="0027537E" w:rsidRDefault="00E42BA6" w:rsidP="00163E0F"/>
        </w:tc>
      </w:tr>
      <w:tr w:rsidR="00E42BA6" w:rsidRPr="0027537E" w14:paraId="21B2BFA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154D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0197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6CC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391AE3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C95AF2" w14:textId="77777777" w:rsidR="00E42BA6" w:rsidRPr="0027537E" w:rsidRDefault="00E42BA6" w:rsidP="00163E0F"/>
        </w:tc>
      </w:tr>
      <w:tr w:rsidR="00D2133A" w:rsidRPr="0027537E" w14:paraId="30769AB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F71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32E8" w14:textId="511A5072" w:rsidR="00D2133A" w:rsidRDefault="00D2133A" w:rsidP="0065588D">
            <w:r>
              <w:t>Provozní a výkonnostní monitoring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D587" w14:textId="4976069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Řešení musí poskytovat minimálně chybové a diagnostické údaje o stavu knihovny i mechanik.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F9E343" w14:textId="77777777" w:rsidR="00D2133A" w:rsidRPr="0027537E" w:rsidRDefault="00D2133A" w:rsidP="006558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9A7C8" w14:textId="74A3C643" w:rsidR="00D2133A" w:rsidRPr="0027537E" w:rsidRDefault="00D2133A" w:rsidP="0065588D"/>
        </w:tc>
      </w:tr>
      <w:tr w:rsidR="00D2133A" w:rsidRPr="0027537E" w14:paraId="59EE75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E2A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2A31" w14:textId="23508818" w:rsidR="00D2133A" w:rsidRDefault="00D2133A" w:rsidP="006558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72BD" w14:textId="0DACF6B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MGMT rozhraní ve webové nebo grafické podobě.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58897" w14:textId="77777777" w:rsidR="00D2133A" w:rsidRPr="0027537E" w:rsidRDefault="00D2133A" w:rsidP="0065588D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CEADCC" w14:textId="366A1E9F" w:rsidR="00D2133A" w:rsidRPr="0027537E" w:rsidRDefault="00D2133A" w:rsidP="0065588D">
            <w:pPr>
              <w:keepNext/>
            </w:pPr>
          </w:p>
        </w:tc>
      </w:tr>
    </w:tbl>
    <w:bookmarkEnd w:id="104"/>
    <w:p w14:paraId="16EB1E8A" w14:textId="069B040B" w:rsidR="006374AD" w:rsidRPr="004D214F" w:rsidRDefault="006C4E6C" w:rsidP="006C4E6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25</w:t>
      </w:r>
      <w:r w:rsidR="00E9490C">
        <w:rPr>
          <w:noProof/>
        </w:rPr>
        <w:fldChar w:fldCharType="end"/>
      </w:r>
      <w:r>
        <w:t xml:space="preserve"> - Parametry páskových knihoven</w:t>
      </w:r>
    </w:p>
    <w:p w14:paraId="56F0274C" w14:textId="72D52512" w:rsidR="00416E43" w:rsidRPr="004C3A4D" w:rsidRDefault="00416E43" w:rsidP="00416E43">
      <w:pPr>
        <w:pStyle w:val="Nadpis3"/>
        <w:rPr>
          <w:sz w:val="36"/>
          <w:szCs w:val="36"/>
        </w:rPr>
      </w:pPr>
      <w:bookmarkStart w:id="109" w:name="_Ref166923005"/>
      <w:bookmarkStart w:id="110" w:name="_Toc177708971"/>
      <w:r>
        <w:rPr>
          <w:sz w:val="36"/>
          <w:szCs w:val="36"/>
        </w:rPr>
        <w:t>Řešení</w:t>
      </w:r>
      <w:r w:rsidRPr="004C3A4D">
        <w:rPr>
          <w:sz w:val="36"/>
          <w:szCs w:val="36"/>
        </w:rPr>
        <w:t xml:space="preserve"> pro </w:t>
      </w:r>
      <w:r>
        <w:rPr>
          <w:sz w:val="36"/>
          <w:szCs w:val="36"/>
        </w:rPr>
        <w:t>zálohování a ochranu</w:t>
      </w:r>
      <w:r w:rsidRPr="004C3A4D">
        <w:rPr>
          <w:sz w:val="36"/>
          <w:szCs w:val="36"/>
        </w:rPr>
        <w:t xml:space="preserve"> dat</w:t>
      </w:r>
      <w:bookmarkEnd w:id="109"/>
      <w:bookmarkEnd w:id="110"/>
    </w:p>
    <w:p w14:paraId="3933460D" w14:textId="4E7F453E" w:rsidR="00872EA2" w:rsidRPr="006C4E6C" w:rsidRDefault="00416E43" w:rsidP="006C4E6C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11" w:name="_Toc177708972"/>
      <w:r w:rsidRPr="004C3A4D">
        <w:rPr>
          <w:i w:val="0"/>
          <w:iCs w:val="0"/>
          <w:sz w:val="32"/>
          <w:szCs w:val="32"/>
        </w:rPr>
        <w:t>Popis současného stavu</w:t>
      </w:r>
      <w:bookmarkEnd w:id="111"/>
    </w:p>
    <w:p w14:paraId="3E74F3BE" w14:textId="3EF5FB2B" w:rsidR="006C4E6C" w:rsidRPr="00076B3C" w:rsidRDefault="006C4E6C" w:rsidP="006C4E6C">
      <w:pPr>
        <w:jc w:val="both"/>
      </w:pPr>
      <w:r w:rsidRPr="00076B3C">
        <w:t xml:space="preserve">Jako zálohovací systém prostředí </w:t>
      </w:r>
      <w:r w:rsidR="008311E0">
        <w:t>Objednatel</w:t>
      </w:r>
      <w:r>
        <w:t>e</w:t>
      </w:r>
      <w:r w:rsidRPr="00076B3C">
        <w:t xml:space="preserve"> je použit nástroj IBM Storage Protect (dříve Spectrum Protect nebo také Tivoli Storage Manager) s klienty pro zálohování souborových systémů OS AIX/Linux/Windows a aplikací - Oracle DB, SAP, SAP Hana, VM</w:t>
      </w:r>
      <w:r w:rsidR="007A1A11">
        <w:t>w</w:t>
      </w:r>
      <w:r w:rsidR="002D43A9">
        <w:t>are</w:t>
      </w:r>
      <w:r w:rsidRPr="00076B3C">
        <w:t xml:space="preserve"> VM.</w:t>
      </w:r>
    </w:p>
    <w:p w14:paraId="27B78496" w14:textId="77777777" w:rsidR="006C4E6C" w:rsidRPr="00076B3C" w:rsidRDefault="006C4E6C" w:rsidP="006C4E6C">
      <w:pPr>
        <w:jc w:val="both"/>
      </w:pPr>
      <w:r w:rsidRPr="00076B3C">
        <w:t>Instance IBM Storage Protect serveru (dále také jen SPS) běží na clusteru dvou IBM POWER serverů umístěných ve dvou lokalitách. Společně s IBM POWER server je na každé lokalitě jedno diskové pole pro ukládání záloh a také jedna pásková knihovna.</w:t>
      </w:r>
    </w:p>
    <w:p w14:paraId="466629AF" w14:textId="77777777" w:rsidR="006C4E6C" w:rsidRPr="00076B3C" w:rsidRDefault="006C4E6C" w:rsidP="006C4E6C">
      <w:pPr>
        <w:jc w:val="both"/>
      </w:pPr>
      <w:r w:rsidRPr="00076B3C">
        <w:t>Celý systém zálohování je navržen tak, aby všechna data byla uložena minimálně ve dvou kopiích. Jedna kopie je na diskových polích a druhá kopie dat je uložena na LTO páskách. Nebo aby jedna kopie dat na páskách zůstávala ONSITE a další kopie dat byla uložena OFFSITE.</w:t>
      </w:r>
    </w:p>
    <w:p w14:paraId="585A0B72" w14:textId="77777777" w:rsidR="006C4E6C" w:rsidRPr="00076B3C" w:rsidRDefault="006C4E6C" w:rsidP="006C4E6C">
      <w:pPr>
        <w:jc w:val="both"/>
      </w:pPr>
      <w:r w:rsidRPr="00076B3C">
        <w:t xml:space="preserve">Pro zajištění vysoké dostupnosti instance SPS je použit clusterový systém IBM POWER HA na OS AIX 7.2 na dvou serverech POWER S824 umístěných ve dvou lokalitách v konfiguraci Active/Pasive. </w:t>
      </w:r>
    </w:p>
    <w:p w14:paraId="1175EB56" w14:textId="77777777" w:rsidR="006C4E6C" w:rsidRPr="00076B3C" w:rsidRDefault="006C4E6C" w:rsidP="006C4E6C">
      <w:pPr>
        <w:jc w:val="both"/>
      </w:pPr>
      <w:r w:rsidRPr="00076B3C">
        <w:t>Jako úložiště záloh jsou použity dva diskové systémy HP 3PAR. Každý z diskových systémů je umístěn na jiné lokalitě a obsahuje plnou kopii všech dat. Kopie dat je prováděna mirroringem na úrovni LVM OS AIX instance SPS.</w:t>
      </w:r>
    </w:p>
    <w:p w14:paraId="2C96CD80" w14:textId="1C2A31AE" w:rsidR="00872EA2" w:rsidRDefault="006C4E6C" w:rsidP="008B40F6">
      <w:pPr>
        <w:jc w:val="both"/>
      </w:pPr>
      <w:r w:rsidRPr="00076B3C">
        <w:t>Dále jsou pro ukládání záloh použity dvě páskové knihovny IBM TS4500 a LTO-8 drivy. Každá z knihoven je v jiné lokalitě. Data na páskových knihovnách obsahují kopii záloh uložených na diskových polích. Dále jsou páskové knihovny používány pro ukládání záloh OFFSITE.</w:t>
      </w:r>
    </w:p>
    <w:p w14:paraId="17B3442B" w14:textId="77777777" w:rsidR="00416E43" w:rsidRPr="004C3A4D" w:rsidRDefault="00416E43" w:rsidP="00416E43">
      <w:pPr>
        <w:pStyle w:val="Nadpis4"/>
        <w:rPr>
          <w:i w:val="0"/>
          <w:iCs w:val="0"/>
          <w:sz w:val="32"/>
          <w:szCs w:val="32"/>
        </w:rPr>
      </w:pPr>
      <w:bookmarkStart w:id="112" w:name="_Toc177708973"/>
      <w:r w:rsidRPr="004C3A4D">
        <w:rPr>
          <w:i w:val="0"/>
          <w:iCs w:val="0"/>
          <w:sz w:val="32"/>
          <w:szCs w:val="32"/>
        </w:rPr>
        <w:lastRenderedPageBreak/>
        <w:t>Požadavky na nové řešení</w:t>
      </w:r>
      <w:bookmarkEnd w:id="112"/>
    </w:p>
    <w:p w14:paraId="1D9801EC" w14:textId="77777777" w:rsidR="00416E43" w:rsidRPr="00416E43" w:rsidRDefault="00416E43" w:rsidP="00416E43">
      <w:pPr>
        <w:spacing w:before="240"/>
        <w:jc w:val="both"/>
      </w:pPr>
      <w:r w:rsidRPr="00416E43">
        <w:t>Zálohování a ochrana dat jsou klíčové funkcionality k zabezpečení dat proti poškození.</w:t>
      </w:r>
    </w:p>
    <w:p w14:paraId="6B8E6EBB" w14:textId="41B89C8B" w:rsidR="00416E43" w:rsidRPr="00416E43" w:rsidRDefault="00416E43" w:rsidP="00416E43">
      <w:pPr>
        <w:jc w:val="both"/>
      </w:pPr>
      <w:r w:rsidRPr="00416E43">
        <w:t xml:space="preserve">Zálohovaní je prováděné z důvodu ochrany proti selhání hardwarových nebo softwarových komponent nebo lidské chybě. Navržené zálohování a obnova vychází z konceptu 3-2-1 popsaného v kapitole viz </w:t>
      </w:r>
      <w:r w:rsidR="00562B93">
        <w:rPr>
          <w:highlight w:val="yellow"/>
        </w:rPr>
        <w:fldChar w:fldCharType="begin"/>
      </w:r>
      <w:r w:rsidR="00562B93">
        <w:instrText xml:space="preserve"> REF _Ref166923141 \r \h </w:instrText>
      </w:r>
      <w:r w:rsidR="00562B93">
        <w:rPr>
          <w:highlight w:val="yellow"/>
        </w:rPr>
      </w:r>
      <w:r w:rsidR="00562B93">
        <w:rPr>
          <w:highlight w:val="yellow"/>
        </w:rPr>
        <w:fldChar w:fldCharType="separate"/>
      </w:r>
      <w:r w:rsidR="00562B93">
        <w:t>2.4.1.2</w:t>
      </w:r>
      <w:r w:rsidR="00562B93">
        <w:rPr>
          <w:highlight w:val="yellow"/>
        </w:rPr>
        <w:fldChar w:fldCharType="end"/>
      </w:r>
      <w:r w:rsidR="00562B93" w:rsidRPr="00562B93">
        <w:t xml:space="preserve"> </w:t>
      </w:r>
      <w:r w:rsidRPr="00562B93">
        <w:t>Požadavky na nové řešení.</w:t>
      </w:r>
      <w:r w:rsidRPr="00416E43">
        <w:t xml:space="preserve"> Zálohování musí podporovat databáze Oracle, SAP HANA, ERP systém SAP, VM</w:t>
      </w:r>
      <w:r w:rsidR="007A1A11">
        <w:t>w</w:t>
      </w:r>
      <w:r w:rsidRPr="00416E43">
        <w:t xml:space="preserve">are a </w:t>
      </w:r>
      <w:r w:rsidRPr="00747E6D">
        <w:t xml:space="preserve">všechny </w:t>
      </w:r>
      <w:r w:rsidR="00747E6D">
        <w:t xml:space="preserve">Dodavatelem dodané </w:t>
      </w:r>
      <w:r w:rsidRPr="00747E6D">
        <w:t>platformy.</w:t>
      </w:r>
      <w:r w:rsidRPr="00416E43">
        <w:t xml:space="preserve"> Také musí podporovat nabízená zařízení pro ukládaní dat jak diskové, tak páskové technologie. </w:t>
      </w:r>
      <w:r w:rsidRPr="00513DA4">
        <w:t>Navržené zálohování navazuje na existující, dlouhodobě využívané řešení.</w:t>
      </w:r>
    </w:p>
    <w:p w14:paraId="523AFE62" w14:textId="50FDB505" w:rsidR="00416E43" w:rsidRDefault="00416E43" w:rsidP="00416E43">
      <w:pPr>
        <w:jc w:val="both"/>
      </w:pPr>
      <w:r w:rsidRPr="00416E43">
        <w:t>Ochrana proti kybernetickým útokům a detekce anomálií (ochrana proti ransomware, malware apod.). V současnosti je pravděpodobnost ransomware útoku až 10x vyšší než pravděpodobnost výpadku z důvodu HW nebo SW chyby (dáno jak vylepšeními na straně HW a SW, tak dramatickým nárůstem nepřátelských útoků na data).  Poptávané řešení musí provádět skenování datových oblastí tak, aby bylo možné detektovat anomálie spojené s výskytem možné změny indikující ransomware. A to především pro kritické datové oblasti databází Oracle, SAP HANA a případně prostředí VMWare. Je nezbytné, aby tato funkcionalita byla integrovatelná s automatickou tvorbou nesmazatelných kopií a umožnila nejen detekci, ale také rychlou obnovu dat.</w:t>
      </w:r>
    </w:p>
    <w:p w14:paraId="7C6DAB4D" w14:textId="0CA8FABD" w:rsidR="00513DA4" w:rsidRDefault="008311E0" w:rsidP="00416E43">
      <w:pPr>
        <w:jc w:val="both"/>
      </w:pPr>
      <w:r>
        <w:t>Objednatel</w:t>
      </w:r>
      <w:r w:rsidR="009540C1">
        <w:t xml:space="preserve"> požaduje, aby nabízené řešení bezpodmínečně zajišťovalo kompatibilitu se stávajícím řešením tak, aby bylo možné v případě nutnosti/havárie provést obnovu z pásek s dlouhodobou zálohou a archivem.</w:t>
      </w:r>
    </w:p>
    <w:p w14:paraId="55214CFB" w14:textId="1863595C" w:rsidR="009540C1" w:rsidRPr="00416E43" w:rsidRDefault="008311E0" w:rsidP="00416E43">
      <w:pPr>
        <w:jc w:val="both"/>
      </w:pPr>
      <w:r>
        <w:t>Objednatel</w:t>
      </w:r>
      <w:r w:rsidR="00513DA4">
        <w:t xml:space="preserve"> umožňuje nahrazení stávajícího zálohovacího prostředí jiným řešením. </w:t>
      </w:r>
      <w:r w:rsidR="009540C1">
        <w:t xml:space="preserve">V případě nahrazení stávajícího řešení, musí </w:t>
      </w:r>
      <w:r w:rsidR="00634259">
        <w:t>Dodavatel</w:t>
      </w:r>
      <w:r w:rsidR="009540C1">
        <w:t xml:space="preserve"> provést migraci všech dlouhodobých záloh a archivu do navrženého prostředí se zaručením zachování retencí.</w:t>
      </w:r>
    </w:p>
    <w:p w14:paraId="0A4F57E9" w14:textId="57C1DA35" w:rsidR="003A20CC" w:rsidRPr="004059F8" w:rsidRDefault="003A20CC" w:rsidP="003A20CC">
      <w:pPr>
        <w:pStyle w:val="Nadpis4"/>
        <w:rPr>
          <w:i w:val="0"/>
          <w:iCs w:val="0"/>
          <w:sz w:val="32"/>
          <w:szCs w:val="32"/>
        </w:rPr>
      </w:pPr>
      <w:bookmarkStart w:id="113" w:name="_Toc177708974"/>
      <w:r w:rsidRPr="003A20CC">
        <w:rPr>
          <w:i w:val="0"/>
          <w:iCs w:val="0"/>
          <w:sz w:val="32"/>
          <w:szCs w:val="32"/>
        </w:rPr>
        <w:t>Zálohování</w:t>
      </w:r>
      <w:bookmarkEnd w:id="113"/>
    </w:p>
    <w:p w14:paraId="3ADFBBB1" w14:textId="77777777" w:rsidR="0063277F" w:rsidRDefault="004059F8" w:rsidP="00523929">
      <w:pPr>
        <w:spacing w:before="240" w:after="240"/>
        <w:jc w:val="both"/>
      </w:pPr>
      <w:r w:rsidRPr="00416E43">
        <w:t>Zálohování a ochrana dat jsou klíčové funkcionality k zabezpečení dat proti poškození.</w:t>
      </w:r>
      <w: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6BBD454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AC17BF4" w14:textId="65776478" w:rsidR="0063277F" w:rsidRPr="00155416" w:rsidRDefault="0063277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 pro zálohování</w:t>
            </w:r>
          </w:p>
        </w:tc>
      </w:tr>
      <w:tr w:rsidR="0063277F" w:rsidRPr="00155416" w14:paraId="7BBDD42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18E9B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CA578F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A8DF97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A92A05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0C462D4D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C811AA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FE7AEDD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62C3159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6DEDBC" w14:textId="77777777" w:rsidR="0063277F" w:rsidRPr="00155416" w:rsidRDefault="0063277F" w:rsidP="0063277F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E02569C" w14:textId="168BECFE" w:rsidR="0063277F" w:rsidRDefault="0063277F" w:rsidP="0063277F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26</w:t>
      </w:r>
      <w:r w:rsidR="00E9490C">
        <w:rPr>
          <w:noProof/>
        </w:rPr>
        <w:fldChar w:fldCharType="end"/>
      </w:r>
      <w:r>
        <w:t xml:space="preserve"> - Identifikace komponenty SW pro zálohování</w:t>
      </w:r>
    </w:p>
    <w:p w14:paraId="0E61FB4A" w14:textId="34D0F891" w:rsidR="006F60B2" w:rsidRDefault="008311E0" w:rsidP="00523929">
      <w:pPr>
        <w:spacing w:before="240" w:after="240"/>
        <w:jc w:val="both"/>
      </w:pPr>
      <w:r>
        <w:t>Objednatel</w:t>
      </w:r>
      <w:r w:rsidR="004059F8">
        <w:t xml:space="preserve"> požaduje</w:t>
      </w:r>
      <w:r w:rsidR="004059F8" w:rsidRPr="0027537E">
        <w:t xml:space="preserve"> </w:t>
      </w:r>
      <w:r w:rsidR="004059F8">
        <w:t>spolehlivé řešení, které zejména musí</w:t>
      </w:r>
      <w:r w:rsidR="004059F8" w:rsidRPr="00076B3C">
        <w:t xml:space="preserve"> </w:t>
      </w:r>
      <w:r w:rsidR="004059F8">
        <w:t>poskytovat</w:t>
      </w:r>
      <w:r w:rsidR="004059F8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688"/>
        <w:gridCol w:w="3544"/>
        <w:gridCol w:w="1134"/>
        <w:gridCol w:w="2268"/>
      </w:tblGrid>
      <w:tr w:rsidR="00D2133A" w:rsidRPr="00814579" w14:paraId="57883064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669404C7" w14:textId="61F5AA90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1457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W pro zálohování</w:t>
            </w:r>
          </w:p>
        </w:tc>
      </w:tr>
      <w:tr w:rsidR="00D2133A" w:rsidRPr="00814579" w14:paraId="35C563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12" w:type="dxa"/>
            <w:shd w:val="clear" w:color="auto" w:fill="006600"/>
          </w:tcPr>
          <w:p w14:paraId="1EB54DF6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14" w:name="_Hlk170223130"/>
            <w:r w:rsidRPr="00814579">
              <w:rPr>
                <w:b/>
              </w:rPr>
              <w:t>Číslo</w:t>
            </w:r>
          </w:p>
        </w:tc>
        <w:tc>
          <w:tcPr>
            <w:tcW w:w="1688" w:type="dxa"/>
            <w:shd w:val="clear" w:color="auto" w:fill="006600"/>
          </w:tcPr>
          <w:p w14:paraId="2C7CA3D8" w14:textId="29EE1823" w:rsidR="00D2133A" w:rsidRPr="00814579" w:rsidRDefault="00D2133A" w:rsidP="00A20C46">
            <w:pPr>
              <w:pStyle w:val="Bezmezer"/>
              <w:jc w:val="left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44A66844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F471882" w14:textId="41EF1AE5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EFAC787" w14:textId="4FA5309F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6489E54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5D485C50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3C0A58EE" w14:textId="77777777" w:rsidR="00D2133A" w:rsidRPr="00814579" w:rsidRDefault="00D2133A" w:rsidP="00EA5C98">
            <w:r w:rsidRPr="00814579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74028391" w14:textId="328124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Zálohovací prostředí musí umožnit zálohovat minimálně tyto klienty a OS: </w:t>
            </w:r>
          </w:p>
          <w:p w14:paraId="1F7E3B1A" w14:textId="1953E89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AIX;</w:t>
            </w:r>
          </w:p>
          <w:p w14:paraId="48AE1DCD" w14:textId="512961D9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Linux RedHat;</w:t>
            </w:r>
          </w:p>
          <w:p w14:paraId="5ABA14A4" w14:textId="5CC3DAB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Windows;</w:t>
            </w:r>
          </w:p>
          <w:p w14:paraId="2FB6C93F" w14:textId="2D37B96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Oracle DB;</w:t>
            </w:r>
          </w:p>
          <w:p w14:paraId="12533E6C" w14:textId="73FE7A41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Aplikační server;</w:t>
            </w:r>
          </w:p>
          <w:p w14:paraId="1E8E621E" w14:textId="4A9EDF35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Hana;</w:t>
            </w:r>
          </w:p>
          <w:p w14:paraId="5756EB2B" w14:textId="15EE517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VMware;</w:t>
            </w:r>
          </w:p>
        </w:tc>
        <w:tc>
          <w:tcPr>
            <w:tcW w:w="1134" w:type="dxa"/>
            <w:shd w:val="clear" w:color="auto" w:fill="FFFF00"/>
          </w:tcPr>
          <w:p w14:paraId="63D33A55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3C88BB65" w14:textId="6F59D1D1" w:rsidR="00D2133A" w:rsidRPr="00814579" w:rsidRDefault="00D2133A" w:rsidP="00EA5C98"/>
        </w:tc>
      </w:tr>
      <w:tr w:rsidR="00D2133A" w:rsidRPr="00814579" w14:paraId="5F4B30AD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92EFCD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A58DBB" w14:textId="6DA569EE" w:rsidR="00D2133A" w:rsidRPr="00814579" w:rsidRDefault="00D2133A" w:rsidP="00EA5C98"/>
        </w:tc>
        <w:tc>
          <w:tcPr>
            <w:tcW w:w="3544" w:type="dxa"/>
            <w:shd w:val="clear" w:color="auto" w:fill="auto"/>
          </w:tcPr>
          <w:p w14:paraId="7C3B146C" w14:textId="2C3E5774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Zálohovací prostředí musí podporovat navržené páskové knihovny a navržená disková pole pro zálohování.</w:t>
            </w:r>
          </w:p>
        </w:tc>
        <w:tc>
          <w:tcPr>
            <w:tcW w:w="1134" w:type="dxa"/>
            <w:shd w:val="clear" w:color="auto" w:fill="FFFF00"/>
          </w:tcPr>
          <w:p w14:paraId="05E7983B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018B7D1B" w14:textId="02049C2A" w:rsidR="00D2133A" w:rsidRPr="00814579" w:rsidRDefault="00D2133A" w:rsidP="00EA5C98"/>
        </w:tc>
      </w:tr>
      <w:tr w:rsidR="00D2133A" w:rsidRPr="00814579" w14:paraId="4CF5154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36BF85E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40240B96" w14:textId="77777777" w:rsidR="00D2133A" w:rsidRPr="00814579" w:rsidRDefault="00D2133A" w:rsidP="00A51D0C"/>
        </w:tc>
        <w:tc>
          <w:tcPr>
            <w:tcW w:w="3544" w:type="dxa"/>
            <w:shd w:val="clear" w:color="auto" w:fill="auto"/>
          </w:tcPr>
          <w:p w14:paraId="56AFD16B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Zaručená kompatibilita nástroje se stávajícím řešením založeném na produktu IBM Storage Protect.;</w:t>
            </w:r>
          </w:p>
          <w:p w14:paraId="41DD4060" w14:textId="3AB4D82D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 xml:space="preserve">V případě nabídky jiného řešení, </w:t>
            </w:r>
            <w:r w:rsidR="0040542F">
              <w:t>Dodavatel</w:t>
            </w:r>
            <w:r w:rsidR="001D4DBA">
              <w:t xml:space="preserve"> </w:t>
            </w:r>
            <w:r w:rsidR="0040542F">
              <w:t xml:space="preserve">detailně </w:t>
            </w:r>
            <w:r w:rsidR="0040542F" w:rsidRPr="00817B73">
              <w:t>pop</w:t>
            </w:r>
            <w:r w:rsidR="0040542F">
              <w:t>íše</w:t>
            </w:r>
            <w:r w:rsidR="0040542F">
              <w:rPr>
                <w:lang w:eastAsia="cs-CZ"/>
              </w:rPr>
              <w:t xml:space="preserve"> </w:t>
            </w:r>
            <w:r w:rsidRPr="007416A2">
              <w:rPr>
                <w:lang w:eastAsia="cs-CZ"/>
              </w:rPr>
              <w:t xml:space="preserve">zajištění požadované kompatibility a migrace stávajících dlouhodobých záloh a archivu.; </w:t>
            </w:r>
          </w:p>
        </w:tc>
        <w:tc>
          <w:tcPr>
            <w:tcW w:w="1134" w:type="dxa"/>
            <w:shd w:val="clear" w:color="auto" w:fill="FFFF00"/>
          </w:tcPr>
          <w:p w14:paraId="49211539" w14:textId="77777777" w:rsidR="00D2133A" w:rsidRPr="00814579" w:rsidRDefault="00D2133A" w:rsidP="00A51D0C"/>
        </w:tc>
        <w:tc>
          <w:tcPr>
            <w:tcW w:w="2268" w:type="dxa"/>
            <w:shd w:val="clear" w:color="auto" w:fill="FFFF00"/>
          </w:tcPr>
          <w:p w14:paraId="5FFB7645" w14:textId="4EDB2B83" w:rsidR="00D2133A" w:rsidRPr="00814579" w:rsidRDefault="00D2133A" w:rsidP="00A51D0C"/>
        </w:tc>
      </w:tr>
      <w:tr w:rsidR="00D2133A" w:rsidRPr="00814579" w14:paraId="3E3A0F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DF98C99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0993987C" w14:textId="647ABCE5" w:rsidR="00D2133A" w:rsidRPr="00814579" w:rsidRDefault="00D2133A" w:rsidP="00CE02CA">
            <w:r>
              <w:t>Charakteristiky</w:t>
            </w:r>
          </w:p>
        </w:tc>
        <w:tc>
          <w:tcPr>
            <w:tcW w:w="3544" w:type="dxa"/>
            <w:shd w:val="clear" w:color="auto" w:fill="auto"/>
          </w:tcPr>
          <w:p w14:paraId="7E4D8AC9" w14:textId="669624CB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vytvoření aktiv-aktiv vysoce dostupného řešení zálohovacích komponent (primárního zálohovacího katalogu).</w:t>
            </w:r>
          </w:p>
        </w:tc>
        <w:tc>
          <w:tcPr>
            <w:tcW w:w="1134" w:type="dxa"/>
            <w:shd w:val="clear" w:color="auto" w:fill="FFFF00"/>
          </w:tcPr>
          <w:p w14:paraId="6C6C844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FD234A1" w14:textId="34C7B4B6" w:rsidR="00D2133A" w:rsidRPr="00814579" w:rsidRDefault="00D2133A" w:rsidP="00CE02CA"/>
        </w:tc>
      </w:tr>
      <w:tr w:rsidR="00D2133A" w:rsidRPr="00814579" w14:paraId="6C5A94F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4CE88527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0F490CC0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007AE497" w14:textId="64BD004C" w:rsidR="00D2133A" w:rsidRPr="007416A2" w:rsidRDefault="00D2133A" w:rsidP="0065588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podporovat stálé inkrementální zálohování (bez ohledu na typu zálohovaných dat). </w:t>
            </w:r>
          </w:p>
        </w:tc>
        <w:tc>
          <w:tcPr>
            <w:tcW w:w="1134" w:type="dxa"/>
            <w:shd w:val="clear" w:color="auto" w:fill="FFFF00"/>
          </w:tcPr>
          <w:p w14:paraId="3633CDF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05A0293C" w14:textId="078937F1" w:rsidR="00D2133A" w:rsidRPr="00814579" w:rsidRDefault="00D2133A" w:rsidP="00CE02CA"/>
        </w:tc>
      </w:tr>
      <w:tr w:rsidR="00D2133A" w:rsidRPr="00814579" w14:paraId="19DA010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63E9BF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AF2F215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753DD9CE" w14:textId="6DFDA936" w:rsidR="00D2133A" w:rsidRPr="007416A2" w:rsidRDefault="007661FB" w:rsidP="007D565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 požaduje</w:t>
            </w:r>
            <w:r w:rsidRPr="007416A2">
              <w:t xml:space="preserve"> </w:t>
            </w:r>
            <w:r w:rsidR="00D2133A" w:rsidRPr="007416A2">
              <w:t>SW řešení, které je možné nasadit na OS AIX nebo Linux.;</w:t>
            </w:r>
          </w:p>
        </w:tc>
        <w:tc>
          <w:tcPr>
            <w:tcW w:w="1134" w:type="dxa"/>
            <w:shd w:val="clear" w:color="auto" w:fill="FFFF00"/>
          </w:tcPr>
          <w:p w14:paraId="106D70E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0D9AD4B" w14:textId="301AD516" w:rsidR="00D2133A" w:rsidRPr="00814579" w:rsidRDefault="00D2133A" w:rsidP="00CE02CA"/>
        </w:tc>
      </w:tr>
      <w:tr w:rsidR="00D2133A" w:rsidRPr="00814579" w14:paraId="49904FC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7ADDD88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2BC9771C" w14:textId="05406762" w:rsidR="00D2133A" w:rsidRDefault="00D2133A" w:rsidP="00CE02CA">
            <w:r>
              <w:t>Licenčně pokrytá kapacita</w:t>
            </w:r>
          </w:p>
        </w:tc>
        <w:tc>
          <w:tcPr>
            <w:tcW w:w="3544" w:type="dxa"/>
            <w:shd w:val="clear" w:color="auto" w:fill="auto"/>
          </w:tcPr>
          <w:p w14:paraId="6AEB3793" w14:textId="56750962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Front-End kapacita zálohovaných dat jsou</w:t>
            </w:r>
            <w:r w:rsidR="00EE3B93">
              <w:t xml:space="preserve"> min.</w:t>
            </w:r>
            <w:r w:rsidRPr="007416A2">
              <w:t xml:space="preserve"> 66,66% z produkčních kapacit 1078 TB na jedné lokalitě - požadovaná zálohovaná kapacita musí být min.: </w:t>
            </w:r>
            <w:r w:rsidRPr="007416A2">
              <w:rPr>
                <w:b/>
                <w:bCs/>
              </w:rPr>
              <w:t>1438 TB</w:t>
            </w:r>
            <w:r w:rsidRPr="007416A2">
              <w:t xml:space="preserve"> (1307 TiB).</w:t>
            </w:r>
          </w:p>
        </w:tc>
        <w:tc>
          <w:tcPr>
            <w:tcW w:w="1134" w:type="dxa"/>
            <w:shd w:val="clear" w:color="auto" w:fill="FFFF00"/>
          </w:tcPr>
          <w:p w14:paraId="4208967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CBFEA67" w14:textId="10DE7A5A" w:rsidR="00D2133A" w:rsidRPr="00814579" w:rsidRDefault="00D2133A" w:rsidP="00CE02CA"/>
        </w:tc>
      </w:tr>
      <w:tr w:rsidR="00D2133A" w:rsidRPr="00814579" w14:paraId="65AF420C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BA37FE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6DA897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1BE97822" w14:textId="572DD1F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Back-End kapacita dle používaných retenčních period a deduplikačního poměru musí být min.: </w:t>
            </w:r>
            <w:r w:rsidRPr="007416A2">
              <w:rPr>
                <w:b/>
                <w:bCs/>
              </w:rPr>
              <w:t xml:space="preserve">1826 TB </w:t>
            </w:r>
            <w:r w:rsidRPr="007416A2">
              <w:t>(1661 TiB);</w:t>
            </w:r>
          </w:p>
        </w:tc>
        <w:tc>
          <w:tcPr>
            <w:tcW w:w="1134" w:type="dxa"/>
            <w:shd w:val="clear" w:color="auto" w:fill="FFFF00"/>
          </w:tcPr>
          <w:p w14:paraId="756A459D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6B26A92" w14:textId="1E170D69" w:rsidR="00D2133A" w:rsidRPr="00814579" w:rsidRDefault="00D2133A" w:rsidP="00CE02CA"/>
        </w:tc>
      </w:tr>
      <w:tr w:rsidR="00D2133A" w:rsidRPr="00814579" w14:paraId="577D112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2973BB5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5EDA7268" w14:textId="77777777" w:rsidR="00D2133A" w:rsidRPr="00814579" w:rsidRDefault="00D2133A" w:rsidP="00CE02CA">
            <w:r w:rsidRPr="00814579">
              <w:t>Šifrování</w:t>
            </w:r>
          </w:p>
        </w:tc>
        <w:tc>
          <w:tcPr>
            <w:tcW w:w="3544" w:type="dxa"/>
            <w:shd w:val="clear" w:color="auto" w:fill="auto"/>
          </w:tcPr>
          <w:p w14:paraId="7D63EFF2" w14:textId="3E701A7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Přenos všech dat musí probíhat pouze mezi klientem a zálohovacím serverem;</w:t>
            </w:r>
          </w:p>
        </w:tc>
        <w:tc>
          <w:tcPr>
            <w:tcW w:w="1134" w:type="dxa"/>
            <w:shd w:val="clear" w:color="auto" w:fill="FFFF00"/>
          </w:tcPr>
          <w:p w14:paraId="71236F32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DF913E4" w14:textId="7C695D0B" w:rsidR="00D2133A" w:rsidRPr="00814579" w:rsidRDefault="00D2133A" w:rsidP="00CE02CA"/>
        </w:tc>
      </w:tr>
      <w:tr w:rsidR="00D2133A" w:rsidRPr="00814579" w14:paraId="53E05A1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99A39A2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CA1C1C3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931B61" w14:textId="6FF6FB14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Během ukládání dat na LTO media musí být data zašifrována;</w:t>
            </w:r>
          </w:p>
        </w:tc>
        <w:tc>
          <w:tcPr>
            <w:tcW w:w="1134" w:type="dxa"/>
            <w:shd w:val="clear" w:color="auto" w:fill="FFFF00"/>
          </w:tcPr>
          <w:p w14:paraId="7975364C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8DFAEF" w14:textId="3410896F" w:rsidR="00D2133A" w:rsidRPr="00814579" w:rsidRDefault="00D2133A" w:rsidP="00CE02CA"/>
        </w:tc>
      </w:tr>
      <w:tr w:rsidR="00D2133A" w:rsidRPr="00814579" w14:paraId="6BB2AE74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0DE72BB3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78843CF4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234F0F" w14:textId="6902AA73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Správu klíčů pro šifrování musí provádět zálohovací server;</w:t>
            </w:r>
          </w:p>
        </w:tc>
        <w:tc>
          <w:tcPr>
            <w:tcW w:w="1134" w:type="dxa"/>
            <w:shd w:val="clear" w:color="auto" w:fill="FFFF00"/>
          </w:tcPr>
          <w:p w14:paraId="4DB2D55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99CB403" w14:textId="1FC7C3E4" w:rsidR="00D2133A" w:rsidRPr="00814579" w:rsidRDefault="00D2133A" w:rsidP="00CE02CA"/>
        </w:tc>
      </w:tr>
      <w:tr w:rsidR="00D2133A" w:rsidRPr="00814579" w14:paraId="336F409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F6F043A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2101F9E4" w14:textId="4AFB82E3" w:rsidR="00D2133A" w:rsidRPr="00814579" w:rsidRDefault="00D2133A" w:rsidP="00CE02CA">
            <w:r>
              <w:t>Redukce dat</w:t>
            </w:r>
          </w:p>
        </w:tc>
        <w:tc>
          <w:tcPr>
            <w:tcW w:w="3544" w:type="dxa"/>
            <w:shd w:val="clear" w:color="auto" w:fill="auto"/>
          </w:tcPr>
          <w:p w14:paraId="63DC6AFB" w14:textId="04CE957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obsahovat deduplikaci a komprimaci.; </w:t>
            </w:r>
          </w:p>
        </w:tc>
        <w:tc>
          <w:tcPr>
            <w:tcW w:w="1134" w:type="dxa"/>
            <w:shd w:val="clear" w:color="auto" w:fill="FFFF00"/>
          </w:tcPr>
          <w:p w14:paraId="2BD4C74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010025" w14:textId="132FCCE9" w:rsidR="00D2133A" w:rsidRPr="00814579" w:rsidRDefault="00D2133A" w:rsidP="00CE02CA"/>
        </w:tc>
      </w:tr>
      <w:tr w:rsidR="00D2133A" w:rsidRPr="00814579" w14:paraId="0702933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CAEA098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7253B7FD" w14:textId="343E489B" w:rsidR="00D2133A" w:rsidRPr="00814579" w:rsidRDefault="00D2133A" w:rsidP="00CE02CA">
            <w:r>
              <w:t>Provozní a výkonnostní monitoring</w:t>
            </w:r>
          </w:p>
        </w:tc>
        <w:tc>
          <w:tcPr>
            <w:tcW w:w="3544" w:type="dxa"/>
            <w:shd w:val="clear" w:color="auto" w:fill="auto"/>
          </w:tcPr>
          <w:p w14:paraId="250827F5" w14:textId="0DCC80F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reporting a centrální správu.</w:t>
            </w:r>
          </w:p>
        </w:tc>
        <w:tc>
          <w:tcPr>
            <w:tcW w:w="1134" w:type="dxa"/>
            <w:shd w:val="clear" w:color="auto" w:fill="FFFF00"/>
          </w:tcPr>
          <w:p w14:paraId="49D6CBF3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44F1B03B" w14:textId="02C139E6" w:rsidR="00D2133A" w:rsidRPr="00814579" w:rsidRDefault="00D2133A" w:rsidP="00CE02CA"/>
        </w:tc>
      </w:tr>
      <w:tr w:rsidR="00E42BA6" w:rsidRPr="00814579" w14:paraId="23B0EF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34"/>
          <w:jc w:val="center"/>
        </w:trPr>
        <w:tc>
          <w:tcPr>
            <w:tcW w:w="712" w:type="dxa"/>
            <w:vMerge w:val="restart"/>
            <w:shd w:val="clear" w:color="auto" w:fill="auto"/>
          </w:tcPr>
          <w:p w14:paraId="712FF5C8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</w:tcPr>
          <w:p w14:paraId="57F4FCDB" w14:textId="5B6C2E17" w:rsidR="00E42BA6" w:rsidRDefault="00E42BA6" w:rsidP="00870C5E">
            <w:r>
              <w:t>Záruka</w:t>
            </w:r>
          </w:p>
        </w:tc>
        <w:tc>
          <w:tcPr>
            <w:tcW w:w="3544" w:type="dxa"/>
            <w:shd w:val="clear" w:color="auto" w:fill="auto"/>
          </w:tcPr>
          <w:p w14:paraId="6C95397E" w14:textId="194EF85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shd w:val="clear" w:color="auto" w:fill="FFFF00"/>
          </w:tcPr>
          <w:p w14:paraId="6FF3F2C5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33CB921B" w14:textId="3C8C5DB6" w:rsidR="00E42BA6" w:rsidRPr="00814579" w:rsidRDefault="00E42BA6" w:rsidP="00870C5E"/>
        </w:tc>
      </w:tr>
      <w:tr w:rsidR="00E42BA6" w:rsidRPr="00814579" w14:paraId="30D9975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6"/>
          <w:jc w:val="center"/>
        </w:trPr>
        <w:tc>
          <w:tcPr>
            <w:tcW w:w="712" w:type="dxa"/>
            <w:vMerge/>
            <w:shd w:val="clear" w:color="auto" w:fill="auto"/>
          </w:tcPr>
          <w:p w14:paraId="3ED8715E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081EE61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63A2C0CC" w14:textId="0A06A78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shd w:val="clear" w:color="auto" w:fill="FFFF00"/>
          </w:tcPr>
          <w:p w14:paraId="75CB4FD6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13C2BD01" w14:textId="77777777" w:rsidR="00E42BA6" w:rsidRPr="00814579" w:rsidRDefault="00E42BA6" w:rsidP="00870C5E"/>
        </w:tc>
      </w:tr>
      <w:tr w:rsidR="00E42BA6" w:rsidRPr="00814579" w14:paraId="30E8E2D1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9"/>
          <w:jc w:val="center"/>
        </w:trPr>
        <w:tc>
          <w:tcPr>
            <w:tcW w:w="712" w:type="dxa"/>
            <w:vMerge/>
            <w:shd w:val="clear" w:color="auto" w:fill="auto"/>
          </w:tcPr>
          <w:p w14:paraId="7A586C6D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2D447D4F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37880A8E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shd w:val="clear" w:color="auto" w:fill="FFFF00"/>
          </w:tcPr>
          <w:p w14:paraId="7909AEAB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037EC219" w14:textId="77777777" w:rsidR="00E42BA6" w:rsidRPr="00814579" w:rsidRDefault="00E42BA6" w:rsidP="00870C5E"/>
        </w:tc>
      </w:tr>
    </w:tbl>
    <w:bookmarkEnd w:id="114"/>
    <w:p w14:paraId="3785BBBD" w14:textId="426A8C40" w:rsidR="00A20C46" w:rsidRDefault="00784B53" w:rsidP="00784B5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27</w:t>
      </w:r>
      <w:r w:rsidR="00E9490C">
        <w:rPr>
          <w:noProof/>
        </w:rPr>
        <w:fldChar w:fldCharType="end"/>
      </w:r>
      <w:r>
        <w:t xml:space="preserve"> - SW pro zálohování</w:t>
      </w:r>
    </w:p>
    <w:p w14:paraId="0D1F2351" w14:textId="1A7142B3" w:rsidR="00523929" w:rsidRDefault="008311E0" w:rsidP="00523929">
      <w:pPr>
        <w:spacing w:after="120"/>
        <w:jc w:val="both"/>
      </w:pPr>
      <w:r w:rsidRPr="008311E0">
        <w:t>Objednatel</w:t>
      </w:r>
      <w:r w:rsidR="00523929">
        <w:t xml:space="preserve"> si je vědom složitosti licenčních podmínek a metrik u aktuálně nabízených SW pro řízení a tvorbu záloh. </w:t>
      </w:r>
      <w:r>
        <w:t>Objednatel</w:t>
      </w:r>
      <w:r w:rsidR="00523929">
        <w:t xml:space="preserve"> proto</w:t>
      </w:r>
      <w:r w:rsidR="00523929" w:rsidRPr="00814579">
        <w:t xml:space="preserve"> poskytuje údaje o objemu zálohovaných dat (tzv. Front-End data) a objem dat uložených v zálohovacím řešení s ohledem na použité retenční doby a dosahovanou deduplikaci (tzv. Back-End data). </w:t>
      </w:r>
    </w:p>
    <w:p w14:paraId="7E9A8B20" w14:textId="77777777" w:rsidR="00523929" w:rsidRPr="00856147" w:rsidRDefault="00523929" w:rsidP="00523929">
      <w:pPr>
        <w:spacing w:after="120"/>
        <w:jc w:val="both"/>
      </w:pPr>
      <w:r w:rsidRPr="00523929">
        <w:rPr>
          <w:u w:val="single"/>
        </w:rPr>
        <w:t>S ohledem na komplexnost a očekávané výrazné změny počtu instancí, použitých procesorů pro jednotlivá prostředí v průběhu 6-ti let není licenční mechanismus na bázi počtu CPU, typu řešení nebo počtu instancí realizovatelný.</w:t>
      </w:r>
    </w:p>
    <w:p w14:paraId="09D84D61" w14:textId="6D209550" w:rsidR="00523929" w:rsidRDefault="00523929" w:rsidP="00523929">
      <w:pPr>
        <w:spacing w:after="120"/>
        <w:jc w:val="both"/>
      </w:pPr>
      <w:r>
        <w:t xml:space="preserve">Z tohoto důvodu si </w:t>
      </w:r>
      <w:r w:rsidR="00634259">
        <w:t>Dodavatel</w:t>
      </w:r>
      <w:r w:rsidRPr="00814579">
        <w:t xml:space="preserve"> </w:t>
      </w:r>
      <w:r>
        <w:t>může</w:t>
      </w:r>
      <w:r w:rsidRPr="00814579">
        <w:t xml:space="preserve"> zvol</w:t>
      </w:r>
      <w:r>
        <w:t>it</w:t>
      </w:r>
      <w:r w:rsidRPr="00814579">
        <w:t xml:space="preserve"> vhodnější z uvedených </w:t>
      </w:r>
      <w:r>
        <w:t>F</w:t>
      </w:r>
      <w:r w:rsidRPr="00814579">
        <w:t>ront-</w:t>
      </w:r>
      <w:r>
        <w:t>E</w:t>
      </w:r>
      <w:r w:rsidRPr="00814579">
        <w:t xml:space="preserve">nd a </w:t>
      </w:r>
      <w:r>
        <w:t>B</w:t>
      </w:r>
      <w:r w:rsidRPr="00814579">
        <w:t>ack-</w:t>
      </w:r>
      <w:r>
        <w:t>E</w:t>
      </w:r>
      <w:r w:rsidRPr="00814579">
        <w:t xml:space="preserve">nd licenčních metrik pro </w:t>
      </w:r>
      <w:r>
        <w:t xml:space="preserve">jím </w:t>
      </w:r>
      <w:r w:rsidRPr="00814579">
        <w:t xml:space="preserve">navržený zálohovací </w:t>
      </w:r>
      <w:r>
        <w:t>SW.</w:t>
      </w:r>
    </w:p>
    <w:p w14:paraId="2CAAE2E5" w14:textId="0D83316B" w:rsidR="00D62A22" w:rsidRPr="00D62A22" w:rsidRDefault="003A20CC" w:rsidP="00D62A22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15" w:name="_Toc177708975"/>
      <w:r w:rsidRPr="006F60B2">
        <w:rPr>
          <w:i w:val="0"/>
          <w:iCs w:val="0"/>
          <w:sz w:val="32"/>
          <w:szCs w:val="32"/>
        </w:rPr>
        <w:t>Správa klonovacích (hardwarový snapshot) funkcí</w:t>
      </w:r>
      <w:bookmarkEnd w:id="115"/>
      <w:r w:rsidRPr="006F60B2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071F5C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E809D4C" w14:textId="6C59203C" w:rsidR="0063277F" w:rsidRPr="00155416" w:rsidRDefault="00B103B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8157D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správu klonovacích funkcí</w:t>
            </w:r>
          </w:p>
        </w:tc>
      </w:tr>
      <w:tr w:rsidR="0063277F" w:rsidRPr="00155416" w14:paraId="3873FDC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931552B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49D33C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DD92FDE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0E1CD0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2D3E47B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DB8732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4DE70B8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96F75E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E9CB7A7" w14:textId="77777777" w:rsidR="0063277F" w:rsidRPr="00155416" w:rsidRDefault="0063277F" w:rsidP="00DC535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7B53A0B" w14:textId="5C65D707" w:rsidR="0063277F" w:rsidRDefault="00DC5350" w:rsidP="00C477BB">
      <w:pPr>
        <w:pStyle w:val="Titulek"/>
        <w:jc w:val="center"/>
      </w:pPr>
      <w:r>
        <w:lastRenderedPageBreak/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28</w:t>
      </w:r>
      <w:r w:rsidR="00E9490C">
        <w:rPr>
          <w:noProof/>
        </w:rPr>
        <w:fldChar w:fldCharType="end"/>
      </w:r>
      <w:r>
        <w:t xml:space="preserve"> - Identifikaci komponenty HW snapshot</w:t>
      </w:r>
    </w:p>
    <w:p w14:paraId="53641D12" w14:textId="7DBF8683" w:rsidR="00CE3C44" w:rsidRDefault="008311E0" w:rsidP="00CE3C44">
      <w:pPr>
        <w:spacing w:before="240" w:after="240"/>
        <w:jc w:val="both"/>
      </w:pPr>
      <w:r>
        <w:t>Objednatel</w:t>
      </w:r>
      <w:r w:rsidR="00D62A22">
        <w:t xml:space="preserve"> požaduje</w:t>
      </w:r>
      <w:r w:rsidR="00D62A22" w:rsidRPr="0027537E">
        <w:t xml:space="preserve"> </w:t>
      </w:r>
      <w:r w:rsidR="00D62A22">
        <w:t>spolehlivé řešení, které zejména musí</w:t>
      </w:r>
      <w:r w:rsidR="00D62A22" w:rsidRPr="00076B3C">
        <w:t xml:space="preserve"> </w:t>
      </w:r>
      <w:r w:rsidR="00D62A22">
        <w:t>poskytovat</w:t>
      </w:r>
      <w:r w:rsidR="00D62A22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830"/>
        <w:gridCol w:w="3402"/>
        <w:gridCol w:w="1134"/>
        <w:gridCol w:w="2268"/>
      </w:tblGrid>
      <w:tr w:rsidR="00D2133A" w:rsidRPr="00814579" w14:paraId="035666BD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6A00115" w14:textId="2A717534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116" w:name="_Hlk170223190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Správa klonovacích (hardware snapshot) funkcí</w:t>
            </w:r>
            <w:bookmarkEnd w:id="116"/>
          </w:p>
        </w:tc>
      </w:tr>
      <w:tr w:rsidR="00D2133A" w:rsidRPr="00814579" w14:paraId="70817E47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24B0078D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17" w:name="_Hlk170223225"/>
            <w:r w:rsidRPr="00814579">
              <w:rPr>
                <w:b/>
              </w:rPr>
              <w:t>Číslo</w:t>
            </w:r>
          </w:p>
        </w:tc>
        <w:tc>
          <w:tcPr>
            <w:tcW w:w="1830" w:type="dxa"/>
            <w:shd w:val="clear" w:color="auto" w:fill="006600"/>
          </w:tcPr>
          <w:p w14:paraId="101E6A1E" w14:textId="494ED335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402" w:type="dxa"/>
            <w:shd w:val="clear" w:color="auto" w:fill="006600"/>
          </w:tcPr>
          <w:p w14:paraId="79D9B5B8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B8E373B" w14:textId="5E8B476D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01D5638" w14:textId="1C650C1B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459CCDB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591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FBBC" w14:textId="0A66F86D" w:rsidR="00D2133A" w:rsidRPr="00EA34B5" w:rsidRDefault="00D2133A" w:rsidP="00EA5C98">
            <w:r w:rsidRPr="00EA34B5">
              <w:t>Kompatibilita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AA95" w14:textId="6816AB9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Řešení musí podporovat databáze Oracle, SAP HANA a virtualizaci VMware.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932AD3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FF091" w14:textId="2CA38788" w:rsidR="00D2133A" w:rsidRPr="00814579" w:rsidRDefault="00D2133A" w:rsidP="009E1F0D">
            <w:pPr>
              <w:jc w:val="both"/>
            </w:pPr>
          </w:p>
        </w:tc>
      </w:tr>
      <w:tr w:rsidR="00D2133A" w:rsidRPr="00814579" w14:paraId="63BA9DD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CEA7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4B4" w14:textId="77777777" w:rsidR="00D2133A" w:rsidRDefault="00D2133A" w:rsidP="00EA5C98">
            <w:pPr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D6C8" w14:textId="36BEF930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401814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484E2" w14:textId="02C1289F" w:rsidR="00D2133A" w:rsidRPr="00814579" w:rsidRDefault="00D2133A" w:rsidP="009E1F0D">
            <w:pPr>
              <w:jc w:val="both"/>
            </w:pPr>
          </w:p>
        </w:tc>
      </w:tr>
      <w:tr w:rsidR="00D2133A" w:rsidRPr="00814579" w14:paraId="69B95AD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EEC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15F" w14:textId="510F61BB" w:rsidR="00D2133A" w:rsidRPr="003B4E24" w:rsidRDefault="00D2133A" w:rsidP="00EA5C98">
            <w:r w:rsidRPr="003B4E24">
              <w:t>Charakteristiky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C3D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Aplikačně konzistentní snímky (snapshot) jsou požadovány minimálně pro tyto základní úlohy (workload):</w:t>
            </w:r>
          </w:p>
          <w:p w14:paraId="412053ED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DB Oracle (19c) (aktuálně provozovány na operačním systému AIX);</w:t>
            </w:r>
          </w:p>
          <w:p w14:paraId="10407701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 (8 a vyšší);</w:t>
            </w:r>
          </w:p>
          <w:p w14:paraId="142214EB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 (2 a vyšší) na operačním systému RedHat;</w:t>
            </w:r>
          </w:p>
          <w:p w14:paraId="4AF658A4" w14:textId="7A892DA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>(Crash konzistentní kopie nejsou přijatelné).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76981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36F15" w14:textId="3A3BA004" w:rsidR="00D2133A" w:rsidRPr="00814579" w:rsidRDefault="00D2133A" w:rsidP="009E1F0D">
            <w:pPr>
              <w:jc w:val="both"/>
            </w:pPr>
          </w:p>
        </w:tc>
      </w:tr>
      <w:tr w:rsidR="00D2133A" w:rsidRPr="00814579" w14:paraId="261694B5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4A5D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B36B" w14:textId="77777777" w:rsidR="00D2133A" w:rsidRPr="003B4E24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DD6C" w14:textId="34B92D5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následnou práci se snímky (snapshot) pro automatické vytvoření aktivní kopie pro potřeby selhání, vývojových prostředí, patch management nebo bezpečnostního skenování dat.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938B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05200" w14:textId="4575C10B" w:rsidR="00D2133A" w:rsidRPr="00814579" w:rsidRDefault="00D2133A" w:rsidP="009E1F0D">
            <w:pPr>
              <w:jc w:val="both"/>
            </w:pPr>
          </w:p>
        </w:tc>
      </w:tr>
      <w:tr w:rsidR="00D2133A" w:rsidRPr="00814579" w14:paraId="4EA8F8B3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DB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12D10" w14:textId="77777777" w:rsidR="00D2133A" w:rsidRPr="00814579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BB1E" w14:textId="070AB6CF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nesmazatelné a nemodifikovatelné hardwarové snímky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3121A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2954D9" w14:textId="3389A2A3" w:rsidR="00D2133A" w:rsidRPr="00814579" w:rsidRDefault="00D2133A" w:rsidP="009E1F0D">
            <w:pPr>
              <w:jc w:val="both"/>
            </w:pPr>
          </w:p>
        </w:tc>
      </w:tr>
      <w:tr w:rsidR="00D2133A" w:rsidRPr="00814579" w14:paraId="0429C24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D2B6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75714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4E45" w14:textId="56F093A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Software pro správu snapshotů musí podporovat integraci s bezpečnostním řešením, které provádí automatické skenování variability dat mezi snapshoty, aby bylo možné detekovat anomálie a možné hrozby ransomwaru.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86880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9B62CB" w14:textId="03E25293" w:rsidR="00D2133A" w:rsidRPr="00814579" w:rsidRDefault="00D2133A" w:rsidP="009E1F0D">
            <w:pPr>
              <w:jc w:val="both"/>
            </w:pPr>
          </w:p>
        </w:tc>
      </w:tr>
      <w:tr w:rsidR="00D2133A" w:rsidRPr="00814579" w14:paraId="7347105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4180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B1ED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B68E" w14:textId="6B22EC9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A386C2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1B16D0" w14:textId="1895C497" w:rsidR="00D2133A" w:rsidRPr="00814579" w:rsidRDefault="00D2133A" w:rsidP="009E1F0D">
            <w:pPr>
              <w:jc w:val="both"/>
            </w:pPr>
          </w:p>
        </w:tc>
      </w:tr>
      <w:tr w:rsidR="00D2133A" w:rsidRPr="00814579" w14:paraId="1884F4CF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CC22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1DC6" w14:textId="44982CC2" w:rsidR="00D2133A" w:rsidRPr="00814579" w:rsidRDefault="00D2133A" w:rsidP="00DD2FFF">
            <w:r>
              <w:t>Licenčně pokrytá kapacita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2492" w14:textId="26AAA8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musí být pokryta kapacita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F2459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FE79B" w14:textId="04ADB902" w:rsidR="00D2133A" w:rsidRPr="00814579" w:rsidRDefault="00D2133A" w:rsidP="009E1F0D">
            <w:pPr>
              <w:jc w:val="both"/>
            </w:pPr>
          </w:p>
        </w:tc>
      </w:tr>
      <w:tr w:rsidR="00D2133A" w:rsidRPr="00814579" w14:paraId="67F6E29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044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02F1" w14:textId="77777777" w:rsidR="00D2133A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A7A7" w14:textId="04D694A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umožnit vytvářet konzistentní snímky (snapshoty) na </w:t>
            </w:r>
            <w:r w:rsidR="00EB2197">
              <w:t xml:space="preserve">min. </w:t>
            </w:r>
            <w:r w:rsidRPr="007416A2">
              <w:rPr>
                <w:b/>
              </w:rPr>
              <w:t>66,66%</w:t>
            </w:r>
            <w:r w:rsidRPr="007416A2">
              <w:t xml:space="preserve"> kapacity diskového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96020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A6BD1" w14:textId="11A367FF" w:rsidR="00D2133A" w:rsidRPr="00814579" w:rsidRDefault="00D2133A" w:rsidP="009E1F0D">
            <w:pPr>
              <w:jc w:val="both"/>
            </w:pPr>
          </w:p>
        </w:tc>
      </w:tr>
      <w:tr w:rsidR="00E42BA6" w:rsidRPr="00814579" w14:paraId="2121877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2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01CF6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3D8CB" w14:textId="31478B41" w:rsidR="00E42BA6" w:rsidRPr="00814579" w:rsidRDefault="00E42BA6" w:rsidP="00DD2FFF">
            <w:r>
              <w:t>Záruka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ABE7" w14:textId="49B6E34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D219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F93AF" w14:textId="60A39AF9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A2D44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768B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C6633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72BE" w14:textId="5AD964B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23B00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25B211" w14:textId="77777777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1415C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6E50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771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4C41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FD27EB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F125BB" w14:textId="77777777" w:rsidR="00E42BA6" w:rsidRPr="00814579" w:rsidRDefault="00E42BA6" w:rsidP="009E1F0D">
            <w:pPr>
              <w:keepNext/>
              <w:jc w:val="both"/>
            </w:pPr>
          </w:p>
        </w:tc>
      </w:tr>
    </w:tbl>
    <w:bookmarkEnd w:id="117"/>
    <w:p w14:paraId="7EE239D2" w14:textId="36CD4F63" w:rsidR="00CF6EE7" w:rsidRPr="00814579" w:rsidRDefault="000B09CC" w:rsidP="0052456C">
      <w:pPr>
        <w:pStyle w:val="Titulek"/>
        <w:jc w:val="center"/>
        <w:rPr>
          <w:lang w:eastAsia="cs-CZ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29</w:t>
      </w:r>
      <w:r w:rsidR="00E9490C">
        <w:rPr>
          <w:noProof/>
        </w:rPr>
        <w:fldChar w:fldCharType="end"/>
      </w:r>
      <w:r>
        <w:t xml:space="preserve"> - Správa klonovacích funkcí</w:t>
      </w:r>
    </w:p>
    <w:p w14:paraId="206BFE08" w14:textId="77777777" w:rsidR="003A20CC" w:rsidRPr="00A27AC9" w:rsidRDefault="003A20CC" w:rsidP="00A27AC9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18" w:name="_Toc177708976"/>
      <w:r w:rsidRPr="00A27AC9">
        <w:rPr>
          <w:i w:val="0"/>
          <w:iCs w:val="0"/>
          <w:sz w:val="32"/>
          <w:szCs w:val="32"/>
        </w:rPr>
        <w:t>Detekce ransomware hrozeb</w:t>
      </w:r>
      <w:bookmarkEnd w:id="118"/>
      <w:r w:rsidRPr="00A27AC9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477BB" w:rsidRPr="00155416" w14:paraId="5050A21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B4DBCCB" w14:textId="7C4E74D0" w:rsidR="00C477BB" w:rsidRPr="00155416" w:rsidRDefault="00C477B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Detekce </w:t>
            </w:r>
            <w:r w:rsidR="00BB419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ransomware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477BB" w:rsidRPr="00155416" w14:paraId="24B2644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665CB6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FF9998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5B43024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CA79956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477BB" w:rsidRPr="00155416" w14:paraId="2310E0B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BE41DF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FF203CC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2885F49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BC3382" w14:textId="77777777" w:rsidR="00C477BB" w:rsidRPr="00155416" w:rsidRDefault="00C477BB" w:rsidP="00BB419D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7607AA4" w14:textId="06D174F2" w:rsidR="00C477BB" w:rsidRDefault="00BB419D" w:rsidP="00BB419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30</w:t>
      </w:r>
      <w:r w:rsidR="00E9490C">
        <w:rPr>
          <w:noProof/>
        </w:rPr>
        <w:fldChar w:fldCharType="end"/>
      </w:r>
      <w:r>
        <w:t xml:space="preserve"> - Identifikace komponenty pro Detekci ransomware</w:t>
      </w:r>
    </w:p>
    <w:p w14:paraId="72EA5532" w14:textId="4A123A6B" w:rsidR="004D214F" w:rsidRDefault="008311E0" w:rsidP="005F4C65">
      <w:pPr>
        <w:spacing w:before="240" w:after="240"/>
        <w:jc w:val="both"/>
      </w:pPr>
      <w:r>
        <w:t>Objednatel</w:t>
      </w:r>
      <w:r w:rsidR="00961E2C">
        <w:t xml:space="preserve"> požaduje</w:t>
      </w:r>
      <w:r w:rsidR="00961E2C" w:rsidRPr="0027537E">
        <w:t xml:space="preserve"> </w:t>
      </w:r>
      <w:r w:rsidR="00961E2C">
        <w:t>spolehlivé řešení, které zejména musí</w:t>
      </w:r>
      <w:r w:rsidR="00961E2C" w:rsidRPr="00076B3C">
        <w:t xml:space="preserve"> </w:t>
      </w:r>
      <w:r w:rsidR="00961E2C">
        <w:t>poskytovat</w:t>
      </w:r>
      <w:r w:rsidR="00961E2C" w:rsidRPr="00076B3C">
        <w:t xml:space="preserve"> 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113"/>
        <w:gridCol w:w="3544"/>
        <w:gridCol w:w="1134"/>
        <w:gridCol w:w="2126"/>
      </w:tblGrid>
      <w:tr w:rsidR="00ED5D0E" w:rsidRPr="00814579" w14:paraId="5FD86B16" w14:textId="77777777" w:rsidTr="00EA5C98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281F9D0B" w14:textId="6BABAF21" w:rsidR="00ED5D0E" w:rsidRPr="00814579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D21A0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Detekce ransomware hrozeb</w:t>
            </w:r>
          </w:p>
        </w:tc>
      </w:tr>
      <w:tr w:rsidR="00ED5D0E" w:rsidRPr="00814579" w14:paraId="2E2E094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0C911EC3" w14:textId="77777777" w:rsidR="00ED5D0E" w:rsidRPr="00814579" w:rsidRDefault="00ED5D0E" w:rsidP="00EA5C98">
            <w:pPr>
              <w:pStyle w:val="Bezmezer"/>
              <w:rPr>
                <w:b/>
              </w:rPr>
            </w:pPr>
            <w:bookmarkStart w:id="119" w:name="_Hlk170223282"/>
            <w:r w:rsidRPr="00814579">
              <w:rPr>
                <w:b/>
              </w:rPr>
              <w:lastRenderedPageBreak/>
              <w:t>Číslo</w:t>
            </w:r>
          </w:p>
        </w:tc>
        <w:tc>
          <w:tcPr>
            <w:tcW w:w="2113" w:type="dxa"/>
            <w:shd w:val="clear" w:color="auto" w:fill="006600"/>
          </w:tcPr>
          <w:p w14:paraId="3655C44E" w14:textId="536675D6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58B749" w14:textId="77777777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4AF5B93B" w14:textId="30BD8E00" w:rsidR="00ED5D0E" w:rsidRPr="00814579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126" w:type="dxa"/>
            <w:shd w:val="clear" w:color="auto" w:fill="006600"/>
          </w:tcPr>
          <w:p w14:paraId="4D7C21EB" w14:textId="2F46D212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ED5D0E" w:rsidRPr="00814579" w14:paraId="2FAAEAC5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569A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3048" w14:textId="7733D380" w:rsidR="00ED5D0E" w:rsidRPr="00814579" w:rsidRDefault="00ED5D0E" w:rsidP="006A04C2">
            <w:r w:rsidRPr="00EA34B5">
              <w:t>Kompatibilita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07EE" w14:textId="5C4C13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Automatizované skenování z HW snapshotů pro detekci ransomwarových útoků musí podporovat minimálně následující kritické databáze: Oracle, SAP HANA.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82186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C42421" w14:textId="1773549F" w:rsidR="00ED5D0E" w:rsidRPr="00814579" w:rsidRDefault="00ED5D0E" w:rsidP="006A04C2"/>
        </w:tc>
      </w:tr>
      <w:tr w:rsidR="00ED5D0E" w:rsidRPr="00814579" w14:paraId="649D57F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193C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D6E8" w14:textId="77777777" w:rsidR="00ED5D0E" w:rsidRPr="00EA34B5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6064" w14:textId="15F154D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být kompatibilní s virtualizací: PowerVM (V3/V4), VMware (V7 a vyšší).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B91771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9BB91" w14:textId="0B3D3F7B" w:rsidR="00ED5D0E" w:rsidRPr="00814579" w:rsidRDefault="00ED5D0E" w:rsidP="006A04C2"/>
        </w:tc>
      </w:tr>
      <w:tr w:rsidR="00ED5D0E" w:rsidRPr="00814579" w14:paraId="754E1C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BBED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472B" w14:textId="77777777" w:rsidR="00ED5D0E" w:rsidRPr="00814579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0ED2" w14:textId="05439F35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624A36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084BBB" w14:textId="1A59CEE1" w:rsidR="00ED5D0E" w:rsidRPr="00814579" w:rsidRDefault="00ED5D0E" w:rsidP="006A04C2"/>
        </w:tc>
      </w:tr>
      <w:tr w:rsidR="00ED5D0E" w:rsidRPr="00814579" w14:paraId="3A21A8C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7786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3D4D" w14:textId="24399BF8" w:rsidR="00ED5D0E" w:rsidRPr="00814579" w:rsidRDefault="00ED5D0E" w:rsidP="006A04C2">
            <w:r>
              <w:t>Charakteristiky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82D8" w14:textId="0D96AAFF" w:rsidR="00ED5D0E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Objednatel </w:t>
            </w:r>
            <w:r w:rsidR="00ED5D0E" w:rsidRPr="007416A2">
              <w:t>požaduje automatizaci bezpečnostních skenů HW snapshotů podle typu kritické aplikace (vytvoření více SLA politik) a v případě nalezení hrozby požaduje mít možnost obnovit data z ověřeného aplikačně konzistentního snímku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42314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E8A70" w14:textId="245EA73A" w:rsidR="00ED5D0E" w:rsidRPr="00814579" w:rsidRDefault="00ED5D0E" w:rsidP="006A04C2"/>
        </w:tc>
      </w:tr>
      <w:tr w:rsidR="00ED5D0E" w:rsidRPr="00814579" w14:paraId="40D721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553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E8641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7B3" w14:textId="0B073B7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288AC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880EF" w14:textId="37CD7C9E" w:rsidR="00ED5D0E" w:rsidRPr="00814579" w:rsidRDefault="00ED5D0E" w:rsidP="00423D86"/>
        </w:tc>
      </w:tr>
      <w:tr w:rsidR="00ED5D0E" w:rsidRPr="00814579" w14:paraId="6A6F7AA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E4E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2D718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8C81" w14:textId="6FD81B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</w:pPr>
            <w:r w:rsidRPr="007416A2">
              <w:t>Skenování musí probíhat automaticky.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015E7E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153A6F" w14:textId="0D85E07A" w:rsidR="00ED5D0E" w:rsidRPr="00814579" w:rsidRDefault="00ED5D0E" w:rsidP="00423D86"/>
        </w:tc>
      </w:tr>
      <w:tr w:rsidR="00ED5D0E" w:rsidRPr="00814579" w14:paraId="569464C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F2E5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B20DE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D125" w14:textId="6859BAA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0"/>
              <w:jc w:val="both"/>
            </w:pPr>
            <w:r w:rsidRPr="007416A2">
              <w:t>Nástroj pro detekci ransomware hrozeb musí umožnit integraci do nástroje pro správu klonovacích funkcí.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7D9D87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CC52E1" w14:textId="09CAADE3" w:rsidR="00ED5D0E" w:rsidRPr="00814579" w:rsidRDefault="00ED5D0E" w:rsidP="00423D86"/>
        </w:tc>
      </w:tr>
      <w:tr w:rsidR="00ED5D0E" w:rsidRPr="00814579" w14:paraId="2E3788B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1D11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5C2E2" w14:textId="77777777" w:rsidR="00ED5D0E" w:rsidRPr="00814579" w:rsidRDefault="00ED5D0E" w:rsidP="00CA30D5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8969" w14:textId="6002A8F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Hlášení o pozitivní detekci/anomálii/podezřelé operaci ransomwarového útoku musí být integrovatelené softwarového řešení pro správu snapshotů (pro účely Infrastrukturního týmu).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55F072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D7F40" w14:textId="1994FA60" w:rsidR="00ED5D0E" w:rsidRPr="00814579" w:rsidRDefault="00ED5D0E" w:rsidP="00CA30D5"/>
        </w:tc>
      </w:tr>
      <w:tr w:rsidR="00ED5D0E" w:rsidRPr="00814579" w14:paraId="797B388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1BB0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EE8E" w14:textId="77777777" w:rsidR="00ED5D0E" w:rsidRPr="00814579" w:rsidRDefault="00ED5D0E" w:rsidP="00CA30D5">
            <w:pPr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793A" w14:textId="47E982EA" w:rsidR="00ED5D0E" w:rsidRPr="007416A2" w:rsidRDefault="003168A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informac</w:t>
            </w:r>
            <w:r>
              <w:t>e</w:t>
            </w:r>
            <w:r w:rsidR="00ED5D0E" w:rsidRPr="007416A2">
              <w:t xml:space="preserve"> o možnost</w:t>
            </w:r>
            <w:r w:rsidR="00EB2197">
              <w:t>i</w:t>
            </w:r>
            <w:r w:rsidR="00ED5D0E" w:rsidRPr="007416A2">
              <w:t xml:space="preserve"> případné integraci s řešením SIEM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E0E1206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299662" w14:textId="22C0EB42" w:rsidR="00ED5D0E" w:rsidRPr="00814579" w:rsidRDefault="00ED5D0E" w:rsidP="00CA30D5"/>
        </w:tc>
      </w:tr>
      <w:tr w:rsidR="00ED5D0E" w:rsidRPr="00814579" w14:paraId="5446D088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3CAB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5C97" w14:textId="4BB32C3B" w:rsidR="00ED5D0E" w:rsidRPr="00814579" w:rsidRDefault="00ED5D0E" w:rsidP="00423D86">
            <w:r>
              <w:t>Licenčně pokrytá 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D90E" w14:textId="3C75F50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je třeba mít pokryto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98C730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24E3DF" w14:textId="644CF67B" w:rsidR="00ED5D0E" w:rsidRPr="00814579" w:rsidRDefault="00ED5D0E" w:rsidP="00423D86"/>
        </w:tc>
      </w:tr>
      <w:tr w:rsidR="00ED5D0E" w:rsidRPr="00814579" w14:paraId="6414591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44E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392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CB6" w14:textId="12FE4F7D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detekovat ransomware na</w:t>
            </w:r>
            <w:r w:rsidR="00EB2197">
              <w:t xml:space="preserve"> min.</w:t>
            </w:r>
            <w:r w:rsidRPr="007416A2">
              <w:t xml:space="preserve"> 66,66% kapacity nabízených produkčních diskových polí.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FCCC2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744F56" w14:textId="14B1845E" w:rsidR="00ED5D0E" w:rsidRPr="00814579" w:rsidRDefault="00ED5D0E" w:rsidP="00423D86"/>
        </w:tc>
      </w:tr>
      <w:tr w:rsidR="00E42BA6" w:rsidRPr="00814579" w14:paraId="7964648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86FE3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9265E" w14:textId="3EC4D1AB" w:rsidR="00E42BA6" w:rsidRPr="00814579" w:rsidRDefault="00E42BA6" w:rsidP="00423D86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A1E5" w14:textId="09EAFCF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36EDD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3C7515" w14:textId="655838AF" w:rsidR="00E42BA6" w:rsidRPr="00814579" w:rsidRDefault="00E42BA6" w:rsidP="005F4C65">
            <w:pPr>
              <w:keepNext/>
            </w:pPr>
          </w:p>
        </w:tc>
      </w:tr>
      <w:tr w:rsidR="00E42BA6" w:rsidRPr="00814579" w14:paraId="04A626A6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2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15FD6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6581A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C299" w14:textId="6EA1A13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C49AA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2CFAF" w14:textId="77777777" w:rsidR="00E42BA6" w:rsidRPr="00814579" w:rsidRDefault="00E42BA6" w:rsidP="005F4C65">
            <w:pPr>
              <w:keepNext/>
            </w:pPr>
          </w:p>
        </w:tc>
      </w:tr>
      <w:tr w:rsidR="00E42BA6" w:rsidRPr="00814579" w14:paraId="28346580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B931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7E04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AE7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E45AE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A3DBD0" w14:textId="77777777" w:rsidR="00E42BA6" w:rsidRPr="00814579" w:rsidRDefault="00E42BA6" w:rsidP="005F4C65">
            <w:pPr>
              <w:keepNext/>
            </w:pPr>
          </w:p>
        </w:tc>
      </w:tr>
    </w:tbl>
    <w:bookmarkEnd w:id="119"/>
    <w:p w14:paraId="7685411B" w14:textId="73286C25" w:rsidR="00A71CC8" w:rsidRPr="00A71CC8" w:rsidRDefault="005F4C65" w:rsidP="001D6A1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31</w:t>
      </w:r>
      <w:r w:rsidR="00E9490C">
        <w:rPr>
          <w:noProof/>
        </w:rPr>
        <w:fldChar w:fldCharType="end"/>
      </w:r>
      <w:r>
        <w:t xml:space="preserve"> - Detekce ransomware hrozeb</w:t>
      </w:r>
    </w:p>
    <w:p w14:paraId="599C9D33" w14:textId="3014DA2F" w:rsidR="00D22A3C" w:rsidRPr="00D22A3C" w:rsidRDefault="00D22A3C" w:rsidP="00D22A3C">
      <w:pPr>
        <w:pStyle w:val="Nadpis2"/>
        <w:rPr>
          <w:sz w:val="32"/>
          <w:szCs w:val="32"/>
        </w:rPr>
      </w:pPr>
      <w:bookmarkStart w:id="120" w:name="_Ref166923244"/>
      <w:bookmarkStart w:id="121" w:name="_Toc177708977"/>
      <w:bookmarkStart w:id="122" w:name="_Hlk170223397"/>
      <w:r w:rsidRPr="00D22A3C">
        <w:rPr>
          <w:sz w:val="32"/>
          <w:szCs w:val="32"/>
        </w:rPr>
        <w:t>Výpočetní servery pro ERP SAP</w:t>
      </w:r>
      <w:bookmarkEnd w:id="120"/>
      <w:bookmarkEnd w:id="121"/>
    </w:p>
    <w:p w14:paraId="67E0ACA8" w14:textId="6D7B7F65" w:rsidR="00D22A3C" w:rsidRPr="004A5F76" w:rsidRDefault="006A38CE" w:rsidP="00D22A3C">
      <w:pPr>
        <w:pStyle w:val="Nadpis3"/>
        <w:rPr>
          <w:sz w:val="28"/>
          <w:szCs w:val="28"/>
        </w:rPr>
      </w:pPr>
      <w:bookmarkStart w:id="123" w:name="_Toc177708978"/>
      <w:bookmarkEnd w:id="122"/>
      <w:r w:rsidRPr="004A5F76">
        <w:rPr>
          <w:sz w:val="28"/>
          <w:szCs w:val="28"/>
        </w:rPr>
        <w:t>Popis současného stavu</w:t>
      </w:r>
      <w:bookmarkEnd w:id="123"/>
    </w:p>
    <w:p w14:paraId="6866093A" w14:textId="77777777" w:rsidR="00210C0B" w:rsidRDefault="00210C0B" w:rsidP="00210C0B">
      <w:pPr>
        <w:spacing w:before="240" w:after="240"/>
        <w:jc w:val="both"/>
      </w:pPr>
      <w:r>
        <w:t>V každé lokalitě jsou nainstalovány servery 1x IBM Power 880c a 1x IBM Power 824. Servery jsou spravovány HMC konzolí. Servery IBM Power 824 slouží pro účely zálohování. Mezi servery je možné využít LPM – Live Partition Mobility. Jednotlivé IBM Power servery jsou redundantně připojeny do LAN a SAN. V prostředí je provozováno v současnosti 95 LPARů:</w:t>
      </w:r>
    </w:p>
    <w:tbl>
      <w:tblPr>
        <w:tblW w:w="3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84"/>
      </w:tblGrid>
      <w:tr w:rsidR="00210C0B" w:rsidRPr="00076B3C" w14:paraId="5FB35C8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CE138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Počet LPARů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AD8F172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210C0B" w:rsidRPr="00076B3C" w14:paraId="703BEB3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2B1FD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2129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RHEL 8.6</w:t>
            </w:r>
          </w:p>
        </w:tc>
      </w:tr>
      <w:tr w:rsidR="00210C0B" w:rsidRPr="00076B3C" w14:paraId="5A68D967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CC96C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83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7FFAF" w14:textId="77777777" w:rsidR="00210C0B" w:rsidRPr="00F85119" w:rsidRDefault="00210C0B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AIX 7.2</w:t>
            </w:r>
          </w:p>
        </w:tc>
      </w:tr>
    </w:tbl>
    <w:p w14:paraId="036935F0" w14:textId="263BF5C5" w:rsidR="00210C0B" w:rsidRDefault="00210C0B" w:rsidP="00210C0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32</w:t>
      </w:r>
      <w:r w:rsidR="00E9490C">
        <w:rPr>
          <w:noProof/>
        </w:rPr>
        <w:fldChar w:fldCharType="end"/>
      </w:r>
      <w:r>
        <w:t xml:space="preserve"> – Popis LPAR</w:t>
      </w:r>
    </w:p>
    <w:p w14:paraId="7646F2C7" w14:textId="77777777" w:rsidR="00210C0B" w:rsidRDefault="00210C0B" w:rsidP="00210C0B">
      <w:pPr>
        <w:spacing w:before="240" w:after="240"/>
        <w:jc w:val="both"/>
      </w:pPr>
      <w:r>
        <w:t>V rámci běžících LPARů je nakonfigurováno celkem 16 HACMP clusterů a 3 HANA Clustery.</w:t>
      </w:r>
    </w:p>
    <w:p w14:paraId="1ADCBE25" w14:textId="77777777" w:rsidR="00210C0B" w:rsidRDefault="00210C0B" w:rsidP="00210C0B">
      <w:pPr>
        <w:spacing w:before="240" w:after="240"/>
        <w:jc w:val="both"/>
      </w:pPr>
      <w:r>
        <w:t>V rámci IBM Power je provozována aplikace SAP s DB Oracle, MAX DB a HANA.</w:t>
      </w:r>
    </w:p>
    <w:p w14:paraId="69B55F44" w14:textId="3FBBA05F" w:rsidR="00CA5CC5" w:rsidRPr="004A5F76" w:rsidRDefault="00CA5CC5" w:rsidP="00CA5CC5">
      <w:pPr>
        <w:pStyle w:val="Nadpis3"/>
        <w:rPr>
          <w:sz w:val="28"/>
          <w:szCs w:val="28"/>
        </w:rPr>
      </w:pPr>
      <w:bookmarkStart w:id="124" w:name="_Toc177708979"/>
      <w:r w:rsidRPr="004A5F76">
        <w:rPr>
          <w:sz w:val="28"/>
          <w:szCs w:val="28"/>
        </w:rPr>
        <w:t>Požadavky na nové řešení</w:t>
      </w:r>
      <w:bookmarkEnd w:id="124"/>
    </w:p>
    <w:p w14:paraId="48C9BF2A" w14:textId="025D3836" w:rsidR="006A38CE" w:rsidRDefault="006A38CE" w:rsidP="006A38CE">
      <w:pPr>
        <w:spacing w:before="240" w:after="240"/>
        <w:jc w:val="both"/>
      </w:pPr>
      <w:r>
        <w:t>Výpočetní</w:t>
      </w:r>
      <w:r w:rsidRPr="006A38CE">
        <w:t xml:space="preserve"> servery</w:t>
      </w:r>
      <w:r>
        <w:t xml:space="preserve"> pro ERP SAP</w:t>
      </w:r>
      <w:r w:rsidRPr="006A38CE">
        <w:t xml:space="preserve"> jsou zařízení určená pro spolehlivý, dlouhodobý běh aplikace SAP.</w:t>
      </w:r>
      <w:r>
        <w:t xml:space="preserve"> </w:t>
      </w:r>
      <w:r w:rsidRPr="006A38CE">
        <w:t>Jejich parametry musí splňovat specifické požadavky současného aplikačního prostředí (Oracle, SAP R/3) i budoucího aplikačního prostředí (HANA, SAP S/4). Servery musí podporovat virtualizaci a umožňovat změny parametrů virtuálních serverů v návaznosti na jednotlivé kroky migračních prací</w:t>
      </w:r>
      <w:r>
        <w:t xml:space="preserve"> z ERP SAP R3 na ERP SAP4HANA</w:t>
      </w:r>
      <w:r w:rsidRPr="006A38CE">
        <w:t xml:space="preserve">. Parametry </w:t>
      </w:r>
      <w:r w:rsidR="009E27A5">
        <w:t xml:space="preserve">pro dimenzování výkonu </w:t>
      </w:r>
      <w:r w:rsidRPr="006A38CE">
        <w:t>vychází z</w:t>
      </w:r>
      <w:r w:rsidR="009E27A5">
        <w:t> </w:t>
      </w:r>
      <w:r w:rsidRPr="006A38CE">
        <w:t>detailní</w:t>
      </w:r>
      <w:r w:rsidR="009E27A5">
        <w:t xml:space="preserve"> analýzy </w:t>
      </w:r>
      <w:r w:rsidRPr="006A38CE">
        <w:t>SAP</w:t>
      </w:r>
      <w:r w:rsidR="009E27A5">
        <w:t xml:space="preserve"> systému </w:t>
      </w:r>
      <w:r w:rsidR="008311E0">
        <w:t>Objednatel</w:t>
      </w:r>
      <w:r w:rsidR="009E27A5">
        <w:t>e</w:t>
      </w:r>
      <w:r w:rsidRPr="006A38CE">
        <w:t>, kter</w:t>
      </w:r>
      <w:r w:rsidR="009E27A5">
        <w:t>é</w:t>
      </w:r>
      <w:r w:rsidRPr="006A38CE">
        <w:t xml:space="preserve"> servery musí splňovat</w:t>
      </w:r>
      <w:r w:rsidR="00CA5CC5">
        <w:t>,</w:t>
      </w:r>
      <w:r w:rsidR="009E27A5">
        <w:t xml:space="preserve"> a to jak pro současný stav, tak i s ohledem na plánovanou reimplementaci ERP a budoucí potřeby pro výkonu činnosti </w:t>
      </w:r>
      <w:r w:rsidR="008311E0">
        <w:t>Objednatel</w:t>
      </w:r>
      <w:r w:rsidR="009E27A5">
        <w:t>e</w:t>
      </w:r>
      <w:r w:rsidRPr="006A38CE">
        <w:t xml:space="preserve">. Současně je žádoucí, aby řešení nezahrnovalo dočasné servery pro potřeby migrace v cílovém stavu nevyužité (z důvodu provozních i investičních nákladů, licenčních souvislostí, nákladů na datová centra, sítě atd.), ale aby se </w:t>
      </w:r>
      <w:r w:rsidRPr="006A38CE">
        <w:lastRenderedPageBreak/>
        <w:t>navrhly servery využitelné co nejefektivněji pro všechny fáze projektu migrace. Servery dále musí splňovat vysoké požadavky na spolehlivost a bezpečnost a umožňovat vybudování vysoce dostupného, geograficky rozděleného prostředí. V neposlední řadě musí být servery podporovány pro běh více instancí (až 14) HANA databáz</w:t>
      </w:r>
      <w:r w:rsidR="005858E8">
        <w:t>í</w:t>
      </w:r>
      <w:r w:rsidRPr="006A38CE">
        <w:t>.</w:t>
      </w:r>
    </w:p>
    <w:p w14:paraId="73335138" w14:textId="2894B814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pro IS SZIF na platformě SAP dodat dvojici vysoce výkonných serverů kategorie enterprise, vždy 1ks na lokalitu. Servery musí být identické na obou lokalitách a plně redundantní ve všech svých hardware částech. Návrh využití serverů pro provoz SAP musí být v souladu s </w:t>
      </w:r>
      <w:r w:rsidR="005858E8" w:rsidRPr="00570F0E">
        <w:rPr>
          <w:u w:val="single"/>
        </w:rPr>
        <w:t>SAP Note 2230704</w:t>
      </w:r>
      <w:r w:rsidR="005858E8" w:rsidRPr="005858E8">
        <w:t xml:space="preserve">. </w:t>
      </w:r>
    </w:p>
    <w:p w14:paraId="12BFC02A" w14:textId="034F553F" w:rsidR="005858E8" w:rsidRPr="005858E8" w:rsidRDefault="005858E8" w:rsidP="005858E8">
      <w:pPr>
        <w:spacing w:before="240" w:after="240"/>
        <w:jc w:val="both"/>
      </w:pPr>
      <w:r w:rsidRPr="005858E8">
        <w:t>Každý fyzický server musí být připojen k síťové infrastruktuře pomocí technologie Dual-homing (minimálně dva interface do dvou různých přepínačů v jedné lokalitě). Přenosové médium je požadováno minimálně 25Gb SFP+ LC. Pro jednotlivá prostředí (PROD, DEV, TEST, MGMT), musí být síťová vrstva oddělena na úrovni L2 pomocí VLAN. Navíc musí být k dispozici rozhraní pro HANA replikace.</w:t>
      </w:r>
    </w:p>
    <w:p w14:paraId="613BD79C" w14:textId="37854577" w:rsidR="005858E8" w:rsidRPr="005858E8" w:rsidRDefault="005858E8" w:rsidP="005858E8">
      <w:pPr>
        <w:spacing w:before="240" w:after="240"/>
        <w:jc w:val="both"/>
      </w:pPr>
      <w:r w:rsidRPr="005858E8">
        <w:t xml:space="preserve">Každý fyzický server musí být připojen k SAN infrastruktuře pomocí technologie Dual-homing (minimálně dva interface do dvou různých Fabriců v rámci dané lokality). Přenosové médium je požadováno minimálně </w:t>
      </w:r>
      <w:r w:rsidR="004A5F76">
        <w:t>64</w:t>
      </w:r>
      <w:r w:rsidRPr="005858E8">
        <w:t>Gb SFP+ LC.</w:t>
      </w:r>
    </w:p>
    <w:p w14:paraId="4FCB5908" w14:textId="67FAB8C8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využití virtualizace na serverech dílčího bloku „</w:t>
      </w:r>
      <w:r w:rsidR="004A5F76">
        <w:t xml:space="preserve">Výpočetní </w:t>
      </w:r>
      <w:r w:rsidR="005858E8" w:rsidRPr="005858E8">
        <w:t>servery</w:t>
      </w:r>
      <w:r w:rsidR="004A5F76">
        <w:t xml:space="preserve"> pro ERP SAP</w:t>
      </w:r>
      <w:r w:rsidR="005858E8" w:rsidRPr="005858E8">
        <w:t xml:space="preserve">“. Důvodem je využití sdílení procesorů a možnost mobility virtuálních serverů. Pomocí první zmíněné technologie </w:t>
      </w:r>
      <w:r>
        <w:t>Objednatel</w:t>
      </w:r>
      <w:r w:rsidR="005858E8" w:rsidRPr="005858E8">
        <w:t xml:space="preserve"> požaduje dynamické realokace CPU zdrojů mezi SAP systémy v rámci standardního provozu. (Bez použití této technologie je nutné navýšit výkonnostní požadavky </w:t>
      </w:r>
      <w:r w:rsidR="005858E8" w:rsidRPr="006C0A52">
        <w:t>viz</w:t>
      </w:r>
      <w:r w:rsidR="000644B2" w:rsidRPr="006C0A52">
        <w:t xml:space="preserve"> kap. </w:t>
      </w:r>
      <w:r w:rsidR="006C0A52" w:rsidRPr="006C0A52">
        <w:fldChar w:fldCharType="begin"/>
      </w:r>
      <w:r w:rsidR="006C0A52" w:rsidRPr="006C0A52">
        <w:instrText xml:space="preserve"> REF _Ref166924993 \r \h </w:instrText>
      </w:r>
      <w:r w:rsidR="006C0A52">
        <w:instrText xml:space="preserve"> \* MERGEFORMAT </w:instrText>
      </w:r>
      <w:r w:rsidR="006C0A52" w:rsidRPr="006C0A52">
        <w:fldChar w:fldCharType="separate"/>
      </w:r>
      <w:r w:rsidR="006C0A52" w:rsidRPr="006C0A52">
        <w:t>2.7.3</w:t>
      </w:r>
      <w:r w:rsidR="006C0A52" w:rsidRPr="006C0A52">
        <w:fldChar w:fldCharType="end"/>
      </w:r>
      <w:r w:rsidR="005858E8" w:rsidRPr="006C0A52">
        <w:t xml:space="preserve"> Požadavky na výkon).</w:t>
      </w:r>
      <w:r w:rsidR="005858E8" w:rsidRPr="005858E8">
        <w:t xml:space="preserve"> Tato dynamická realokace CPU zdrojů bude řízena pomocí priorit v jednotlivých logických oblastech. Druhou zmíněnou funkcionalitou je mobilita virtuálního serveru. Tato funkcionalita zajistí plánované manuální přenesení vybraných prostředí SAP podle provozních a migračních potřeb. Tato funkcionalita musí koexistovat s HA/DR řešením pro oba plánované operační systémy.</w:t>
      </w:r>
    </w:p>
    <w:p w14:paraId="29B61DDB" w14:textId="77777777" w:rsidR="000644B2" w:rsidRPr="008904D0" w:rsidRDefault="000644B2" w:rsidP="008904D0">
      <w:pPr>
        <w:pStyle w:val="Nadpis3"/>
        <w:rPr>
          <w:sz w:val="28"/>
          <w:szCs w:val="28"/>
        </w:rPr>
      </w:pPr>
      <w:bookmarkStart w:id="125" w:name="_Toc509827099"/>
      <w:bookmarkStart w:id="126" w:name="_Ref166924993"/>
      <w:bookmarkStart w:id="127" w:name="_Toc177708980"/>
      <w:r w:rsidRPr="008904D0">
        <w:rPr>
          <w:sz w:val="28"/>
          <w:szCs w:val="28"/>
        </w:rPr>
        <w:t>Požadavky na výkon</w:t>
      </w:r>
      <w:bookmarkEnd w:id="125"/>
      <w:bookmarkEnd w:id="126"/>
      <w:bookmarkEnd w:id="127"/>
    </w:p>
    <w:p w14:paraId="4AA41839" w14:textId="1FA88648" w:rsidR="000644B2" w:rsidRPr="000644B2" w:rsidRDefault="000644B2" w:rsidP="000644B2">
      <w:pPr>
        <w:spacing w:before="240" w:after="240"/>
        <w:jc w:val="both"/>
      </w:pPr>
      <w:r w:rsidRPr="000644B2">
        <w:t>V produk</w:t>
      </w:r>
      <w:r w:rsidR="00CE4A88">
        <w:t>ční</w:t>
      </w:r>
      <w:r w:rsidR="00576EB7">
        <w:t>m</w:t>
      </w:r>
      <w:r w:rsidRPr="000644B2">
        <w:t xml:space="preserve"> prostředí je požadováno zajištění vysoké dostupnosti pomocí clusterware. Architektura clusterware musí umožnovat rovnoměrné využití zdrojů přes obě lokality. </w:t>
      </w:r>
    </w:p>
    <w:p w14:paraId="14422F5B" w14:textId="2FF1222C" w:rsidR="000644B2" w:rsidRPr="000644B2" w:rsidRDefault="000644B2" w:rsidP="000644B2">
      <w:pPr>
        <w:spacing w:before="240" w:after="240"/>
        <w:jc w:val="both"/>
      </w:pPr>
      <w:r w:rsidRPr="000644B2">
        <w:t xml:space="preserve">V případě výpadku jedné lokality </w:t>
      </w:r>
      <w:r w:rsidR="008311E0">
        <w:t>Objednatel</w:t>
      </w:r>
      <w:r w:rsidR="008311E0" w:rsidRPr="000644B2">
        <w:t xml:space="preserve"> </w:t>
      </w:r>
      <w:r w:rsidRPr="000644B2">
        <w:t xml:space="preserve">požaduje, aby systémy prostředí PROD, TEST a MNG mohly být provozovány na jednom serveru v druhé funkční lokalitě. </w:t>
      </w:r>
    </w:p>
    <w:p w14:paraId="4A1F7812" w14:textId="77777777" w:rsidR="000644B2" w:rsidRPr="000644B2" w:rsidRDefault="000644B2" w:rsidP="000644B2">
      <w:pPr>
        <w:spacing w:before="240" w:after="240"/>
        <w:jc w:val="both"/>
      </w:pPr>
      <w:r w:rsidRPr="000644B2">
        <w:t>S ohledem na kombinace prostředí postavené na databázi Oracle s prostředími na databázi HANA a postupnou migrací jednotlivých prostředí musí výkonnostní charakteristiky pokrýt obě tato prostředí.</w:t>
      </w:r>
    </w:p>
    <w:p w14:paraId="3415E6BE" w14:textId="4BEF5B51" w:rsidR="000644B2" w:rsidRDefault="000644B2" w:rsidP="000644B2">
      <w:pPr>
        <w:spacing w:before="240" w:after="240"/>
        <w:jc w:val="both"/>
      </w:pPr>
      <w:r w:rsidRPr="000644B2">
        <w:t>V následující tabulce jsou uvedena shrnutí výkonových požadavků SAP na jednotlivé oblasti a kombinovaný běh systémů. Požadavek je stanoven s 3-letým horizontem potřeby, kdy hodnoty v tabulce jsou hodnoty předpokládané ve 3-tím roce provozu pro nová prostředí na HANA databázi:</w:t>
      </w:r>
    </w:p>
    <w:tbl>
      <w:tblPr>
        <w:tblW w:w="72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1418"/>
      </w:tblGrid>
      <w:tr w:rsidR="009240D7" w14:paraId="3BDD4E63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DBDF82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3BE4BC0A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HANA DB část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510EB25C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Aplikační část (Suite)</w:t>
            </w:r>
          </w:p>
        </w:tc>
      </w:tr>
      <w:tr w:rsidR="009240D7" w14:paraId="113C462F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3414F31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22BDE1D7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HANA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698DC8F3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7F62F5EE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SD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12819BA2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</w:tr>
      <w:tr w:rsidR="009240D7" w14:paraId="2D86EAF7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D329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C46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372 625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B21B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9A2C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68DB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1620  </w:t>
            </w:r>
          </w:p>
        </w:tc>
      </w:tr>
      <w:tr w:rsidR="009240D7" w14:paraId="3E9CE56E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BE8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 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A0EB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185 725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476B9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B800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B912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1 620 </w:t>
            </w:r>
          </w:p>
        </w:tc>
      </w:tr>
      <w:tr w:rsidR="009240D7" w14:paraId="51BE8489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A796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Test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FAF4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411861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B26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CF14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251 991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400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2096 </w:t>
            </w:r>
          </w:p>
        </w:tc>
      </w:tr>
      <w:tr w:rsidR="009240D7" w14:paraId="00821A31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669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Vývoj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095FD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81 792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6D58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3 408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AE5A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82 600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9EFD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520 </w:t>
            </w:r>
          </w:p>
        </w:tc>
      </w:tr>
      <w:tr w:rsidR="009240D7" w14:paraId="5E21C42C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3878B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Ostatní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ACC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80 000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70B2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11 893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34DE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64 000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F767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364 </w:t>
            </w:r>
          </w:p>
        </w:tc>
      </w:tr>
      <w:tr w:rsidR="009240D7" w14:paraId="2A85F076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FA44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D040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1 132 002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D6D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73 211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BC76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870 259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0EA3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6 219 </w:t>
            </w:r>
          </w:p>
        </w:tc>
      </w:tr>
    </w:tbl>
    <w:p w14:paraId="0609C076" w14:textId="2D7C729C" w:rsidR="000644B2" w:rsidRDefault="000644B2" w:rsidP="000644B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33</w:t>
      </w:r>
      <w:r w:rsidR="00E9490C">
        <w:rPr>
          <w:noProof/>
        </w:rPr>
        <w:fldChar w:fldCharType="end"/>
      </w:r>
      <w:r>
        <w:t xml:space="preserve"> - Výko</w:t>
      </w:r>
      <w:r w:rsidR="00570F0E">
        <w:t>n</w:t>
      </w:r>
      <w:r>
        <w:t>nostní požadavky na první 3 roky</w:t>
      </w:r>
    </w:p>
    <w:p w14:paraId="1B65B9F9" w14:textId="77777777" w:rsidR="000644B2" w:rsidRPr="000644B2" w:rsidRDefault="000644B2" w:rsidP="000644B2">
      <w:pPr>
        <w:spacing w:before="120" w:after="120" w:line="276" w:lineRule="auto"/>
        <w:jc w:val="both"/>
      </w:pPr>
      <w:r w:rsidRPr="000644B2">
        <w:t>A současný běh nezbytných historických databází:</w:t>
      </w:r>
    </w:p>
    <w:tbl>
      <w:tblPr>
        <w:tblW w:w="58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725"/>
        <w:gridCol w:w="37"/>
        <w:gridCol w:w="1763"/>
      </w:tblGrid>
      <w:tr w:rsidR="00570F0E" w:rsidRPr="00561F26" w14:paraId="19E5FBA1" w14:textId="77777777" w:rsidTr="00EA5C98">
        <w:trPr>
          <w:trHeight w:val="29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89C4692" w14:textId="77777777" w:rsidR="00570F0E" w:rsidRPr="00561F26" w:rsidRDefault="00570F0E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26681E7" w14:textId="3F85BBC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Databázov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á část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</w:tcPr>
          <w:p w14:paraId="0E4C22F6" w14:textId="038E20D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A</w:t>
            </w: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plikační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část</w:t>
            </w:r>
          </w:p>
        </w:tc>
      </w:tr>
      <w:tr w:rsidR="000644B2" w:rsidRPr="00561F26" w14:paraId="1A4263B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F3152C" w14:textId="77777777" w:rsidR="000644B2" w:rsidRPr="00561F26" w:rsidRDefault="000644B2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800FFA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SD SAPs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F1BF3E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RAM (GB)</w:t>
            </w:r>
          </w:p>
        </w:tc>
      </w:tr>
      <w:tr w:rsidR="000644B2" w:rsidRPr="00561F26" w14:paraId="542DA8DA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8A03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Produkce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9F0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131 131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67F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824</w:t>
            </w:r>
          </w:p>
        </w:tc>
      </w:tr>
      <w:tr w:rsidR="00BD4526" w:rsidRPr="00561F26" w14:paraId="621E18CB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486" w14:textId="77777777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Test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D702" w14:textId="152D2624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76 926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29" w14:textId="7121779B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439</w:t>
            </w:r>
          </w:p>
        </w:tc>
      </w:tr>
      <w:tr w:rsidR="000644B2" w:rsidRPr="00561F26" w14:paraId="579C9844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6B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Vývoj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E564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38 000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DC4F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202</w:t>
            </w:r>
          </w:p>
        </w:tc>
      </w:tr>
      <w:tr w:rsidR="000644B2" w:rsidRPr="00561F26" w14:paraId="769BAD5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532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Ostatní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C375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16 000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EB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48</w:t>
            </w:r>
          </w:p>
        </w:tc>
      </w:tr>
      <w:tr w:rsidR="00BD4526" w:rsidRPr="00561F26" w14:paraId="4F2EE6A1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5318" w14:textId="77777777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A8FE" w14:textId="4833F7D2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262 056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F9FC" w14:textId="6462E976" w:rsidR="00BD4526" w:rsidRPr="000644B2" w:rsidRDefault="00BD4526" w:rsidP="00BD4526">
            <w:pPr>
              <w:keepNext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1 513</w:t>
            </w:r>
          </w:p>
        </w:tc>
      </w:tr>
    </w:tbl>
    <w:p w14:paraId="2A2075C3" w14:textId="56A04076" w:rsidR="000644B2" w:rsidRDefault="00570F0E" w:rsidP="00570F0E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34</w:t>
      </w:r>
      <w:r w:rsidR="00E9490C">
        <w:rPr>
          <w:noProof/>
        </w:rPr>
        <w:fldChar w:fldCharType="end"/>
      </w:r>
      <w:r>
        <w:t xml:space="preserve"> - Současné výkonové nároky</w:t>
      </w:r>
    </w:p>
    <w:p w14:paraId="5AF32D0C" w14:textId="7A34BFCB" w:rsidR="00570F0E" w:rsidRPr="00570F0E" w:rsidRDefault="00570F0E" w:rsidP="00570F0E">
      <w:pPr>
        <w:spacing w:before="240" w:after="240"/>
        <w:jc w:val="both"/>
      </w:pPr>
      <w:r w:rsidRPr="00570F0E">
        <w:t xml:space="preserve">Pro optimální využití zdrojů serverů, s ohledem na oscilaci požadavků na zdroje, </w:t>
      </w:r>
      <w:r w:rsidR="008311E0">
        <w:t>Objednatel</w:t>
      </w:r>
      <w:r w:rsidRPr="00570F0E">
        <w:t xml:space="preserve"> požaduje použít virtualizaci s dynamickým přidělováním zdrojů, nejlépe v automatickém režimu. Ideálním řešením je serveru přidělit základní sadu zdrojů a v případě, kdy jsou tyto zdroje vyčerpány, může být automaticky přidělena sada dalších zdrojů, které si může systém alokovat podle pravidel virtualizační platformy. Dále je nutná možnost systémům za běhu přidávat a odebírat RAM, CPU zdroje a rozšiřovat veškeré souborové systémy, to vše bez výpadku aplikace a s dobou v řádu jednotek minut, během které je změna zdrojů realizována. Pro naplnění licenční politiky a lepší možnosti řízení přidělení zdrojů je třeba, aby bylo možno limitovat počet přidělených jader CPU.</w:t>
      </w:r>
    </w:p>
    <w:p w14:paraId="3E1406FE" w14:textId="0FDE9D8E" w:rsidR="00570F0E" w:rsidRPr="00570F0E" w:rsidRDefault="00570F0E" w:rsidP="00570F0E">
      <w:pPr>
        <w:spacing w:before="240" w:after="240"/>
        <w:jc w:val="both"/>
      </w:pPr>
      <w:r w:rsidRPr="00570F0E">
        <w:t>Velikosti jednotlivých databází se budou v průběhu existence poptávané infrastruktury dynamicky měnit a navržený server musí umožňovat dynamické změny LPARů</w:t>
      </w:r>
      <w:r w:rsidR="00D77B27">
        <w:t xml:space="preserve"> </w:t>
      </w:r>
      <w:r w:rsidR="00964B2D">
        <w:t>(VMs)</w:t>
      </w:r>
      <w:r>
        <w:t>,</w:t>
      </w:r>
      <w:r w:rsidRPr="00570F0E">
        <w:t xml:space="preserve"> jak co do počtu CPU</w:t>
      </w:r>
      <w:r>
        <w:t>,</w:t>
      </w:r>
      <w:r w:rsidRPr="00570F0E">
        <w:t xml:space="preserve"> tak i do velikosti RAM i pro SAP HANA databáze (v souladu se </w:t>
      </w:r>
      <w:r w:rsidRPr="00570F0E">
        <w:rPr>
          <w:u w:val="single"/>
        </w:rPr>
        <w:t>SAP note: 3114051</w:t>
      </w:r>
      <w:r w:rsidRPr="00570F0E">
        <w:t xml:space="preserve">). Uvedené hodnoty SAPs pro aplikační část jsou za předpokladu využití technologie CPU Shared Pool. </w:t>
      </w:r>
    </w:p>
    <w:p w14:paraId="215D0BC0" w14:textId="3A085D24" w:rsidR="00570F0E" w:rsidRPr="00570F0E" w:rsidRDefault="00570F0E" w:rsidP="00570F0E">
      <w:pPr>
        <w:spacing w:before="240" w:after="240"/>
        <w:jc w:val="both"/>
      </w:pPr>
      <w:r w:rsidRPr="00570F0E">
        <w:t xml:space="preserve">Navržený server musí umožňovat současný běh </w:t>
      </w:r>
      <w:r w:rsidRPr="00561F26">
        <w:t>až 14 produk</w:t>
      </w:r>
      <w:r w:rsidR="00CE4A88">
        <w:t>čních</w:t>
      </w:r>
      <w:r w:rsidRPr="00561F26">
        <w:t xml:space="preserve"> SAP HANA databází (</w:t>
      </w:r>
      <w:r w:rsidRPr="00570F0E">
        <w:rPr>
          <w:u w:val="single"/>
        </w:rPr>
        <w:t>SAP note: 2188482</w:t>
      </w:r>
      <w:r w:rsidRPr="00561F26">
        <w:t>).</w:t>
      </w:r>
    </w:p>
    <w:p w14:paraId="1E3D7158" w14:textId="77777777" w:rsidR="008C3F9B" w:rsidRPr="008C3F9B" w:rsidRDefault="008C3F9B" w:rsidP="008C3F9B">
      <w:pPr>
        <w:spacing w:before="240" w:after="240"/>
        <w:jc w:val="both"/>
      </w:pPr>
      <w:r w:rsidRPr="008C3F9B">
        <w:t>Výsledný server za předpokladu využití sdílení procesorů musí mít následující parametry:</w:t>
      </w:r>
    </w:p>
    <w:p w14:paraId="363211B7" w14:textId="77777777" w:rsidR="008C3F9B" w:rsidRPr="008C3F9B" w:rsidRDefault="008C3F9B" w:rsidP="008C3F9B">
      <w:pPr>
        <w:spacing w:before="240" w:after="240"/>
        <w:jc w:val="both"/>
      </w:pPr>
      <w:r w:rsidRPr="008C3F9B">
        <w:t>Celkový výkon dvojice identických serverů: 2 362 368 SD SAPs, RAM 76 026 GB. Tedy výkon 1ks serveru 1 181 184 SAPs a RAM a velikosti 38 013 GB.</w:t>
      </w:r>
    </w:p>
    <w:p w14:paraId="39DE5DAA" w14:textId="4187D5AE" w:rsidR="008C3F9B" w:rsidRPr="008C3F9B" w:rsidRDefault="008C3F9B" w:rsidP="008C3F9B">
      <w:pPr>
        <w:spacing w:before="240" w:after="240"/>
        <w:jc w:val="both"/>
      </w:pPr>
      <w:r w:rsidRPr="008C3F9B">
        <w:t xml:space="preserve">Při započtení </w:t>
      </w:r>
      <w:r>
        <w:t>CPU</w:t>
      </w:r>
      <w:r w:rsidRPr="008C3F9B">
        <w:t xml:space="preserve"> a RAM zdrojů pro systémový chod je třeba tyto hodnoty navýšit o 68 000 SAPs a 512 GB RAM tedy na </w:t>
      </w:r>
      <w:r w:rsidRPr="008C3F9B">
        <w:rPr>
          <w:b/>
          <w:bCs/>
        </w:rPr>
        <w:t>1 249 319 SAPs</w:t>
      </w:r>
      <w:r w:rsidRPr="008C3F9B">
        <w:t xml:space="preserve"> a </w:t>
      </w:r>
      <w:r w:rsidRPr="008C3F9B">
        <w:rPr>
          <w:b/>
          <w:bCs/>
        </w:rPr>
        <w:t>38 525 GB RAM</w:t>
      </w:r>
      <w:r w:rsidRPr="008C3F9B">
        <w:t xml:space="preserve"> na jeden server.</w:t>
      </w:r>
    </w:p>
    <w:p w14:paraId="22BC27D7" w14:textId="459FA205" w:rsidR="008C3F9B" w:rsidRPr="008C3F9B" w:rsidRDefault="008C3F9B" w:rsidP="008C3F9B">
      <w:pPr>
        <w:spacing w:before="240" w:after="240"/>
        <w:jc w:val="both"/>
      </w:pPr>
      <w:r w:rsidRPr="008C3F9B">
        <w:t xml:space="preserve">V případě, že </w:t>
      </w:r>
      <w:r w:rsidR="00FA3B7C">
        <w:t xml:space="preserve">bude </w:t>
      </w:r>
      <w:r w:rsidR="00634259" w:rsidRPr="00634259">
        <w:t>Dodavatel</w:t>
      </w:r>
      <w:r w:rsidRPr="008C3F9B">
        <w:t xml:space="preserve"> </w:t>
      </w:r>
      <w:r w:rsidR="00FA3B7C">
        <w:t>dodávat</w:t>
      </w:r>
      <w:r w:rsidRPr="008C3F9B">
        <w:t xml:space="preserve"> jinou generaci nebo variantu procesoru a serveru, </w:t>
      </w:r>
      <w:r w:rsidR="00FA3B7C">
        <w:t xml:space="preserve">tak </w:t>
      </w:r>
      <w:r w:rsidRPr="008C3F9B">
        <w:t xml:space="preserve">doloží výpočet výkonu a velikost RAM. Uvedený výkon pro HANA databáze je nutné vždy navýšit o 15% pro CPU (využívající SMT4 pro HANA databáze) a jakékoli omezení možností CPU sharedpoolu musí </w:t>
      </w:r>
      <w:r w:rsidR="00B1547C">
        <w:t>dimenzování výkonu</w:t>
      </w:r>
      <w:r w:rsidRPr="008C3F9B">
        <w:t xml:space="preserve"> reflektovat v navýšení hodnot SAPs o 100% oproti uvedeným.</w:t>
      </w:r>
    </w:p>
    <w:p w14:paraId="275117DB" w14:textId="77777777" w:rsidR="008C3F9B" w:rsidRPr="008C3F9B" w:rsidRDefault="008C3F9B" w:rsidP="008C3F9B">
      <w:pPr>
        <w:spacing w:before="240" w:after="240"/>
        <w:jc w:val="both"/>
      </w:pPr>
      <w:r w:rsidRPr="008C3F9B">
        <w:t xml:space="preserve">Pro zajištění flexibility prostředí je doporučováno použití technologie, která umožní dynamicky přesouvat logické systémy mezi jednotlivými uzly výpočetního výkonu. </w:t>
      </w:r>
    </w:p>
    <w:p w14:paraId="6D0D019A" w14:textId="77A39D0E" w:rsidR="008C3F9B" w:rsidRPr="008C3F9B" w:rsidRDefault="008C3F9B" w:rsidP="008C3F9B">
      <w:pPr>
        <w:spacing w:before="240" w:after="240"/>
        <w:jc w:val="both"/>
      </w:pPr>
      <w:r w:rsidRPr="008C3F9B">
        <w:lastRenderedPageBreak/>
        <w:t xml:space="preserve">Pro validaci řešení je zapotřebí SAP HANA prostředí otestovat pomocí nástroje </w:t>
      </w:r>
      <w:r w:rsidRPr="004A5F76">
        <w:t>HWCCT</w:t>
      </w:r>
      <w:r w:rsidRPr="008C3F9B">
        <w:t xml:space="preserve"> </w:t>
      </w:r>
      <w:r w:rsidR="004A5F76">
        <w:t xml:space="preserve">(SAP HANA HW Configuration Check Tool) </w:t>
      </w:r>
      <w:r w:rsidRPr="008C3F9B">
        <w:t xml:space="preserve">dle </w:t>
      </w:r>
      <w:r w:rsidRPr="00B1547C">
        <w:rPr>
          <w:u w:val="single"/>
        </w:rPr>
        <w:t>SAP note</w:t>
      </w:r>
      <w:r w:rsidR="00B1547C" w:rsidRPr="00B1547C">
        <w:rPr>
          <w:u w:val="single"/>
        </w:rPr>
        <w:t>:</w:t>
      </w:r>
      <w:r w:rsidRPr="00B1547C">
        <w:rPr>
          <w:u w:val="single"/>
        </w:rPr>
        <w:t xml:space="preserve"> 1943937</w:t>
      </w:r>
      <w:r w:rsidRPr="008C3F9B">
        <w:t>.</w:t>
      </w:r>
    </w:p>
    <w:p w14:paraId="27035101" w14:textId="6DD850FB" w:rsidR="008C3F9B" w:rsidRPr="008C3F9B" w:rsidRDefault="008C3F9B" w:rsidP="008C3F9B">
      <w:pPr>
        <w:spacing w:before="240" w:after="240"/>
        <w:jc w:val="both"/>
      </w:pPr>
      <w:r w:rsidRPr="008C3F9B">
        <w:t xml:space="preserve">Obecně platí, že pro splnění výše uvedených </w:t>
      </w:r>
      <w:r w:rsidR="00B1547C">
        <w:t xml:space="preserve">SAP </w:t>
      </w:r>
      <w:r w:rsidRPr="008C3F9B">
        <w:t>notes je nutné splnit i požadavky z</w:t>
      </w:r>
      <w:r w:rsidR="00B1547C">
        <w:t xml:space="preserve">e SAP </w:t>
      </w:r>
      <w:r w:rsidRPr="008C3F9B">
        <w:t>note jim podřízených/referovaných.</w:t>
      </w:r>
    </w:p>
    <w:p w14:paraId="0A0D3E48" w14:textId="1A58B3FF" w:rsidR="00C90A82" w:rsidRDefault="008C3F9B" w:rsidP="00C90A82">
      <w:pPr>
        <w:spacing w:before="240" w:after="240"/>
        <w:jc w:val="both"/>
      </w:pPr>
      <w:r w:rsidRPr="00A315D0">
        <w:t>V produk</w:t>
      </w:r>
      <w:r w:rsidR="00CE4A88" w:rsidRPr="00A315D0">
        <w:t>čním</w:t>
      </w:r>
      <w:r w:rsidRPr="00A315D0">
        <w:t xml:space="preserve"> prostředí je požadováno HA dle specifikace níže. Pro vývojové a testovací prostředí je požadováno využití </w:t>
      </w:r>
      <w:r w:rsidR="002448A7" w:rsidRPr="00A315D0">
        <w:t>f</w:t>
      </w:r>
      <w:r w:rsidR="00A315D0" w:rsidRPr="00A315D0">
        <w:t>unkčnosti Mobilita Virtuálního Serveru</w:t>
      </w:r>
      <w:r w:rsidRPr="00A315D0">
        <w:t>, kde výjimku tvoří testovací systémy WAX, které budou sloužit pro testování konfigurací clusteru produk</w:t>
      </w:r>
      <w:r w:rsidR="00CE4A88" w:rsidRPr="00A315D0">
        <w:t>čních</w:t>
      </w:r>
      <w:r w:rsidRPr="00A315D0">
        <w:t xml:space="preserve"> systémů. Je třeba s tímto faktem dále počítat při návrhu architektury řešení.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175A6" w:rsidRPr="00155416" w14:paraId="5351E90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1A43354" w14:textId="1FD955A0" w:rsidR="00A175A6" w:rsidRPr="00155416" w:rsidRDefault="009B54B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 SAP</w:t>
            </w:r>
            <w:r w:rsidR="00A175A6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175A6" w:rsidRPr="00155416" w14:paraId="5E93949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6633E6" w14:textId="77777777" w:rsidR="00A175A6" w:rsidRPr="00155416" w:rsidRDefault="00A175A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3E1BD6B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62C9AEC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401C89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95246" w:rsidRPr="00155416" w14:paraId="7122ECB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B7BF5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A33603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FFE028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2EC60" w14:textId="77777777" w:rsidR="00D95246" w:rsidRPr="00155416" w:rsidRDefault="00D95246" w:rsidP="00D952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206D3BC" w14:textId="5F3B1A90" w:rsidR="00A175A6" w:rsidRDefault="00322E7D" w:rsidP="00322E7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35</w:t>
      </w:r>
      <w:r w:rsidR="00E9490C">
        <w:rPr>
          <w:noProof/>
        </w:rPr>
        <w:fldChar w:fldCharType="end"/>
      </w:r>
      <w:r>
        <w:t xml:space="preserve"> - Identifikace komponenty Výpočetní servery pro ERP SAP</w:t>
      </w:r>
    </w:p>
    <w:p w14:paraId="01876116" w14:textId="6AD16373" w:rsidR="00A175A6" w:rsidRPr="00561F26" w:rsidRDefault="007B6991" w:rsidP="007B6991">
      <w:pPr>
        <w:spacing w:before="240"/>
        <w:jc w:val="both"/>
      </w:pPr>
      <w:r>
        <w:t>Servery musí z</w:t>
      </w:r>
      <w:r w:rsidRPr="00076B3C">
        <w:t>ejména</w:t>
      </w:r>
      <w:r>
        <w:t xml:space="preserve"> 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827"/>
        <w:gridCol w:w="1134"/>
        <w:gridCol w:w="2268"/>
      </w:tblGrid>
      <w:tr w:rsidR="00ED5D0E" w:rsidRPr="00561F26" w14:paraId="2687E854" w14:textId="77777777" w:rsidTr="00EA5C98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E36C748" w14:textId="471A47AD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SAP (2ks)</w:t>
            </w:r>
          </w:p>
        </w:tc>
      </w:tr>
      <w:tr w:rsidR="00ED5D0E" w:rsidRPr="00561F26" w14:paraId="617C386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46E8A9D2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28" w:name="_Hlk17022355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66C7A5D1" w14:textId="7F2633D0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14313C8A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A64B1B1" w14:textId="7B319A9A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FEC260B" w14:textId="28BCB47C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3014D6C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58CC16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33E45B2B" w14:textId="77777777" w:rsidR="00ED5D0E" w:rsidRPr="00561F26" w:rsidRDefault="00ED5D0E" w:rsidP="00EA5C98">
            <w:r w:rsidRPr="00561F26">
              <w:t>Servery Produkční</w:t>
            </w:r>
          </w:p>
        </w:tc>
        <w:tc>
          <w:tcPr>
            <w:tcW w:w="3827" w:type="dxa"/>
            <w:shd w:val="clear" w:color="auto" w:fill="auto"/>
          </w:tcPr>
          <w:p w14:paraId="5A8A56DD" w14:textId="71CEE4B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Navržené produkční SAP servery musí být kategorie Enterprise pro potřeby kritického systému. </w:t>
            </w:r>
          </w:p>
        </w:tc>
        <w:tc>
          <w:tcPr>
            <w:tcW w:w="1134" w:type="dxa"/>
            <w:shd w:val="clear" w:color="auto" w:fill="FFFF00"/>
          </w:tcPr>
          <w:p w14:paraId="2B091E8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83338C0" w14:textId="6EF0E835" w:rsidR="00ED5D0E" w:rsidRPr="00561F26" w:rsidRDefault="00ED5D0E" w:rsidP="00EA5C98"/>
        </w:tc>
      </w:tr>
      <w:tr w:rsidR="00ED5D0E" w:rsidRPr="00561F26" w14:paraId="486E989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DAE3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B5CAE59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2D998904" w14:textId="379C370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serverů: 2ks identických parametrů.</w:t>
            </w:r>
          </w:p>
        </w:tc>
        <w:tc>
          <w:tcPr>
            <w:tcW w:w="1134" w:type="dxa"/>
            <w:shd w:val="clear" w:color="auto" w:fill="FFFF00"/>
          </w:tcPr>
          <w:p w14:paraId="0E8C44D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62A1B84" w14:textId="19A94A18" w:rsidR="00ED5D0E" w:rsidRPr="00561F26" w:rsidRDefault="00ED5D0E" w:rsidP="00EA5C98"/>
        </w:tc>
      </w:tr>
      <w:tr w:rsidR="00ED5D0E" w:rsidRPr="00561F26" w14:paraId="2AF3C93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4CD02A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7EBD8EC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6DEDB32B" w14:textId="0702A23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485A34F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FF65DE" w14:textId="723DCFCF" w:rsidR="00ED5D0E" w:rsidRPr="00561F26" w:rsidRDefault="00ED5D0E" w:rsidP="00EA5C98"/>
        </w:tc>
      </w:tr>
      <w:tr w:rsidR="00ED5D0E" w:rsidRPr="00561F26" w14:paraId="77632A0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B788D3B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ACEDC8F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CF048C4" w14:textId="2187CCF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3973690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92479D8" w14:textId="6375CE2C" w:rsidR="00ED5D0E" w:rsidRPr="00561F26" w:rsidRDefault="00ED5D0E" w:rsidP="00EA5C98"/>
        </w:tc>
      </w:tr>
      <w:tr w:rsidR="00ED5D0E" w:rsidRPr="00561F26" w14:paraId="074396C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80262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11454153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827" w:type="dxa"/>
            <w:shd w:val="clear" w:color="auto" w:fill="auto"/>
          </w:tcPr>
          <w:p w14:paraId="28E7D0BD" w14:textId="182F398F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výkon CPU pro jeden server: </w:t>
            </w:r>
            <w:r w:rsidR="00ED5D0E" w:rsidRPr="007416A2">
              <w:rPr>
                <w:b/>
                <w:bCs/>
              </w:rPr>
              <w:t>1 249 319</w:t>
            </w:r>
            <w:r w:rsidR="00ED5D0E" w:rsidRPr="007416A2">
              <w:t xml:space="preserve"> SAPs.</w:t>
            </w:r>
          </w:p>
        </w:tc>
        <w:tc>
          <w:tcPr>
            <w:tcW w:w="1134" w:type="dxa"/>
            <w:shd w:val="clear" w:color="auto" w:fill="FFFF00"/>
          </w:tcPr>
          <w:p w14:paraId="0D8C876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03FB65A" w14:textId="5182448C" w:rsidR="00ED5D0E" w:rsidRPr="00561F26" w:rsidRDefault="00ED5D0E" w:rsidP="00EA5C98"/>
        </w:tc>
      </w:tr>
      <w:tr w:rsidR="00ED5D0E" w:rsidRPr="00561F26" w14:paraId="5D0EE41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6FC225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1BE3979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827" w:type="dxa"/>
            <w:shd w:val="clear" w:color="auto" w:fill="auto"/>
          </w:tcPr>
          <w:p w14:paraId="09AFB6F2" w14:textId="353E4D8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procesorů.</w:t>
            </w:r>
          </w:p>
        </w:tc>
        <w:tc>
          <w:tcPr>
            <w:tcW w:w="1134" w:type="dxa"/>
            <w:shd w:val="clear" w:color="auto" w:fill="FFFF00"/>
          </w:tcPr>
          <w:p w14:paraId="0241A09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50A092D" w14:textId="3C2F6BA6" w:rsidR="00ED5D0E" w:rsidRPr="00561F26" w:rsidRDefault="00ED5D0E" w:rsidP="00EA5C98"/>
        </w:tc>
      </w:tr>
      <w:tr w:rsidR="00ED5D0E" w:rsidRPr="00561F26" w14:paraId="084EED9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DCC21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30EC764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9043BC5" w14:textId="3A3C59F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výkonu CPU pro jeden server: </w:t>
            </w:r>
            <w:r w:rsidR="00ED5D0E" w:rsidRPr="007416A2">
              <w:rPr>
                <w:b/>
                <w:bCs/>
              </w:rPr>
              <w:t xml:space="preserve">1 584 990 </w:t>
            </w:r>
            <w:r w:rsidR="00ED5D0E" w:rsidRPr="007416A2">
              <w:t>SAPs.</w:t>
            </w:r>
          </w:p>
        </w:tc>
        <w:tc>
          <w:tcPr>
            <w:tcW w:w="1134" w:type="dxa"/>
            <w:shd w:val="clear" w:color="auto" w:fill="FFFF00"/>
          </w:tcPr>
          <w:p w14:paraId="1F45FA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75B288" w14:textId="5D1C3C66" w:rsidR="00ED5D0E" w:rsidRPr="00561F26" w:rsidRDefault="00ED5D0E" w:rsidP="00EA5C98"/>
        </w:tc>
      </w:tr>
      <w:tr w:rsidR="00ED5D0E" w:rsidRPr="00561F26" w14:paraId="79EE05D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50C03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7EAB580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827" w:type="dxa"/>
            <w:shd w:val="clear" w:color="auto" w:fill="auto"/>
          </w:tcPr>
          <w:p w14:paraId="0241E032" w14:textId="7DC47CD2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 xml:space="preserve">38 </w:t>
            </w:r>
            <w:r w:rsidR="00F76B23" w:rsidRPr="007416A2">
              <w:rPr>
                <w:b/>
                <w:bCs/>
              </w:rPr>
              <w:t>912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29EF66F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44298D5" w14:textId="41064E1C" w:rsidR="00ED5D0E" w:rsidRPr="00561F26" w:rsidRDefault="00ED5D0E" w:rsidP="00EA5C98"/>
        </w:tc>
      </w:tr>
      <w:tr w:rsidR="00ED5D0E" w:rsidRPr="00561F26" w14:paraId="3CDAD0C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62C72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77EBF91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827" w:type="dxa"/>
            <w:shd w:val="clear" w:color="auto" w:fill="auto"/>
          </w:tcPr>
          <w:p w14:paraId="5E467F19" w14:textId="054F69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RAM.</w:t>
            </w:r>
          </w:p>
        </w:tc>
        <w:tc>
          <w:tcPr>
            <w:tcW w:w="1134" w:type="dxa"/>
            <w:shd w:val="clear" w:color="auto" w:fill="FFFF00"/>
          </w:tcPr>
          <w:p w14:paraId="6C8A0E8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86D65F" w14:textId="72922B0A" w:rsidR="00ED5D0E" w:rsidRPr="00561F26" w:rsidRDefault="00ED5D0E" w:rsidP="00EA5C98"/>
        </w:tc>
      </w:tr>
      <w:tr w:rsidR="00ED5D0E" w:rsidRPr="00561F26" w14:paraId="2257909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E0C15D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40AE743B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FADCBD4" w14:textId="5DD97B2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RAM pro jeden server: </w:t>
            </w:r>
            <w:r w:rsidR="00ED5D0E" w:rsidRPr="007416A2">
              <w:rPr>
                <w:b/>
                <w:bCs/>
              </w:rPr>
              <w:t>61 440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71DAE90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9718065" w14:textId="6EA60356" w:rsidR="00ED5D0E" w:rsidRPr="00561F26" w:rsidRDefault="00ED5D0E" w:rsidP="00EA5C98"/>
        </w:tc>
      </w:tr>
      <w:tr w:rsidR="00ED5D0E" w:rsidRPr="00561F26" w14:paraId="0732E7F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A5FF0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A36AA2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E2A93DB" w14:textId="2A44B9E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55F1102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276EB6F" w14:textId="5833CA9F" w:rsidR="00ED5D0E" w:rsidRPr="00561F26" w:rsidRDefault="00ED5D0E" w:rsidP="00EA5C98"/>
        </w:tc>
      </w:tr>
      <w:tr w:rsidR="00ED5D0E" w:rsidRPr="00561F26" w14:paraId="03E418D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875893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05DDECA" w14:textId="77777777" w:rsidR="00ED5D0E" w:rsidRPr="00561F26" w:rsidRDefault="00ED5D0E" w:rsidP="00EA5C98">
            <w:r w:rsidRPr="00561F26">
              <w:t>IO</w:t>
            </w:r>
          </w:p>
        </w:tc>
        <w:tc>
          <w:tcPr>
            <w:tcW w:w="3827" w:type="dxa"/>
            <w:shd w:val="clear" w:color="auto" w:fill="auto"/>
          </w:tcPr>
          <w:p w14:paraId="1C38A7A1" w14:textId="537DA0F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32.</w:t>
            </w:r>
          </w:p>
        </w:tc>
        <w:tc>
          <w:tcPr>
            <w:tcW w:w="1134" w:type="dxa"/>
            <w:shd w:val="clear" w:color="auto" w:fill="FFFF00"/>
          </w:tcPr>
          <w:p w14:paraId="260EE51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4838076" w14:textId="03170B08" w:rsidR="00ED5D0E" w:rsidRPr="00561F26" w:rsidRDefault="00ED5D0E" w:rsidP="00EA5C98"/>
        </w:tc>
      </w:tr>
      <w:tr w:rsidR="00ED5D0E" w:rsidRPr="00561F26" w14:paraId="488BCD8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98DD9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37AF27A" w14:textId="77777777" w:rsidR="00ED5D0E" w:rsidRPr="00561F26" w:rsidRDefault="00ED5D0E" w:rsidP="00EA5C98">
            <w:r w:rsidRPr="00561F26">
              <w:t>IO – Ethernet 25Gbit</w:t>
            </w:r>
          </w:p>
        </w:tc>
        <w:tc>
          <w:tcPr>
            <w:tcW w:w="3827" w:type="dxa"/>
            <w:shd w:val="clear" w:color="auto" w:fill="auto"/>
          </w:tcPr>
          <w:p w14:paraId="1BC5219C" w14:textId="1C0D886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48x </w:t>
            </w:r>
            <w:r w:rsidR="003A46BE">
              <w:t xml:space="preserve">min. </w:t>
            </w:r>
            <w:r w:rsidRPr="007416A2">
              <w:t>25 Gb</w:t>
            </w:r>
            <w:r w:rsidR="00AE615D" w:rsidRPr="007416A2">
              <w:t>/s</w:t>
            </w:r>
            <w:r w:rsidRPr="007416A2">
              <w:t xml:space="preserve"> typ SR (osazeny SFP28) pro jeden server.</w:t>
            </w:r>
          </w:p>
        </w:tc>
        <w:tc>
          <w:tcPr>
            <w:tcW w:w="1134" w:type="dxa"/>
            <w:shd w:val="clear" w:color="auto" w:fill="FFFF00"/>
          </w:tcPr>
          <w:p w14:paraId="61F5A0A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4A712DE" w14:textId="55B37E00" w:rsidR="00ED5D0E" w:rsidRPr="00561F26" w:rsidRDefault="00ED5D0E" w:rsidP="00EA5C98"/>
        </w:tc>
      </w:tr>
      <w:tr w:rsidR="00ED5D0E" w:rsidRPr="00561F26" w14:paraId="45EFD82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3292EE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6DF99B26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BC20056" w14:textId="5287DC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Ethernet adaptéry musí být podporovány pro </w:t>
            </w:r>
            <w:r w:rsidR="004C681A" w:rsidRPr="007416A2">
              <w:t xml:space="preserve">nabízenou </w:t>
            </w:r>
            <w:r w:rsidR="00CD0134" w:rsidRPr="007416A2">
              <w:t xml:space="preserve">virtualizaci, operační systémy </w:t>
            </w:r>
            <w:r w:rsidR="007C48ED" w:rsidRPr="007416A2">
              <w:t>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4748F4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C939CB5" w14:textId="1B55C508" w:rsidR="00ED5D0E" w:rsidRPr="00561F26" w:rsidRDefault="00ED5D0E" w:rsidP="00EA5C98"/>
        </w:tc>
      </w:tr>
      <w:tr w:rsidR="00ED5D0E" w:rsidRPr="00561F26" w14:paraId="0543733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82FD6F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5763C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099BA828" w14:textId="039F81E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F1E927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38EB85C" w14:textId="43961132" w:rsidR="00ED5D0E" w:rsidRPr="00561F26" w:rsidRDefault="00ED5D0E" w:rsidP="00EA5C98"/>
        </w:tc>
      </w:tr>
      <w:tr w:rsidR="00ED5D0E" w:rsidRPr="00561F26" w14:paraId="144EAF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657954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90655E0" w14:textId="77777777" w:rsidR="00ED5D0E" w:rsidRPr="00561F26" w:rsidRDefault="00ED5D0E" w:rsidP="00EA5C98">
            <w:r w:rsidRPr="00561F26">
              <w:t>IO – Ethernet SR-IOV</w:t>
            </w:r>
          </w:p>
        </w:tc>
        <w:tc>
          <w:tcPr>
            <w:tcW w:w="3827" w:type="dxa"/>
            <w:shd w:val="clear" w:color="auto" w:fill="auto"/>
          </w:tcPr>
          <w:p w14:paraId="63195C19" w14:textId="34CC0C1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Nabízené Ethernet 25 Gbit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5E06A4B7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EEF103C" w14:textId="572FC0DC" w:rsidR="00ED5D0E" w:rsidRPr="00561F26" w:rsidRDefault="00ED5D0E" w:rsidP="00EA5C98"/>
        </w:tc>
      </w:tr>
      <w:tr w:rsidR="00ED5D0E" w:rsidRPr="00561F26" w14:paraId="7DF428B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BE1B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7D3802D3" w14:textId="77777777" w:rsidR="00ED5D0E" w:rsidRPr="00561F26" w:rsidRDefault="00ED5D0E" w:rsidP="00EA5C98">
            <w:r w:rsidRPr="00561F26">
              <w:t xml:space="preserve">IO – Fibre Channel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5D095A5B" w14:textId="73A7E94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16 x </w:t>
            </w:r>
            <w:r w:rsidR="003A46BE">
              <w:t xml:space="preserve">min. </w:t>
            </w:r>
            <w:r w:rsidRPr="007416A2">
              <w:t>64 Gb</w:t>
            </w:r>
            <w:r w:rsidR="008A2B3B" w:rsidRPr="007416A2">
              <w:t>/s</w:t>
            </w:r>
            <w:r w:rsidRPr="007416A2">
              <w:t xml:space="preserve"> (osazeny SPF</w:t>
            </w:r>
            <w:r w:rsidR="002641CB" w:rsidRPr="007416A2">
              <w:t>+</w:t>
            </w:r>
            <w:r w:rsidRPr="007416A2">
              <w:t xml:space="preserve">) pro jeden server.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72B9C40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4ADC3BEF" w14:textId="5852AFB5" w:rsidR="00ED5D0E" w:rsidRPr="00561F26" w:rsidRDefault="00ED5D0E" w:rsidP="00EA5C98"/>
        </w:tc>
      </w:tr>
      <w:tr w:rsidR="00ED5D0E" w:rsidRPr="00561F26" w14:paraId="6060808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0F25F36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DF889EB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2CFD6BD" w14:textId="16507A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FC adaptéry </w:t>
            </w:r>
            <w:r w:rsidR="004957D2" w:rsidRPr="007416A2">
              <w:t>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7097CF3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A6DC661" w14:textId="627614D1" w:rsidR="00ED5D0E" w:rsidRPr="00561F26" w:rsidRDefault="00ED5D0E" w:rsidP="00EA5C98"/>
        </w:tc>
      </w:tr>
      <w:tr w:rsidR="00ED5D0E" w:rsidRPr="00561F26" w14:paraId="5A73821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FB82851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EF8FAE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F67E167" w14:textId="5E9A0C0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4175A87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F3EE210" w14:textId="4BB0AE31" w:rsidR="00ED5D0E" w:rsidRPr="00561F26" w:rsidRDefault="00ED5D0E" w:rsidP="00EA5C98"/>
        </w:tc>
      </w:tr>
      <w:tr w:rsidR="00ED5D0E" w:rsidRPr="00561F26" w14:paraId="214E340C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267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5972" w14:textId="5473E045" w:rsidR="00ED5D0E" w:rsidRPr="00561F26" w:rsidRDefault="00ED5D0E" w:rsidP="00EA5C98">
            <w:r w:rsidRPr="00561F26">
              <w:t xml:space="preserve">IO – </w:t>
            </w:r>
            <w:r>
              <w:t>SSD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2" w14:textId="79280B53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 musí disponovat</w:t>
            </w:r>
            <w:r w:rsidR="003A46BE">
              <w:t xml:space="preserve"> min.</w:t>
            </w:r>
            <w:r w:rsidRPr="007416A2">
              <w:t xml:space="preserve"> 8 ks NVMe disků o min. kapacitě 1,6 TB každý (disky pro potřeby systémových </w:t>
            </w:r>
            <w:r w:rsidR="00B436C7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FAE0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92787" w14:textId="1E9B8E52" w:rsidR="00ED5D0E" w:rsidRPr="00561F26" w:rsidRDefault="00ED5D0E" w:rsidP="00EA5C98"/>
        </w:tc>
      </w:tr>
      <w:tr w:rsidR="00ED5D0E" w:rsidRPr="00561F26" w14:paraId="4835C603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673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3498" w14:textId="77777777" w:rsidR="00ED5D0E" w:rsidRPr="00561F26" w:rsidRDefault="00ED5D0E" w:rsidP="00EA5C98">
            <w:r w:rsidRPr="00561F26">
              <w:t>Virtualizace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8AFA" w14:textId="6AD2E98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</w:t>
            </w:r>
            <w:r w:rsidR="00B30A89" w:rsidRPr="007416A2">
              <w:t>m</w:t>
            </w:r>
            <w:r w:rsidR="00D06681" w:rsidRPr="007416A2">
              <w:t>igraci virtuálních server</w:t>
            </w:r>
            <w:r w:rsidR="00062593" w:rsidRPr="007416A2">
              <w:t>ů z</w:t>
            </w:r>
            <w:r w:rsidR="00043C98" w:rsidRPr="007416A2">
              <w:t xml:space="preserve">e současného </w:t>
            </w:r>
            <w:r w:rsidR="00062593" w:rsidRPr="007416A2">
              <w:t>HW</w:t>
            </w:r>
            <w:r w:rsidRPr="007416A2">
              <w:t xml:space="preserve"> </w:t>
            </w:r>
            <w:r w:rsidR="00043C98" w:rsidRPr="007416A2">
              <w:t xml:space="preserve">na nově </w:t>
            </w:r>
            <w:r w:rsidR="00CB4AB5" w:rsidRPr="007416A2">
              <w:t>dodaný včetně příslušné licence a podpory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DFBB0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577E7" w14:textId="3F201477" w:rsidR="00ED5D0E" w:rsidRPr="00561F26" w:rsidRDefault="00ED5D0E" w:rsidP="00EA5C98"/>
        </w:tc>
      </w:tr>
      <w:tr w:rsidR="00ED5D0E" w:rsidRPr="00561F26" w14:paraId="622E5C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033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C95B2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E65" w14:textId="4AAC27A7" w:rsidR="00ED5D0E" w:rsidRPr="007416A2" w:rsidRDefault="005A2E58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>musí obsahovat licence</w:t>
            </w:r>
            <w:r w:rsidR="00727EA1" w:rsidRPr="007416A2">
              <w:t xml:space="preserve"> </w:t>
            </w:r>
            <w:r w:rsidR="00683E25" w:rsidRPr="007416A2">
              <w:t xml:space="preserve">na virtualizaci </w:t>
            </w:r>
            <w:r w:rsidR="00ED5D0E" w:rsidRPr="007416A2">
              <w:t>pro všechny nabízená procesorová jádra</w:t>
            </w:r>
            <w:r w:rsidR="00727EA1" w:rsidRPr="007416A2">
              <w:t xml:space="preserve"> včetně</w:t>
            </w:r>
            <w:r w:rsidR="002C21C5" w:rsidRPr="007416A2">
              <w:t xml:space="preserve"> </w:t>
            </w:r>
            <w:r w:rsidR="00683E25" w:rsidRPr="007416A2">
              <w:t xml:space="preserve">příslušné licenční </w:t>
            </w:r>
            <w:r w:rsidR="002C21C5" w:rsidRPr="007416A2">
              <w:t>podpory</w:t>
            </w:r>
            <w:r w:rsidR="00ED5D0E"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4BDD4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A45A3" w14:textId="66E71245" w:rsidR="00ED5D0E" w:rsidRPr="00561F26" w:rsidRDefault="00ED5D0E" w:rsidP="00EA5C98"/>
        </w:tc>
      </w:tr>
      <w:tr w:rsidR="00ED5D0E" w:rsidRPr="00561F26" w14:paraId="302D0E0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517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E16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1B92" w14:textId="1FBE8D1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50D7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216504" w14:textId="66925A0A" w:rsidR="00ED5D0E" w:rsidRPr="00561F26" w:rsidRDefault="00ED5D0E" w:rsidP="00EA5C98"/>
        </w:tc>
      </w:tr>
      <w:tr w:rsidR="00ED5D0E" w:rsidRPr="00561F26" w14:paraId="16DE159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C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6F19" w14:textId="77777777" w:rsidR="00ED5D0E" w:rsidRPr="00561F26" w:rsidRDefault="00ED5D0E" w:rsidP="00EA5C98">
            <w:r w:rsidRPr="00561F26">
              <w:t>OS – SAP/Oracle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CD7F" w14:textId="627AAE0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5A2E58">
              <w:t>dodávky</w:t>
            </w:r>
            <w:r w:rsidR="005A2E58" w:rsidRPr="007416A2">
              <w:t xml:space="preserve"> </w:t>
            </w:r>
            <w:r w:rsidRPr="007416A2">
              <w:t xml:space="preserve">musí být licence </w:t>
            </w:r>
            <w:r w:rsidR="00247212" w:rsidRPr="007416A2">
              <w:t xml:space="preserve">big-endien </w:t>
            </w:r>
            <w:r w:rsidRPr="007416A2">
              <w:t xml:space="preserve">OS </w:t>
            </w:r>
            <w:r w:rsidR="00344F4A" w:rsidRPr="007416A2">
              <w:t xml:space="preserve">(aktuálně je provozován </w:t>
            </w:r>
            <w:r w:rsidRPr="007416A2">
              <w:t>AIX 7.2</w:t>
            </w:r>
            <w:r w:rsidR="00344F4A" w:rsidRPr="007416A2">
              <w:t>)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371286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CF82EA" w14:textId="36D47270" w:rsidR="00ED5D0E" w:rsidRPr="00561F26" w:rsidRDefault="00ED5D0E" w:rsidP="00EA5C98"/>
        </w:tc>
      </w:tr>
      <w:tr w:rsidR="00ED5D0E" w:rsidRPr="00561F26" w14:paraId="79EC1C5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36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6FE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8992" w14:textId="05D06FC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80ks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F3276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0376AA" w14:textId="53280275" w:rsidR="00ED5D0E" w:rsidRPr="00561F26" w:rsidRDefault="00ED5D0E" w:rsidP="00EA5C98"/>
        </w:tc>
      </w:tr>
      <w:tr w:rsidR="00ED5D0E" w:rsidRPr="00561F26" w14:paraId="1F141CF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04E2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E8F" w14:textId="77777777" w:rsidR="00ED5D0E" w:rsidRPr="00561F26" w:rsidRDefault="00ED5D0E" w:rsidP="00EA5C98">
            <w:r w:rsidRPr="00561F26">
              <w:t>OS – HANA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D84D" w14:textId="77777777" w:rsidR="002453FF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B37016">
              <w:t>dodávky</w:t>
            </w:r>
            <w:r w:rsidR="00B37016" w:rsidRPr="007416A2">
              <w:t xml:space="preserve"> </w:t>
            </w:r>
            <w:r w:rsidRPr="007416A2">
              <w:t xml:space="preserve">musí být předplatné OS </w:t>
            </w:r>
            <w:r w:rsidR="005016BC" w:rsidRPr="007416A2">
              <w:t>RHEL</w:t>
            </w:r>
            <w:r w:rsidR="005016BC">
              <w:t xml:space="preserve"> nebo SLES</w:t>
            </w:r>
            <w:r w:rsidR="005016BC" w:rsidRPr="007416A2">
              <w:t xml:space="preserve"> for SAP</w:t>
            </w:r>
            <w:r w:rsidRPr="007416A2">
              <w:t xml:space="preserve"> min. na 108ks jader pro každý </w:t>
            </w:r>
            <w:r w:rsidRPr="002453FF">
              <w:t>server.</w:t>
            </w:r>
          </w:p>
          <w:p w14:paraId="3F589279" w14:textId="191915A0" w:rsidR="00ED5D0E" w:rsidRPr="007416A2" w:rsidRDefault="002A39C1" w:rsidP="002453FF">
            <w:pPr>
              <w:pStyle w:val="Odstavecseseznamem"/>
              <w:ind w:left="360"/>
              <w:jc w:val="both"/>
            </w:pPr>
            <w:r w:rsidRPr="002453FF">
              <w:t xml:space="preserve">Zadavatel umožňuje rovnocenné řešení, které bude splňovat požadavky uvedené v kapitole </w:t>
            </w:r>
            <w:r w:rsidR="002453FF" w:rsidRPr="002453FF">
              <w:t>2.2 Požadavky na certifikaci dodávaných komponent.</w:t>
            </w:r>
            <w:r w:rsidR="002453FF">
              <w:t xml:space="preserve"> Dodavatel </w:t>
            </w:r>
            <w:r w:rsidR="009102FC">
              <w:t xml:space="preserve">uvede </w:t>
            </w:r>
            <w:r w:rsidR="002453FF">
              <w:t>v takovém případě</w:t>
            </w:r>
            <w:r w:rsidR="009102FC">
              <w:t xml:space="preserve"> </w:t>
            </w:r>
            <w:r w:rsidR="002453FF">
              <w:t>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25D2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81395" w14:textId="6DB7E753" w:rsidR="00ED5D0E" w:rsidRPr="00561F26" w:rsidRDefault="00ED5D0E" w:rsidP="00EA5C98"/>
        </w:tc>
      </w:tr>
      <w:tr w:rsidR="00ED5D0E" w:rsidRPr="00561F26" w14:paraId="4378A8A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18F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9FF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3BB7" w14:textId="4B2B75F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Licence ve verzi certifikované pro provoz SAP/HANA PROD a nonPROD.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8C1C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28C0C8" w14:textId="4AF70B49" w:rsidR="00ED5D0E" w:rsidRPr="00561F26" w:rsidRDefault="00ED5D0E" w:rsidP="00EA5C98"/>
        </w:tc>
      </w:tr>
      <w:tr w:rsidR="00ED5D0E" w:rsidRPr="00561F26" w14:paraId="7C5CA4B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D1E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DE5" w14:textId="77777777" w:rsidR="00ED5D0E" w:rsidRPr="00561F26" w:rsidRDefault="00ED5D0E" w:rsidP="00EA5C98">
            <w:r w:rsidRPr="00561F26">
              <w:t>Clusterware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39A6" w14:textId="3C969B66" w:rsidR="00173F62" w:rsidRPr="007416A2" w:rsidRDefault="00ED5D0E" w:rsidP="00173F62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Pro zajištění vysoké dostupnosti musí být </w:t>
            </w:r>
            <w:r w:rsidR="00173F62" w:rsidRPr="007416A2">
              <w:t xml:space="preserve">součástí nabídky licence </w:t>
            </w:r>
            <w:r w:rsidR="007D490B" w:rsidRPr="007416A2">
              <w:t xml:space="preserve">řešení vysoké dostupnosti pro </w:t>
            </w:r>
            <w:r w:rsidR="00173F62" w:rsidRPr="007416A2">
              <w:t>big-endien OS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7516C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A775BC" w14:textId="39917CFF" w:rsidR="00ED5D0E" w:rsidRPr="00561F26" w:rsidRDefault="00ED5D0E" w:rsidP="00EA5C98"/>
        </w:tc>
      </w:tr>
      <w:tr w:rsidR="00ED5D0E" w:rsidRPr="00561F26" w14:paraId="4C85250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16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59E29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2C2B" w14:textId="1D2CFD8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50ks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E5B442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8139B" w14:textId="1D9C4A93" w:rsidR="00ED5D0E" w:rsidRPr="00561F26" w:rsidRDefault="00ED5D0E" w:rsidP="00EA5C98"/>
        </w:tc>
      </w:tr>
      <w:tr w:rsidR="00ED5D0E" w:rsidRPr="00561F26" w14:paraId="0EEEF83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8A1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5CC4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BC" w14:textId="77777777" w:rsidR="009102FC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Zajištění vysoké dostupnosti SAP/HANA je součástí příslušné verze RHEL </w:t>
            </w:r>
            <w:r w:rsidR="005016BC">
              <w:t>nebo SLES</w:t>
            </w:r>
            <w:r w:rsidRPr="007416A2">
              <w:t xml:space="preserve"> for SAP.</w:t>
            </w:r>
          </w:p>
          <w:p w14:paraId="11B5AA11" w14:textId="525AA18C" w:rsidR="00ED5D0E" w:rsidRPr="007416A2" w:rsidRDefault="009102FC" w:rsidP="009102FC">
            <w:pPr>
              <w:pStyle w:val="Odstavecseseznamem"/>
              <w:ind w:left="360"/>
              <w:jc w:val="both"/>
            </w:pPr>
            <w:r w:rsidRPr="002453FF">
              <w:t>Zadavatel umožňuje rovnocenné řešení, které bude splňovat požadavky uvedené v kapitole 2.2 Požadavky na certifikaci dodávaných komponent.</w:t>
            </w:r>
            <w:r>
              <w:t xml:space="preserve"> Dodavatel v takovém případě uvede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1446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4A0002" w14:textId="66ADD355" w:rsidR="00ED5D0E" w:rsidRPr="00561F26" w:rsidRDefault="00ED5D0E" w:rsidP="00EA5C98"/>
        </w:tc>
      </w:tr>
      <w:tr w:rsidR="00ED5D0E" w:rsidRPr="00561F26" w14:paraId="682250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84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E13D" w14:textId="11C4269E" w:rsidR="00ED5D0E" w:rsidRPr="00561F26" w:rsidRDefault="00ED5D0E" w:rsidP="00EA5C98">
            <w:r>
              <w:t>Management</w:t>
            </w:r>
            <w:r w:rsidR="0039621C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D740" w14:textId="6F98ADA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SW pro zajištění správy musí být součástí </w:t>
            </w:r>
            <w:r w:rsidR="00661A2F">
              <w:t>dodávky</w:t>
            </w:r>
            <w:r w:rsidRPr="007416A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A799C1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06FEA" w14:textId="7E6B123D" w:rsidR="00ED5D0E" w:rsidRPr="00561F26" w:rsidRDefault="00ED5D0E" w:rsidP="00A35C26">
            <w:pPr>
              <w:keepNext/>
            </w:pPr>
          </w:p>
        </w:tc>
      </w:tr>
      <w:tr w:rsidR="00ED5D0E" w:rsidRPr="00561F26" w14:paraId="41C645A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1F8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372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DD11" w14:textId="55317D70" w:rsidR="00ED5D0E" w:rsidRPr="007416A2" w:rsidRDefault="00C07A87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Řídící konzole </w:t>
            </w:r>
            <w:r w:rsidR="006B25AB" w:rsidRPr="007416A2">
              <w:t xml:space="preserve">pro virtualizaci (minimálně </w:t>
            </w:r>
            <w:r w:rsidR="00CB7F0F" w:rsidRPr="007416A2">
              <w:t>jedna na každý výpočetní server).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8B59B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5EAAAB" w14:textId="2035B1F5" w:rsidR="00ED5D0E" w:rsidRPr="00561F26" w:rsidRDefault="00ED5D0E" w:rsidP="00A35C26">
            <w:pPr>
              <w:keepNext/>
            </w:pPr>
          </w:p>
        </w:tc>
      </w:tr>
      <w:tr w:rsidR="00ED5D0E" w:rsidRPr="00561F26" w14:paraId="1A2230B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08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1E15" w14:textId="7107765B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DE34" w14:textId="305A385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F8EE4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A72AD0" w14:textId="344E13EF" w:rsidR="00ED5D0E" w:rsidRPr="00561F26" w:rsidRDefault="00ED5D0E" w:rsidP="006C6F84">
            <w:pPr>
              <w:keepNext/>
            </w:pPr>
          </w:p>
        </w:tc>
      </w:tr>
      <w:tr w:rsidR="00ED5D0E" w:rsidRPr="00561F26" w14:paraId="6931D98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FA2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AF58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ADBE" w14:textId="31D88537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8F67FD6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625B8" w14:textId="08EE4C6C" w:rsidR="00ED5D0E" w:rsidRPr="00561F26" w:rsidRDefault="00ED5D0E" w:rsidP="006C6F84">
            <w:pPr>
              <w:keepNext/>
            </w:pPr>
          </w:p>
        </w:tc>
      </w:tr>
      <w:tr w:rsidR="00ED5D0E" w:rsidRPr="00561F26" w14:paraId="2A433E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5CC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941D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5E5" w14:textId="7E8AEF5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51EE5E3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6AC638" w14:textId="4EB08659" w:rsidR="00ED5D0E" w:rsidRPr="00561F26" w:rsidRDefault="00ED5D0E" w:rsidP="006C6F84">
            <w:pPr>
              <w:keepNext/>
            </w:pPr>
          </w:p>
        </w:tc>
      </w:tr>
      <w:tr w:rsidR="00ED5D0E" w:rsidRPr="00561F26" w14:paraId="63216C2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0C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05A6E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EE1" w14:textId="72EC255E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220BA1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F6D50" w14:textId="6F523758" w:rsidR="00ED5D0E" w:rsidRPr="00561F26" w:rsidRDefault="00ED5D0E" w:rsidP="00AB0DF8">
            <w:pPr>
              <w:keepNext/>
            </w:pPr>
          </w:p>
        </w:tc>
      </w:tr>
      <w:tr w:rsidR="00ED5D0E" w:rsidRPr="00561F26" w14:paraId="764867C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C97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E632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F1B0" w14:textId="55CA1F0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86691B9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1F1DD" w14:textId="2E0DF46C" w:rsidR="00ED5D0E" w:rsidRPr="00561F26" w:rsidRDefault="00ED5D0E" w:rsidP="00AB0DF8">
            <w:pPr>
              <w:keepNext/>
            </w:pPr>
          </w:p>
        </w:tc>
      </w:tr>
      <w:tr w:rsidR="00ED5D0E" w:rsidRPr="00561F26" w14:paraId="19A10E4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03B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84EA" w14:textId="1840586D" w:rsidR="00ED5D0E" w:rsidRPr="00AB0DF8" w:rsidRDefault="00ED5D0E" w:rsidP="00331642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C644" w14:textId="7B461B5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72E87" w14:textId="77777777" w:rsidR="00ED5D0E" w:rsidRPr="00561F26" w:rsidRDefault="00ED5D0E" w:rsidP="00331642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B26EC" w14:textId="6E401AF6" w:rsidR="00ED5D0E" w:rsidRPr="00561F26" w:rsidRDefault="00ED5D0E" w:rsidP="00331642">
            <w:pPr>
              <w:keepNext/>
            </w:pPr>
          </w:p>
        </w:tc>
      </w:tr>
      <w:tr w:rsidR="00ED5D0E" w:rsidRPr="00561F26" w14:paraId="45ADF5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D4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BFA0" w14:textId="78308AD3" w:rsidR="00ED5D0E" w:rsidRDefault="00ED5D0E" w:rsidP="00814FEF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1C79" w14:textId="6ECB0957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sledování využití fyzických serverů virtuálními servery, a to minimálně v parametrech:</w:t>
            </w:r>
          </w:p>
          <w:p w14:paraId="2AD23596" w14:textId="5AC087B5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Procesorový výkon a CPU shared pool;</w:t>
            </w:r>
          </w:p>
          <w:p w14:paraId="5D5E76FC" w14:textId="272310CF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Operační paměť;</w:t>
            </w:r>
          </w:p>
          <w:p w14:paraId="46AF2701" w14:textId="074897D0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  <w:rPr>
                <w:rFonts w:eastAsiaTheme="minorHAnsi"/>
                <w:lang w:eastAsia="en-US"/>
              </w:rPr>
            </w:pPr>
            <w:r w:rsidRPr="007416A2">
              <w:t>Fyzické adaptéry (včetně SR-IOV);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5A191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82EF3" w14:textId="057883D1" w:rsidR="00ED5D0E" w:rsidRPr="00561F26" w:rsidRDefault="00ED5D0E" w:rsidP="00814FEF">
            <w:pPr>
              <w:keepNext/>
            </w:pPr>
          </w:p>
        </w:tc>
      </w:tr>
      <w:tr w:rsidR="00ED5D0E" w:rsidRPr="00561F26" w14:paraId="10FBE57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0FD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EBA3" w14:textId="77777777" w:rsidR="00ED5D0E" w:rsidRDefault="00ED5D0E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30" w14:textId="29740573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poskytovat Alerty a agenty pro </w:t>
            </w:r>
            <w:r w:rsidR="00F3460B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virtualizaci a </w:t>
            </w:r>
            <w:r w:rsidR="001532BC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nabízené operační systémy.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36E623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F94C95" w14:textId="41D33F79" w:rsidR="00ED5D0E" w:rsidRPr="00561F26" w:rsidRDefault="00ED5D0E" w:rsidP="00814FEF">
            <w:pPr>
              <w:keepNext/>
            </w:pPr>
          </w:p>
        </w:tc>
      </w:tr>
      <w:tr w:rsidR="00E42BA6" w:rsidRPr="00561F26" w14:paraId="787E260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7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4AD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67FB4" w14:textId="52B619B6" w:rsidR="00E42BA6" w:rsidRPr="00561F26" w:rsidRDefault="00E42BA6" w:rsidP="00814FEF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237D" w14:textId="1445C4FB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6B968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343912" w14:textId="0AA9A976" w:rsidR="00E42BA6" w:rsidRPr="00561F26" w:rsidRDefault="00E42BA6" w:rsidP="00814FEF">
            <w:pPr>
              <w:keepNext/>
            </w:pPr>
          </w:p>
        </w:tc>
      </w:tr>
      <w:tr w:rsidR="00E42BA6" w:rsidRPr="00561F26" w14:paraId="733C03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8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BEB5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0AAF9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CAD" w14:textId="4BC878C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7E7DC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6A2AF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4AEB4A3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0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BF0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8EB3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5A9F" w14:textId="5D612119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774753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F81284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59F0814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80E3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565D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F5B8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755B5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FCDA2" w14:textId="77777777" w:rsidR="00E42BA6" w:rsidRPr="00561F26" w:rsidRDefault="00E42BA6" w:rsidP="00814FEF">
            <w:pPr>
              <w:keepNext/>
            </w:pPr>
          </w:p>
        </w:tc>
      </w:tr>
    </w:tbl>
    <w:bookmarkEnd w:id="128"/>
    <w:p w14:paraId="0B715D7A" w14:textId="5AB68663" w:rsidR="000644B2" w:rsidRDefault="00A35C26" w:rsidP="00C020A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36</w:t>
      </w:r>
      <w:r w:rsidR="00E9490C">
        <w:rPr>
          <w:noProof/>
        </w:rPr>
        <w:fldChar w:fldCharType="end"/>
      </w:r>
      <w:r>
        <w:t xml:space="preserve"> - </w:t>
      </w:r>
      <w:r w:rsidRPr="00593BCD">
        <w:t xml:space="preserve">Technické parametry </w:t>
      </w:r>
      <w:r>
        <w:t xml:space="preserve">HW </w:t>
      </w:r>
      <w:r w:rsidRPr="00593BCD">
        <w:t xml:space="preserve">pro </w:t>
      </w:r>
      <w:r>
        <w:t>ERP SAP</w:t>
      </w:r>
    </w:p>
    <w:p w14:paraId="65A4C31B" w14:textId="77777777" w:rsidR="00D57E6B" w:rsidRDefault="00D57E6B" w:rsidP="00D57E6B">
      <w:pPr>
        <w:pStyle w:val="Nadpis2"/>
        <w:rPr>
          <w:sz w:val="32"/>
          <w:szCs w:val="32"/>
        </w:rPr>
      </w:pPr>
      <w:bookmarkStart w:id="129" w:name="_Ref166923329"/>
      <w:bookmarkStart w:id="130" w:name="_Toc177708981"/>
      <w:bookmarkStart w:id="131" w:name="_Hlk170223634"/>
      <w:r w:rsidRPr="00D57E6B">
        <w:rPr>
          <w:sz w:val="32"/>
          <w:szCs w:val="32"/>
        </w:rPr>
        <w:t>Zálohovací a dohledové servery</w:t>
      </w:r>
      <w:bookmarkEnd w:id="129"/>
      <w:bookmarkEnd w:id="130"/>
    </w:p>
    <w:p w14:paraId="039835B2" w14:textId="77777777" w:rsidR="00236264" w:rsidRPr="004A5F76" w:rsidRDefault="00236264" w:rsidP="00236264">
      <w:pPr>
        <w:pStyle w:val="Nadpis3"/>
        <w:rPr>
          <w:sz w:val="28"/>
          <w:szCs w:val="28"/>
        </w:rPr>
      </w:pPr>
      <w:bookmarkStart w:id="132" w:name="_Toc177708982"/>
      <w:bookmarkEnd w:id="131"/>
      <w:r w:rsidRPr="004A5F76">
        <w:rPr>
          <w:sz w:val="28"/>
          <w:szCs w:val="28"/>
        </w:rPr>
        <w:t>Popis současného stavu</w:t>
      </w:r>
      <w:bookmarkEnd w:id="132"/>
    </w:p>
    <w:p w14:paraId="08D2B83D" w14:textId="7E73BC76" w:rsidR="00236264" w:rsidRPr="00236264" w:rsidRDefault="008311E0" w:rsidP="00236264">
      <w:pPr>
        <w:spacing w:before="240" w:after="240"/>
        <w:jc w:val="both"/>
      </w:pPr>
      <w:r>
        <w:t>Objednatel</w:t>
      </w:r>
      <w:r w:rsidR="00236264">
        <w:t xml:space="preserve"> používá pro účely zálohování nástroj IBM S</w:t>
      </w:r>
      <w:r w:rsidR="009C09B6">
        <w:t>pectrum</w:t>
      </w:r>
      <w:r w:rsidR="00236264">
        <w:t xml:space="preserve"> Protect s klienty pro zálohování souborových systémů OS AIX/Linux/Windows a aplikací – Oracle DB, SAP, SAP HANA,</w:t>
      </w:r>
      <w:r w:rsidR="00CE57AB">
        <w:t xml:space="preserve"> </w:t>
      </w:r>
      <w:r w:rsidR="00236264">
        <w:t>VMWARE VM instalovaný na dvou</w:t>
      </w:r>
      <w:r w:rsidR="003D0B83">
        <w:t xml:space="preserve"> clustrovaných</w:t>
      </w:r>
      <w:r w:rsidR="00236264">
        <w:t xml:space="preserve"> serverech</w:t>
      </w:r>
      <w:r w:rsidR="003D0B83">
        <w:t xml:space="preserve"> umístěných ve dvou lokalitách.</w:t>
      </w:r>
    </w:p>
    <w:p w14:paraId="53CEAF2D" w14:textId="77777777" w:rsidR="00A72BBA" w:rsidRPr="004A5F76" w:rsidRDefault="00A72BBA" w:rsidP="00A72BBA">
      <w:pPr>
        <w:pStyle w:val="Nadpis3"/>
        <w:rPr>
          <w:sz w:val="28"/>
          <w:szCs w:val="28"/>
        </w:rPr>
      </w:pPr>
      <w:bookmarkStart w:id="133" w:name="_Toc177708983"/>
      <w:r w:rsidRPr="004A5F76">
        <w:rPr>
          <w:sz w:val="28"/>
          <w:szCs w:val="28"/>
        </w:rPr>
        <w:t>Požadavky na nové řešení</w:t>
      </w:r>
      <w:bookmarkEnd w:id="133"/>
    </w:p>
    <w:p w14:paraId="6B1A7054" w14:textId="2DB8BD8A" w:rsidR="00C020A8" w:rsidRDefault="008311E0" w:rsidP="00385261">
      <w:pPr>
        <w:spacing w:before="240" w:after="240"/>
        <w:jc w:val="both"/>
      </w:pPr>
      <w:r>
        <w:t>Objednatel</w:t>
      </w:r>
      <w:r w:rsidR="00385261" w:rsidRPr="00FC23E5">
        <w:t xml:space="preserve"> </w:t>
      </w:r>
      <w:r w:rsidR="00385261">
        <w:t xml:space="preserve">dále </w:t>
      </w:r>
      <w:r w:rsidR="00385261" w:rsidRPr="00FC23E5">
        <w:t xml:space="preserve">požaduje </w:t>
      </w:r>
      <w:r w:rsidR="00385261" w:rsidRPr="00561F26">
        <w:t xml:space="preserve">servery pro systémové úlohy, především zálohování a dohled. Vhodné jsou </w:t>
      </w:r>
      <w:r w:rsidR="00385261">
        <w:t xml:space="preserve">2-socketové </w:t>
      </w:r>
      <w:r w:rsidR="00385261" w:rsidRPr="00561F26">
        <w:t xml:space="preserve">servery s dostatečnou propustností především pro potřeby zálohování.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D097B" w:rsidRPr="00155416" w14:paraId="5178562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4D2439A" w14:textId="17F5A8E5" w:rsidR="00BD097B" w:rsidRPr="00155416" w:rsidRDefault="00BD097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a dohledov</w:t>
            </w:r>
            <w:r w:rsidR="002905D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ý server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BD097B" w:rsidRPr="00155416" w14:paraId="0281E17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08E86B1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6D1EA53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174A90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E948367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D097B" w:rsidRPr="00155416" w14:paraId="03FA353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BB31394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02F8F3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154722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456E0C8" w14:textId="77777777" w:rsidR="00BD097B" w:rsidRPr="00155416" w:rsidRDefault="00BD097B" w:rsidP="002905D5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9D6D8D3" w14:textId="1A58A45A" w:rsidR="00C020A8" w:rsidRDefault="002905D5" w:rsidP="002905D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37</w:t>
      </w:r>
      <w:r w:rsidR="00E9490C">
        <w:rPr>
          <w:noProof/>
        </w:rPr>
        <w:fldChar w:fldCharType="end"/>
      </w:r>
      <w:r>
        <w:t xml:space="preserve"> - Identifikace komponenty Zálohovací a dohledové servery</w:t>
      </w:r>
    </w:p>
    <w:p w14:paraId="2731B3C9" w14:textId="70543735" w:rsidR="00385261" w:rsidRPr="00561F26" w:rsidRDefault="00385261" w:rsidP="00385261">
      <w:pPr>
        <w:spacing w:before="240" w:after="240"/>
        <w:jc w:val="both"/>
      </w:pPr>
      <w:r w:rsidRPr="00561F26">
        <w:t>Požadované parametry serveru pro jednu lokalitu</w:t>
      </w:r>
      <w:r>
        <w:t xml:space="preserve"> (celkem jsou poptávány 2 servery)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544"/>
        <w:gridCol w:w="1134"/>
        <w:gridCol w:w="2268"/>
      </w:tblGrid>
      <w:tr w:rsidR="00ED5D0E" w:rsidRPr="00561F26" w14:paraId="22F37D3B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34C58B3" w14:textId="3B15FE10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Servery 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 zálohování a dohled (2 ks)</w:t>
            </w:r>
          </w:p>
        </w:tc>
      </w:tr>
      <w:tr w:rsidR="00ED5D0E" w:rsidRPr="00561F26" w14:paraId="5A5CF52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72180EBC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34" w:name="_Hlk17022367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0A0B16E2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FFA2C06" w14:textId="667998DE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5B77A10B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17501EAA" w14:textId="6C865BAE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76A0C0C" w14:textId="10FEBAC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0F3CF8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3606B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22ABF4F2" w14:textId="77777777" w:rsidR="00ED5D0E" w:rsidRPr="00561F26" w:rsidRDefault="00ED5D0E" w:rsidP="00EA5C98">
            <w:r w:rsidRPr="00561F26">
              <w:t>Servery Zálohovací a dohledové</w:t>
            </w:r>
          </w:p>
        </w:tc>
        <w:tc>
          <w:tcPr>
            <w:tcW w:w="3544" w:type="dxa"/>
            <w:shd w:val="clear" w:color="auto" w:fill="auto"/>
          </w:tcPr>
          <w:p w14:paraId="39E09B51" w14:textId="5574E7F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Zálohovací servery musí být dle doporučení dodavatele zálohovacího řešení.</w:t>
            </w:r>
          </w:p>
        </w:tc>
        <w:tc>
          <w:tcPr>
            <w:tcW w:w="1134" w:type="dxa"/>
            <w:shd w:val="clear" w:color="auto" w:fill="FFFF00"/>
          </w:tcPr>
          <w:p w14:paraId="17383F6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8B33D20" w14:textId="601B6D2D" w:rsidR="00ED5D0E" w:rsidRPr="00561F26" w:rsidRDefault="00ED5D0E" w:rsidP="00EA5C98"/>
        </w:tc>
      </w:tr>
      <w:tr w:rsidR="00ED5D0E" w:rsidRPr="00561F26" w14:paraId="4CF810D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2374BD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6472B5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7E91653D" w14:textId="43C31B2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73D111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AE5CD0C" w14:textId="04A2C7A1" w:rsidR="00ED5D0E" w:rsidRPr="00561F26" w:rsidRDefault="00ED5D0E" w:rsidP="00EA5C98"/>
        </w:tc>
      </w:tr>
      <w:tr w:rsidR="00ED5D0E" w:rsidRPr="00561F26" w14:paraId="5DADA74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D190AD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54C23EDC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3AF26CD1" w14:textId="30F21D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12721B7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145612D" w14:textId="3E16F998" w:rsidR="00ED5D0E" w:rsidRPr="00561F26" w:rsidRDefault="00ED5D0E" w:rsidP="00EA5C98"/>
        </w:tc>
      </w:tr>
      <w:tr w:rsidR="00ED5D0E" w:rsidRPr="00561F26" w14:paraId="54411BA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16145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7178FF8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544" w:type="dxa"/>
            <w:shd w:val="clear" w:color="auto" w:fill="auto"/>
          </w:tcPr>
          <w:p w14:paraId="1DFAFDAE" w14:textId="685B094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Požadovaný výkon je </w:t>
            </w:r>
            <w:r w:rsidR="00690CDF" w:rsidRPr="007416A2">
              <w:t>min</w:t>
            </w:r>
            <w:r w:rsidR="00216823" w:rsidRPr="007416A2">
              <w:t>. 200000 SAPs.</w:t>
            </w:r>
          </w:p>
        </w:tc>
        <w:tc>
          <w:tcPr>
            <w:tcW w:w="1134" w:type="dxa"/>
            <w:shd w:val="clear" w:color="auto" w:fill="FFFF00"/>
          </w:tcPr>
          <w:p w14:paraId="24F4EC8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0E2B4DB" w14:textId="2376F07F" w:rsidR="00ED5D0E" w:rsidRPr="00561F26" w:rsidRDefault="00ED5D0E" w:rsidP="00EA5C98"/>
        </w:tc>
      </w:tr>
      <w:tr w:rsidR="00ED5D0E" w:rsidRPr="00561F26" w14:paraId="63BCFB1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CFF88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257DC808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544" w:type="dxa"/>
            <w:shd w:val="clear" w:color="auto" w:fill="auto"/>
          </w:tcPr>
          <w:p w14:paraId="656F99D8" w14:textId="38359E2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Není vyžadována.</w:t>
            </w:r>
          </w:p>
        </w:tc>
        <w:tc>
          <w:tcPr>
            <w:tcW w:w="1134" w:type="dxa"/>
            <w:shd w:val="clear" w:color="auto" w:fill="FFFF00"/>
          </w:tcPr>
          <w:p w14:paraId="20BEED4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56DE37E" w14:textId="1D03401A" w:rsidR="00ED5D0E" w:rsidRPr="00561F26" w:rsidRDefault="00ED5D0E" w:rsidP="00EA5C98"/>
        </w:tc>
      </w:tr>
      <w:tr w:rsidR="00ED5D0E" w:rsidRPr="00561F26" w14:paraId="5868528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3F9828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611B229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544" w:type="dxa"/>
            <w:shd w:val="clear" w:color="auto" w:fill="auto"/>
          </w:tcPr>
          <w:p w14:paraId="1FECBA6B" w14:textId="1294E9C6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</w:t>
            </w:r>
          </w:p>
        </w:tc>
        <w:tc>
          <w:tcPr>
            <w:tcW w:w="1134" w:type="dxa"/>
            <w:shd w:val="clear" w:color="auto" w:fill="FFFF00"/>
          </w:tcPr>
          <w:p w14:paraId="63CF2F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7B86786" w14:textId="6EF90F5C" w:rsidR="00ED5D0E" w:rsidRPr="00561F26" w:rsidRDefault="00ED5D0E" w:rsidP="00EA5C98"/>
        </w:tc>
      </w:tr>
      <w:tr w:rsidR="00ED5D0E" w:rsidRPr="00561F26" w14:paraId="5E4F07D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533C10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1D808F78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544" w:type="dxa"/>
            <w:shd w:val="clear" w:color="auto" w:fill="auto"/>
          </w:tcPr>
          <w:p w14:paraId="4C3BA9F6" w14:textId="6C97D66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RAM</w:t>
            </w:r>
            <w:r w:rsidR="003C2040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7124CA2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7F432D6" w14:textId="5F76F1BD" w:rsidR="00ED5D0E" w:rsidRPr="00561F26" w:rsidRDefault="00ED5D0E" w:rsidP="00EA5C98"/>
        </w:tc>
      </w:tr>
      <w:tr w:rsidR="00ED5D0E" w:rsidRPr="00561F26" w14:paraId="0F8F352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322F86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2FA06E4C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38B41C25" w14:textId="17FAE30D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rozšiřitelnost RAM pro jeden server: </w:t>
            </w:r>
            <w:r w:rsidR="00ED5D0E" w:rsidRPr="007416A2">
              <w:rPr>
                <w:b/>
                <w:bCs/>
              </w:rPr>
              <w:t>4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756D041D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70A89CAB" w14:textId="37E6DC27" w:rsidR="00ED5D0E" w:rsidRPr="00561F26" w:rsidRDefault="00ED5D0E" w:rsidP="00836A7D"/>
        </w:tc>
      </w:tr>
      <w:tr w:rsidR="00ED5D0E" w:rsidRPr="00561F26" w14:paraId="4F11526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D51BFA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14328EAA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7297D08F" w14:textId="4B5655D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224C4F02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4528F379" w14:textId="3D1323AC" w:rsidR="00ED5D0E" w:rsidRPr="00561F26" w:rsidRDefault="00ED5D0E" w:rsidP="00836A7D"/>
        </w:tc>
      </w:tr>
      <w:tr w:rsidR="00ED5D0E" w:rsidRPr="00561F26" w14:paraId="7F9B67E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EDBE7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3B0CDDE" w14:textId="77777777" w:rsidR="00ED5D0E" w:rsidRPr="00561F26" w:rsidRDefault="00ED5D0E" w:rsidP="00836A7D">
            <w:r w:rsidRPr="00561F26">
              <w:t>IO</w:t>
            </w:r>
          </w:p>
        </w:tc>
        <w:tc>
          <w:tcPr>
            <w:tcW w:w="3544" w:type="dxa"/>
            <w:shd w:val="clear" w:color="auto" w:fill="auto"/>
          </w:tcPr>
          <w:p w14:paraId="60D6BA67" w14:textId="13407F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53EC9C80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28B9EBE5" w14:textId="153601B8" w:rsidR="00ED5D0E" w:rsidRPr="00561F26" w:rsidRDefault="00ED5D0E" w:rsidP="00836A7D"/>
        </w:tc>
      </w:tr>
      <w:tr w:rsidR="00ED5D0E" w:rsidRPr="00561F26" w14:paraId="1C0D613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7EF416D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0ADA0FC" w14:textId="77777777" w:rsidR="00ED5D0E" w:rsidRPr="00561F26" w:rsidRDefault="00ED5D0E" w:rsidP="00836A7D">
            <w:r w:rsidRPr="00561F26">
              <w:t>IO – Ethernet 25Gbit</w:t>
            </w:r>
          </w:p>
        </w:tc>
        <w:tc>
          <w:tcPr>
            <w:tcW w:w="3544" w:type="dxa"/>
            <w:shd w:val="clear" w:color="auto" w:fill="auto"/>
          </w:tcPr>
          <w:p w14:paraId="68B40FAF" w14:textId="550DE8B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8x </w:t>
            </w:r>
            <w:r w:rsidR="00EE2302">
              <w:t xml:space="preserve">min. </w:t>
            </w:r>
            <w:r w:rsidRPr="007416A2">
              <w:t>25 Gb</w:t>
            </w:r>
            <w:r w:rsidR="006E109D" w:rsidRPr="007416A2">
              <w:t>/s</w:t>
            </w:r>
            <w:r w:rsidRPr="007416A2">
              <w:t xml:space="preserve"> typ SR (osazeny SFP2</w:t>
            </w:r>
            <w:r w:rsidR="00641B73" w:rsidRPr="007416A2">
              <w:t>8</w:t>
            </w:r>
            <w:r w:rsidRPr="007416A2">
              <w:t>) pro jeden server.</w:t>
            </w:r>
          </w:p>
        </w:tc>
        <w:tc>
          <w:tcPr>
            <w:tcW w:w="1134" w:type="dxa"/>
            <w:shd w:val="clear" w:color="auto" w:fill="FFFF00"/>
          </w:tcPr>
          <w:p w14:paraId="424F1411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5ECA9044" w14:textId="21D9F9C1" w:rsidR="00ED5D0E" w:rsidRPr="00561F26" w:rsidRDefault="00ED5D0E" w:rsidP="00836A7D"/>
        </w:tc>
      </w:tr>
      <w:tr w:rsidR="00ED5D0E" w:rsidRPr="00561F26" w14:paraId="4CE248B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BED1F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68A08C2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87EE95F" w14:textId="4E23CF3C" w:rsidR="00ED5D0E" w:rsidRPr="007416A2" w:rsidRDefault="004271D2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Ethernet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C2CBB22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27CBB4C2" w14:textId="5F2D6947" w:rsidR="00ED5D0E" w:rsidRPr="00561F26" w:rsidRDefault="00ED5D0E" w:rsidP="0013039A"/>
        </w:tc>
      </w:tr>
      <w:tr w:rsidR="00ED5D0E" w:rsidRPr="00561F26" w14:paraId="4EB231A8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4A8FC8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1ECA767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EDEE486" w14:textId="2EC23829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12DC683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37F1B4CF" w14:textId="2C1E4AF1" w:rsidR="00ED5D0E" w:rsidRPr="00561F26" w:rsidRDefault="00ED5D0E" w:rsidP="0013039A"/>
        </w:tc>
      </w:tr>
      <w:tr w:rsidR="00ED5D0E" w:rsidRPr="00561F26" w14:paraId="253E1E5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572CA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3591347" w14:textId="77777777" w:rsidR="00ED5D0E" w:rsidRPr="00561F26" w:rsidRDefault="00ED5D0E" w:rsidP="0013039A">
            <w:r w:rsidRPr="00561F26">
              <w:t>IO – Ethernet SR-IOV</w:t>
            </w:r>
          </w:p>
        </w:tc>
        <w:tc>
          <w:tcPr>
            <w:tcW w:w="3544" w:type="dxa"/>
            <w:shd w:val="clear" w:color="auto" w:fill="auto"/>
          </w:tcPr>
          <w:p w14:paraId="1B457A5D" w14:textId="47152086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Nabízené Ethernet </w:t>
            </w:r>
            <w:r w:rsidR="005A3A06">
              <w:t xml:space="preserve">min. </w:t>
            </w:r>
            <w:r w:rsidRPr="007416A2">
              <w:t>25 Gb</w:t>
            </w:r>
            <w:r w:rsidR="00BC3F39" w:rsidRPr="007416A2">
              <w:t>/s</w:t>
            </w:r>
            <w:r w:rsidRPr="007416A2">
              <w:t xml:space="preserve">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6168E438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53740705" w14:textId="6C35A787" w:rsidR="00ED5D0E" w:rsidRPr="00561F26" w:rsidRDefault="00ED5D0E" w:rsidP="0013039A"/>
        </w:tc>
      </w:tr>
      <w:tr w:rsidR="00ED5D0E" w:rsidRPr="00561F26" w14:paraId="303449A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B1F9D9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6EC9DF6" w14:textId="77777777" w:rsidR="00ED5D0E" w:rsidRPr="00561F26" w:rsidRDefault="00ED5D0E" w:rsidP="0013039A">
            <w:r w:rsidRPr="00561F26">
              <w:t xml:space="preserve">IO – Fibre Channel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B715065" w14:textId="73419CCE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8x </w:t>
            </w:r>
            <w:r w:rsidR="005A3A06">
              <w:t xml:space="preserve">min. </w:t>
            </w:r>
            <w:r w:rsidRPr="007416A2">
              <w:t>64 Gb</w:t>
            </w:r>
            <w:r w:rsidR="00BC3F39" w:rsidRPr="007416A2">
              <w:t>/s</w:t>
            </w:r>
            <w:r w:rsidRPr="007416A2">
              <w:t xml:space="preserve"> (osazeny S</w:t>
            </w:r>
            <w:r w:rsidR="00641B73" w:rsidRPr="007416A2">
              <w:t>FP</w:t>
            </w:r>
            <w:r w:rsidRPr="007416A2">
              <w:t xml:space="preserve">+) pro jeden server. (Pozn.: použití 4-port FC adaptérů či alternativní varianty s 2-port jsou přípustné).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804EA2A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55260FAD" w14:textId="11FB7D5C" w:rsidR="00ED5D0E" w:rsidRPr="00561F26" w:rsidRDefault="00ED5D0E" w:rsidP="0013039A"/>
        </w:tc>
      </w:tr>
      <w:tr w:rsidR="00ED5D0E" w:rsidRPr="00561F26" w14:paraId="3A89594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109F52B2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B343FF2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2E85F31E" w14:textId="01061C4D" w:rsidR="00ED5D0E" w:rsidRPr="007416A2" w:rsidRDefault="008745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FC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CACC744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3CC9552" w14:textId="0274249A" w:rsidR="00ED5D0E" w:rsidRPr="00561F26" w:rsidRDefault="00ED5D0E" w:rsidP="0013039A"/>
        </w:tc>
      </w:tr>
      <w:tr w:rsidR="00ED5D0E" w:rsidRPr="00561F26" w14:paraId="1905834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0901073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D3F5BA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B86B443" w14:textId="2CAD0981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AA940B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9BE6A6B" w14:textId="07401677" w:rsidR="00ED5D0E" w:rsidRPr="00561F26" w:rsidRDefault="00ED5D0E" w:rsidP="0013039A"/>
        </w:tc>
      </w:tr>
      <w:tr w:rsidR="00ED5D0E" w:rsidRPr="00561F26" w14:paraId="7ACB27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2B1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E2C5" w14:textId="2A5D82C1" w:rsidR="00ED5D0E" w:rsidRPr="00561F26" w:rsidRDefault="00ED5D0E" w:rsidP="0013039A">
            <w:r w:rsidRPr="00561F26">
              <w:t xml:space="preserve">IO – </w:t>
            </w:r>
            <w:r>
              <w:t>SSD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973B" w14:textId="33273F1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 Server musí disponovat </w:t>
            </w:r>
            <w:r w:rsidR="005A3A06">
              <w:t xml:space="preserve">min. </w:t>
            </w:r>
            <w:r w:rsidRPr="007416A2">
              <w:t xml:space="preserve">8 ks NVMe disků o min. kapacitě 500 GB každý (disky pro potřeby systémových </w:t>
            </w:r>
            <w:r w:rsidR="00234243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7BB05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00690F" w14:textId="20FE094E" w:rsidR="00ED5D0E" w:rsidRPr="00561F26" w:rsidRDefault="00ED5D0E" w:rsidP="0013039A"/>
        </w:tc>
      </w:tr>
      <w:tr w:rsidR="00FB4848" w:rsidRPr="00561F26" w14:paraId="6170E2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F539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9BD" w14:textId="77777777" w:rsidR="00FB4848" w:rsidRPr="00561F26" w:rsidRDefault="00FB4848" w:rsidP="00FB4848">
            <w:r w:rsidRPr="00561F26">
              <w:t>Virtualizace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7649" w14:textId="0EC7A66C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migraci virtuálních serverů ze současného HW na nově dodaný včetně příslušné licence a podpory.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DD3F2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CCDD3" w14:textId="568628EF" w:rsidR="00FB4848" w:rsidRPr="00561F26" w:rsidRDefault="00FB4848" w:rsidP="00FB4848"/>
        </w:tc>
      </w:tr>
      <w:tr w:rsidR="00FB4848" w:rsidRPr="00561F26" w14:paraId="674BBA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CD6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349C9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15F" w14:textId="784C92D4" w:rsidR="00FB4848" w:rsidRPr="007416A2" w:rsidRDefault="0018491C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FB4848" w:rsidRPr="007416A2">
              <w:t>musí obsahovat licence na virtualizaci pro všechny nabízená procesorová jádra včetně příslušné licenční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BFFA01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5B55F" w14:textId="49FD3AA7" w:rsidR="00FB4848" w:rsidRPr="00561F26" w:rsidRDefault="00FB4848" w:rsidP="00FB4848"/>
        </w:tc>
      </w:tr>
      <w:tr w:rsidR="00FB4848" w:rsidRPr="00561F26" w14:paraId="4EA47E4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B147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A637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95F" w14:textId="3C1D82D8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AFB9B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C93934" w14:textId="6C57DC6A" w:rsidR="00FB4848" w:rsidRPr="00561F26" w:rsidRDefault="00FB4848" w:rsidP="00FB4848"/>
        </w:tc>
      </w:tr>
      <w:tr w:rsidR="00ED5D0E" w:rsidRPr="00561F26" w14:paraId="1603C95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A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74AC" w14:textId="77777777" w:rsidR="00ED5D0E" w:rsidRPr="00561F26" w:rsidRDefault="00ED5D0E" w:rsidP="0013039A">
            <w:r w:rsidRPr="00561F26">
              <w:t>OS – Backup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BA82" w14:textId="6E8C37F5" w:rsidR="00ED5D0E" w:rsidRPr="007416A2" w:rsidRDefault="004B31EC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18491C">
              <w:t>dodávky</w:t>
            </w:r>
            <w:r w:rsidR="0018491C" w:rsidRPr="007416A2">
              <w:t xml:space="preserve"> </w:t>
            </w:r>
            <w:r w:rsidRPr="007416A2">
              <w:t>musí být licence big-endien OS (aktuálně je provozován AIX 7.2).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A8477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CAE6C4" w14:textId="72EB3D45" w:rsidR="00ED5D0E" w:rsidRPr="00561F26" w:rsidRDefault="00ED5D0E" w:rsidP="0013039A"/>
        </w:tc>
      </w:tr>
      <w:tr w:rsidR="00ED5D0E" w:rsidRPr="00561F26" w14:paraId="5DE6482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DEA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61E" w14:textId="77777777" w:rsidR="00ED5D0E" w:rsidRPr="00561F26" w:rsidRDefault="00ED5D0E" w:rsidP="0013039A">
            <w:r w:rsidRPr="00561F26">
              <w:t>Clusterware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6D1A" w14:textId="0638DA5E" w:rsidR="00ED5D0E" w:rsidRPr="007416A2" w:rsidRDefault="00B61009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Pro zajištění vysoké dostupnosti musí být součástí nabídky licence řešení vysoké dostupnosti pro big-endien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AE36E6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95031" w14:textId="023E9A33" w:rsidR="00ED5D0E" w:rsidRPr="00561F26" w:rsidRDefault="00ED5D0E" w:rsidP="0013039A"/>
        </w:tc>
      </w:tr>
      <w:tr w:rsidR="00ED5D0E" w:rsidRPr="00561F26" w14:paraId="0FE7EB8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569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3844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7400" w14:textId="2A5952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24ks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F95DA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10209" w14:textId="56A70A36" w:rsidR="00ED5D0E" w:rsidRPr="00561F26" w:rsidRDefault="00ED5D0E" w:rsidP="007413B1"/>
        </w:tc>
      </w:tr>
      <w:tr w:rsidR="00ED5D0E" w:rsidRPr="00561F26" w14:paraId="42E49395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B0F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E6BF" w14:textId="55651EB4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0042" w14:textId="5BF411A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AB007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F5B9C5" w14:textId="56978B5F" w:rsidR="00ED5D0E" w:rsidRPr="00561F26" w:rsidRDefault="00ED5D0E" w:rsidP="006C6F84"/>
        </w:tc>
      </w:tr>
      <w:tr w:rsidR="00ED5D0E" w:rsidRPr="00561F26" w14:paraId="0ADF279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E03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799E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81DB" w14:textId="49BBD84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5BAF28A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BE9822" w14:textId="4C1DFE8B" w:rsidR="00ED5D0E" w:rsidRPr="00561F26" w:rsidRDefault="00ED5D0E" w:rsidP="006C6F84"/>
        </w:tc>
      </w:tr>
      <w:tr w:rsidR="00ED5D0E" w:rsidRPr="00561F26" w14:paraId="3D24C82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F4B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173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F89D" w14:textId="03AA3ED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CF0320D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1E5EBA" w14:textId="0D71AC6B" w:rsidR="00ED5D0E" w:rsidRPr="00561F26" w:rsidRDefault="00ED5D0E" w:rsidP="006C6F84"/>
        </w:tc>
      </w:tr>
      <w:tr w:rsidR="00ED5D0E" w:rsidRPr="00561F26" w14:paraId="7D3899A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EB3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F197D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AF58" w14:textId="3D6886A0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9F7735E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60A221" w14:textId="5B348C4E" w:rsidR="00ED5D0E" w:rsidRPr="00561F26" w:rsidRDefault="00ED5D0E" w:rsidP="007413B1"/>
        </w:tc>
      </w:tr>
      <w:tr w:rsidR="00ED5D0E" w:rsidRPr="00561F26" w14:paraId="5F2B126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D9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C4C8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E3A8" w14:textId="620792BB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021C53F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463F1" w14:textId="6763863D" w:rsidR="00ED5D0E" w:rsidRPr="00561F26" w:rsidRDefault="00ED5D0E" w:rsidP="007413B1"/>
        </w:tc>
      </w:tr>
      <w:tr w:rsidR="00ED5D0E" w:rsidRPr="00561F26" w14:paraId="659CE02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00C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F842" w14:textId="033FF76C" w:rsidR="00ED5D0E" w:rsidRPr="00561F26" w:rsidRDefault="00ED5D0E" w:rsidP="00BC3E63"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E2B4" w14:textId="52601FE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07A7F0" w14:textId="77777777" w:rsidR="00ED5D0E" w:rsidRPr="00561F26" w:rsidRDefault="00ED5D0E" w:rsidP="00BC3E6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B8EE5B" w14:textId="70AE0BCD" w:rsidR="00ED5D0E" w:rsidRPr="00561F26" w:rsidRDefault="00ED5D0E" w:rsidP="00BC3E63"/>
        </w:tc>
      </w:tr>
      <w:tr w:rsidR="00E42BA6" w:rsidRPr="00561F26" w14:paraId="0218E5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91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694A2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0BF3" w14:textId="4AE28785" w:rsidR="00E42BA6" w:rsidRPr="00561F26" w:rsidRDefault="00E42BA6" w:rsidP="007413B1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6835" w14:textId="6ED5FB84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0382A7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E87B4" w14:textId="77169949" w:rsidR="00E42BA6" w:rsidRPr="00561F26" w:rsidRDefault="00E42BA6" w:rsidP="001F0083">
            <w:pPr>
              <w:keepNext/>
            </w:pPr>
          </w:p>
        </w:tc>
      </w:tr>
      <w:tr w:rsidR="00E42BA6" w:rsidRPr="00561F26" w14:paraId="276EE62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07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DAEF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BB51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0FA" w14:textId="0660598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93F15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95D08F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34BA44E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3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C8EF1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6D9F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3DD5" w14:textId="0F078B7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702BF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14895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7879EB68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55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D0B3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2197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166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3AD22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91DF" w14:textId="77777777" w:rsidR="00E42BA6" w:rsidRPr="00561F26" w:rsidRDefault="00E42BA6" w:rsidP="001F0083">
            <w:pPr>
              <w:keepNext/>
            </w:pPr>
          </w:p>
        </w:tc>
      </w:tr>
    </w:tbl>
    <w:bookmarkEnd w:id="134"/>
    <w:p w14:paraId="07549045" w14:textId="1C5CAE07" w:rsidR="001229BE" w:rsidRPr="001229BE" w:rsidRDefault="001F0083" w:rsidP="00C64DBA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38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HW pro </w:t>
      </w:r>
      <w:r>
        <w:t>zálohování a dohled</w:t>
      </w:r>
    </w:p>
    <w:p w14:paraId="68CA9493" w14:textId="4A7C4AA2" w:rsidR="008A3D47" w:rsidRPr="00D22A3C" w:rsidRDefault="00D22A3C" w:rsidP="008A3D47">
      <w:pPr>
        <w:pStyle w:val="Nadpis2"/>
        <w:rPr>
          <w:sz w:val="32"/>
          <w:szCs w:val="32"/>
        </w:rPr>
      </w:pPr>
      <w:bookmarkStart w:id="135" w:name="_Ref166923280"/>
      <w:bookmarkStart w:id="136" w:name="_Toc177708984"/>
      <w:bookmarkStart w:id="137" w:name="_Hlk170223748"/>
      <w:r w:rsidRPr="00D22A3C">
        <w:rPr>
          <w:sz w:val="32"/>
          <w:szCs w:val="32"/>
        </w:rPr>
        <w:t>Výpočetní servery pro v</w:t>
      </w:r>
      <w:r w:rsidR="008A3D47" w:rsidRPr="00D22A3C">
        <w:rPr>
          <w:sz w:val="32"/>
          <w:szCs w:val="32"/>
        </w:rPr>
        <w:t>irtualiza</w:t>
      </w:r>
      <w:r w:rsidRPr="00D22A3C">
        <w:rPr>
          <w:sz w:val="32"/>
          <w:szCs w:val="32"/>
        </w:rPr>
        <w:t>ci platformy</w:t>
      </w:r>
      <w:r w:rsidR="008A3D47" w:rsidRPr="00D22A3C">
        <w:rPr>
          <w:sz w:val="32"/>
          <w:szCs w:val="32"/>
        </w:rPr>
        <w:t xml:space="preserve"> x86</w:t>
      </w:r>
      <w:bookmarkEnd w:id="135"/>
      <w:bookmarkEnd w:id="136"/>
    </w:p>
    <w:p w14:paraId="552A293E" w14:textId="5141BE63" w:rsidR="008A3D47" w:rsidRPr="00246F5A" w:rsidRDefault="008A3D47" w:rsidP="00D22A3C">
      <w:pPr>
        <w:pStyle w:val="Nadpis3"/>
        <w:rPr>
          <w:sz w:val="28"/>
          <w:szCs w:val="28"/>
        </w:rPr>
      </w:pPr>
      <w:bookmarkStart w:id="138" w:name="_Toc177708985"/>
      <w:bookmarkEnd w:id="137"/>
      <w:r w:rsidRPr="00246F5A">
        <w:rPr>
          <w:sz w:val="28"/>
          <w:szCs w:val="28"/>
        </w:rPr>
        <w:t>Popis současného stavu</w:t>
      </w:r>
      <w:bookmarkEnd w:id="138"/>
    </w:p>
    <w:p w14:paraId="5742706E" w14:textId="21046978" w:rsidR="00210C0B" w:rsidRDefault="008311E0" w:rsidP="00D22A3C">
      <w:pPr>
        <w:spacing w:before="240" w:after="240"/>
        <w:jc w:val="both"/>
      </w:pPr>
      <w:r>
        <w:t>Objednatel</w:t>
      </w:r>
      <w:r w:rsidR="008A3D47">
        <w:t xml:space="preserve"> v současné době provozuje cluster dvanácti 1U fyzických x86 serverů na platformě VMware. </w:t>
      </w:r>
      <w:r w:rsidR="00C4653C">
        <w:t>Prostředí Intelové virtualizace je složeno ze dvou lokalit (sál A, sál B). V každé z lokalitě je umístěno šest serverů HPE sloužící k běhu virtualizační vrstvy VMware 7.0.</w:t>
      </w:r>
    </w:p>
    <w:p w14:paraId="1F0E3B70" w14:textId="5A3D532F" w:rsidR="002060D9" w:rsidRDefault="008A3D47" w:rsidP="00D22A3C">
      <w:pPr>
        <w:spacing w:before="240" w:after="240"/>
        <w:jc w:val="both"/>
      </w:pPr>
      <w:r>
        <w:t>Kone</w:t>
      </w:r>
      <w:r w:rsidR="009A5937">
        <w:t>k</w:t>
      </w:r>
      <w:r>
        <w:t>tivita mezi jednotlivými uzly clusteru je postavena na 10GbE ethernetu v redundantním zapojení. Přístup ke sdílenému VMFS datastore je prostřednictví 16Gb Fiber Channel SAN.</w:t>
      </w:r>
      <w:r w:rsidR="009A5937">
        <w:t xml:space="preserve"> Vysoká dostupnost celého systému je zajištěna pomoci technologie VMware High Availibility, které trvale monitoruje všechny fyzické servery </w:t>
      </w:r>
      <w:r w:rsidR="00B169C6">
        <w:t>a v případě detekce výpadků hardware, umožní přesunout veškerý virtu</w:t>
      </w:r>
      <w:r w:rsidR="0031080B">
        <w:t>a</w:t>
      </w:r>
      <w:r w:rsidR="00B169C6">
        <w:t>lizovaný provoz na jiný fyzický uzel clusteru. Správa celého prostředí probíhá pomocí VMware vCenter serveru. Veškeré prvky této virtualizační infrastruktury jsou na konci životního cyklu</w:t>
      </w:r>
      <w:r w:rsidR="00D22A3C">
        <w:t xml:space="preserve"> v důsledku </w:t>
      </w:r>
      <w:r w:rsidR="00B169C6">
        <w:t>b</w:t>
      </w:r>
      <w:r w:rsidR="00D22A3C">
        <w:t>rzkého</w:t>
      </w:r>
      <w:r w:rsidR="00B169C6">
        <w:t xml:space="preserve"> konc</w:t>
      </w:r>
      <w:r w:rsidR="00D22A3C">
        <w:t>e</w:t>
      </w:r>
      <w:r w:rsidR="00B169C6">
        <w:t xml:space="preserve"> podpory ze strany výrobce hardware a dodavatele software.</w:t>
      </w:r>
      <w:r w:rsidR="002060D9">
        <w:t xml:space="preserve"> </w:t>
      </w:r>
    </w:p>
    <w:p w14:paraId="350E75DD" w14:textId="573F7651" w:rsidR="00B169C6" w:rsidRDefault="002060D9" w:rsidP="00544911">
      <w:pPr>
        <w:spacing w:before="240" w:after="240"/>
        <w:jc w:val="both"/>
      </w:pPr>
      <w:r>
        <w:t>Primární provozované operační systémy jsou postaveny na Linuxové distribuci od společnosti RedHat určené pro SAP aplikace a s neomezeným počtem provozovaných virtuálních serverů.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3075"/>
        <w:gridCol w:w="1156"/>
        <w:gridCol w:w="992"/>
        <w:gridCol w:w="913"/>
        <w:gridCol w:w="922"/>
      </w:tblGrid>
      <w:tr w:rsidR="00B169C6" w:rsidRPr="00076B3C" w14:paraId="3EBB847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CD486E1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Zařízení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0473130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 Model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525138" w14:textId="70977C8C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Počty </w:t>
            </w:r>
            <w:r w:rsidR="00B169C6"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02B261" w14:textId="5B731550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Počty</w:t>
            </w:r>
          </w:p>
          <w:p w14:paraId="7581EF54" w14:textId="39CADADE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jader</w:t>
            </w:r>
          </w:p>
          <w:p w14:paraId="14C75D48" w14:textId="1A34E5BD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na</w:t>
            </w:r>
          </w:p>
          <w:p w14:paraId="3F525F0F" w14:textId="77777777" w:rsidR="00B169C6" w:rsidRPr="00544911" w:rsidRDefault="00B169C6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F1FCDC" w14:textId="77777777" w:rsidR="005858E8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 xml:space="preserve">Celkový </w:t>
            </w:r>
          </w:p>
          <w:p w14:paraId="56159C5D" w14:textId="1088A36B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p</w:t>
            </w:r>
            <w:r w:rsid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oč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et</w:t>
            </w:r>
          </w:p>
          <w:p w14:paraId="161C746E" w14:textId="0A58ECFF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jader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CAB4EDD" w14:textId="2555CEFA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Velikost</w:t>
            </w:r>
          </w:p>
          <w:p w14:paraId="32FD6940" w14:textId="6E5E1A91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RAM</w:t>
            </w:r>
          </w:p>
        </w:tc>
      </w:tr>
      <w:tr w:rsidR="00B169C6" w:rsidRPr="00076B3C" w14:paraId="35C0D9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6406B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lastRenderedPageBreak/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22B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826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4C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1614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DFC3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4FED456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F9E6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922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0FAD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641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A93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C866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C8E3A7E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C89C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DD5A9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A636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2F71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FEC8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1AED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52F04A5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69D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6A3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D3A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1A6B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483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62D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1E61579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0E33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8A4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F3F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0875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5C5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194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1937552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A086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2563A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C8F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5443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5BAC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B603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3B6B874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BA3D1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E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7F6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53CD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89A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B62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20F07F60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1B21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9190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2B9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2B6E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441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3D21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993C6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33B7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7F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9B7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2700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0E58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176B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7683688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D91A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E85E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722E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FA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E103D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F29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6C39A2A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F25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F24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E8A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59F3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C1D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A8D4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652C5FF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272D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C20D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461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D6CB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2AC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6EC84" w14:textId="77777777" w:rsidR="00B169C6" w:rsidRPr="00076B3C" w:rsidRDefault="00B169C6" w:rsidP="00544911">
            <w:pPr>
              <w:keepNext/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</w:tbl>
    <w:p w14:paraId="51AB1F17" w14:textId="2556BDF1" w:rsidR="00B169C6" w:rsidRDefault="00544911" w:rsidP="0054491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39</w:t>
      </w:r>
      <w:r w:rsidR="00E9490C">
        <w:rPr>
          <w:noProof/>
        </w:rPr>
        <w:fldChar w:fldCharType="end"/>
      </w:r>
      <w:r>
        <w:t xml:space="preserve"> - Seznam fyzického HW</w:t>
      </w:r>
    </w:p>
    <w:p w14:paraId="7D4992D2" w14:textId="77777777" w:rsidR="00C4653C" w:rsidRDefault="00C4653C" w:rsidP="00C4653C">
      <w:pPr>
        <w:spacing w:before="240" w:after="240"/>
        <w:jc w:val="both"/>
      </w:pPr>
      <w:r>
        <w:t>Celkem je provozováno 314 virtuálních serverů ve dvou VMware clusterech a jsou rozděleny dle operačních systémů takto:</w:t>
      </w: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402"/>
      </w:tblGrid>
      <w:tr w:rsidR="00C4653C" w:rsidRPr="00076B3C" w14:paraId="704025D5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927755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Počet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VM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FF8A0DE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C4653C" w:rsidRPr="00076B3C" w14:paraId="5836E933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85DA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245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CD01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 xml:space="preserve">RHEL </w:t>
            </w:r>
            <w:r>
              <w:rPr>
                <w:sz w:val="24"/>
                <w:szCs w:val="24"/>
                <w:lang w:eastAsia="cs-CZ"/>
              </w:rPr>
              <w:t>7.8</w:t>
            </w:r>
          </w:p>
        </w:tc>
      </w:tr>
      <w:tr w:rsidR="00C4653C" w:rsidRPr="00076B3C" w14:paraId="40C59701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D3F3D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EEB7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Windows Server 2016 a 2019</w:t>
            </w:r>
          </w:p>
        </w:tc>
      </w:tr>
      <w:tr w:rsidR="00C4653C" w:rsidRPr="00076B3C" w14:paraId="3A4BF44D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E7DD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4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1F5B5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CentOS 7.8</w:t>
            </w:r>
          </w:p>
        </w:tc>
      </w:tr>
      <w:tr w:rsidR="00C4653C" w:rsidRPr="00076B3C" w14:paraId="6BAD8F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F5C2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BC766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FreeBSD</w:t>
            </w:r>
          </w:p>
        </w:tc>
      </w:tr>
      <w:tr w:rsidR="00C4653C" w:rsidRPr="00076B3C" w14:paraId="0705D410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61CB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C9FA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Debian 6.7</w:t>
            </w:r>
          </w:p>
        </w:tc>
      </w:tr>
      <w:tr w:rsidR="00C4653C" w:rsidRPr="00076B3C" w14:paraId="165800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3019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2F11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Linux</w:t>
            </w:r>
          </w:p>
        </w:tc>
      </w:tr>
      <w:tr w:rsidR="00C4653C" w:rsidRPr="00076B3C" w14:paraId="074A0408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40F1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27BA" w14:textId="77777777" w:rsidR="00C4653C" w:rsidRDefault="00C4653C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SUSE 11</w:t>
            </w:r>
          </w:p>
        </w:tc>
      </w:tr>
    </w:tbl>
    <w:p w14:paraId="3D896B3E" w14:textId="61DA2121" w:rsidR="00C4653C" w:rsidRDefault="00C4653C" w:rsidP="00C4653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40</w:t>
      </w:r>
      <w:r w:rsidR="00E9490C">
        <w:rPr>
          <w:noProof/>
        </w:rPr>
        <w:fldChar w:fldCharType="end"/>
      </w:r>
      <w:r>
        <w:t xml:space="preserve"> - Popis VM</w:t>
      </w:r>
    </w:p>
    <w:p w14:paraId="476A92C6" w14:textId="3F36397B" w:rsidR="00B169C6" w:rsidRDefault="00C4653C" w:rsidP="00246F5A">
      <w:pPr>
        <w:spacing w:before="240" w:after="240"/>
        <w:jc w:val="both"/>
      </w:pPr>
      <w:r>
        <w:t>V prostředí je provozováno 23 instancí PostgreSQL. 18 instancí je provozováno v PostgreSQL Clusteru.</w:t>
      </w:r>
    </w:p>
    <w:p w14:paraId="1BC2F5F8" w14:textId="3106DCFC" w:rsidR="00B169C6" w:rsidRPr="00246F5A" w:rsidRDefault="00B169C6" w:rsidP="001F0083">
      <w:pPr>
        <w:pStyle w:val="Nadpis3"/>
        <w:rPr>
          <w:sz w:val="28"/>
          <w:szCs w:val="28"/>
        </w:rPr>
      </w:pPr>
      <w:bookmarkStart w:id="139" w:name="_Toc177708986"/>
      <w:r w:rsidRPr="00246F5A">
        <w:rPr>
          <w:sz w:val="28"/>
          <w:szCs w:val="28"/>
        </w:rPr>
        <w:t>Požadavky na nové řešení</w:t>
      </w:r>
      <w:bookmarkEnd w:id="139"/>
    </w:p>
    <w:p w14:paraId="6E23B21D" w14:textId="0C33FC04" w:rsidR="00973708" w:rsidRDefault="001F0083" w:rsidP="00544911">
      <w:pPr>
        <w:spacing w:before="240" w:after="240"/>
        <w:jc w:val="both"/>
      </w:pPr>
      <w:r>
        <w:t>V</w:t>
      </w:r>
      <w:r w:rsidR="00B169C6">
        <w:t>i</w:t>
      </w:r>
      <w:r w:rsidR="0031080B">
        <w:t>r</w:t>
      </w:r>
      <w:r w:rsidR="00B169C6">
        <w:t xml:space="preserve">tualizační platforma </w:t>
      </w:r>
      <w:r>
        <w:t xml:space="preserve">x86 </w:t>
      </w:r>
      <w:r w:rsidR="00B169C6">
        <w:t>bude sloužit pro</w:t>
      </w:r>
      <w:r w:rsidR="00B34B9A">
        <w:t xml:space="preserve"> </w:t>
      </w:r>
      <w:r w:rsidR="00B169C6">
        <w:t xml:space="preserve">provoz všech nezbytných podpůrných systémů pro </w:t>
      </w:r>
      <w:r w:rsidR="00544911">
        <w:t>výpočetní</w:t>
      </w:r>
      <w:r w:rsidR="00B169C6">
        <w:t xml:space="preserve"> SAP servery</w:t>
      </w:r>
      <w:r w:rsidR="00B34B9A">
        <w:t xml:space="preserve"> a další agendy </w:t>
      </w:r>
      <w:r w:rsidR="008311E0">
        <w:t>Objednatel</w:t>
      </w:r>
      <w:r w:rsidR="00544911">
        <w:t>e</w:t>
      </w:r>
      <w:r w:rsidR="00B169C6">
        <w:t xml:space="preserve">. Musí být tedy </w:t>
      </w:r>
      <w:r w:rsidR="00544911">
        <w:t>dimenzována</w:t>
      </w:r>
      <w:r w:rsidR="00B169C6">
        <w:t xml:space="preserve"> s ohledem na dostatečný provozní výkon, včetně rezervy pro případn</w:t>
      </w:r>
      <w:r w:rsidR="00544911">
        <w:t>ou automatickou aktivaci scénáře pro F</w:t>
      </w:r>
      <w:r w:rsidR="00B169C6">
        <w:t xml:space="preserve">ailover a </w:t>
      </w:r>
      <w:r w:rsidR="00B34B9A">
        <w:t xml:space="preserve">možné budoucí migrace nových </w:t>
      </w:r>
      <w:r w:rsidR="00544911">
        <w:t xml:space="preserve">či </w:t>
      </w:r>
      <w:r w:rsidR="00973708">
        <w:t xml:space="preserve">přesun externě provozovaných </w:t>
      </w:r>
      <w:r w:rsidR="00B34B9A">
        <w:t xml:space="preserve">agend </w:t>
      </w:r>
      <w:r w:rsidR="008311E0">
        <w:t>Objednatel</w:t>
      </w:r>
      <w:r w:rsidR="00544911">
        <w:t xml:space="preserve">e </w:t>
      </w:r>
      <w:r w:rsidR="00B34B9A">
        <w:t xml:space="preserve">a také s dostatečnou robustností a odolností proti výpadku. </w:t>
      </w:r>
      <w:r w:rsidR="008311E0">
        <w:t>Objednatel</w:t>
      </w:r>
      <w:r w:rsidR="00B34B9A">
        <w:t xml:space="preserve"> počít</w:t>
      </w:r>
      <w:r w:rsidR="0031080B">
        <w:t>á</w:t>
      </w:r>
      <w:r w:rsidR="00B34B9A">
        <w:t xml:space="preserve"> s instalací HW serverů do dvou fyzicky oddělených datových sálů, s možností budoucí instalace až do dvou fyzicky oddělených datových center. Minimální počet nodů je, i po započtení výše zmíněných rezerv, stanoven na osm serverů v každé lokalitě</w:t>
      </w:r>
      <w:r w:rsidR="0031080B">
        <w:t xml:space="preserve"> a je zároveň stanoven tak, aby bylo možné celou kritickou infrastrukturu provozovat i z jedné lokality v případě aktivace </w:t>
      </w:r>
      <w:r w:rsidR="00973708">
        <w:t>DR</w:t>
      </w:r>
      <w:r w:rsidR="0031080B">
        <w:t xml:space="preserve"> scénáře</w:t>
      </w:r>
      <w:r w:rsidR="00B34B9A">
        <w:t>.</w:t>
      </w:r>
      <w:r w:rsidR="0031080B">
        <w:t xml:space="preserve"> </w:t>
      </w:r>
      <w:r w:rsidR="00C11966" w:rsidRPr="00D8670D">
        <w:t xml:space="preserve">S ohledem </w:t>
      </w:r>
      <w:r w:rsidR="006B4EDE" w:rsidRPr="00D8670D">
        <w:t xml:space="preserve">na </w:t>
      </w:r>
      <w:r w:rsidR="005C1C40" w:rsidRPr="00D8670D">
        <w:t xml:space="preserve">kompatibilitu při </w:t>
      </w:r>
      <w:r w:rsidR="006B4EDE" w:rsidRPr="00D8670D">
        <w:t>migraci ze</w:t>
      </w:r>
      <w:r w:rsidR="00C11966" w:rsidRPr="00D8670D">
        <w:t xml:space="preserve"> současn</w:t>
      </w:r>
      <w:r w:rsidR="006B4EDE" w:rsidRPr="00D8670D">
        <w:t>é</w:t>
      </w:r>
      <w:r w:rsidR="00C11966" w:rsidRPr="00D8670D">
        <w:t xml:space="preserve"> infrastruktur</w:t>
      </w:r>
      <w:r w:rsidR="006B4EDE" w:rsidRPr="00D8670D">
        <w:t>y</w:t>
      </w:r>
      <w:r w:rsidR="005C1C40" w:rsidRPr="00D8670D">
        <w:t xml:space="preserve"> </w:t>
      </w:r>
      <w:r w:rsidR="00C11966" w:rsidRPr="00D8670D">
        <w:t xml:space="preserve">je </w:t>
      </w:r>
      <w:r w:rsidR="005C1C40" w:rsidRPr="00D8670D">
        <w:t>požadováno</w:t>
      </w:r>
      <w:r w:rsidR="006B4EDE" w:rsidRPr="00D8670D">
        <w:t xml:space="preserve"> osazení každého ze serverů dvěm</w:t>
      </w:r>
      <w:r w:rsidR="005B6F1D" w:rsidRPr="00D8670D">
        <w:t>a</w:t>
      </w:r>
      <w:r w:rsidR="00C11966" w:rsidRPr="00D8670D">
        <w:t xml:space="preserve"> procesor</w:t>
      </w:r>
      <w:r w:rsidR="006B4EDE" w:rsidRPr="00D8670D">
        <w:t>y</w:t>
      </w:r>
      <w:r w:rsidR="0046130E" w:rsidRPr="00D8670D">
        <w:t xml:space="preserve">, a to </w:t>
      </w:r>
      <w:r w:rsidR="006B4EDE" w:rsidRPr="00D8670D">
        <w:t>v nejnovější generaci</w:t>
      </w:r>
      <w:r w:rsidR="000010AD" w:rsidRPr="00D8670D">
        <w:t xml:space="preserve"> (v prostředí zadavatele </w:t>
      </w:r>
      <w:r w:rsidR="005C1C40" w:rsidRPr="00D8670D">
        <w:t xml:space="preserve">jsou </w:t>
      </w:r>
      <w:r w:rsidR="000010AD" w:rsidRPr="00D8670D">
        <w:t>aktuálně používány procesory od společnosti Intel</w:t>
      </w:r>
      <w:r w:rsidR="005C1C40" w:rsidRPr="00D8670D">
        <w:t xml:space="preserve">, viz tabulka </w:t>
      </w:r>
      <w:r w:rsidR="009F1130" w:rsidRPr="009F1130">
        <w:t>Seznam fyzického HW</w:t>
      </w:r>
      <w:r w:rsidR="000010AD" w:rsidRPr="00D8670D">
        <w:t>).</w:t>
      </w:r>
      <w:r w:rsidR="000010AD">
        <w:t xml:space="preserve"> </w:t>
      </w:r>
      <w:r w:rsidR="006B4EDE">
        <w:t xml:space="preserve">Dále bude každý server disponovat minimálně 1TB RAM, osazenými rovnoměrně ke každému procesoru pro nejvýkonnější konfiguraci a možnosti budoucího rozšíření. Servery budou bez interních disků pouze s dvojicí M.2 NVMe disků o kapacitě alespoň 960GB, pro </w:t>
      </w:r>
      <w:r w:rsidR="00973708">
        <w:t>okamžitý náběh</w:t>
      </w:r>
      <w:r w:rsidR="006B4EDE">
        <w:t xml:space="preserve"> libovolného virtualizačního hypervizoru. Veškerá data budou uložena na sdílených diskových polích. Přístup serverů k těmto diskovým polím bude prostřednictvím dvoucestného zapojení do SAN přes </w:t>
      </w:r>
      <w:r w:rsidR="00973708">
        <w:t>D</w:t>
      </w:r>
      <w:r w:rsidR="006B4EDE">
        <w:t>ual</w:t>
      </w:r>
      <w:r w:rsidR="00973708">
        <w:t>-P</w:t>
      </w:r>
      <w:r w:rsidR="006B4EDE">
        <w:t xml:space="preserve">ort Host Bus Adapter o rychlosti alespoň </w:t>
      </w:r>
      <w:r w:rsidR="008824E3">
        <w:t>64Gbps</w:t>
      </w:r>
      <w:r w:rsidR="006B4EDE">
        <w:t xml:space="preserve">. Komunikace mezi jednotlivými uzly clusteru, </w:t>
      </w:r>
      <w:r w:rsidR="006B4EDE">
        <w:lastRenderedPageBreak/>
        <w:t xml:space="preserve">lokalitami a okolními prvky infrastruktury bude zajištěna redundantním 10/25Gbps ethernet konektivitou s optickým SFP rozhraním. </w:t>
      </w:r>
      <w:r w:rsidR="00075377">
        <w:t>Pro každý uze</w:t>
      </w:r>
      <w:r w:rsidR="008824E3">
        <w:t>l</w:t>
      </w:r>
      <w:r w:rsidR="00075377">
        <w:t xml:space="preserve"> clusteru jsou vyžadovány aspoň čtyři 10/25Gb ethernet porty na fyzicky oddělených kartách. </w:t>
      </w:r>
      <w:r w:rsidR="006B4EDE">
        <w:t>Vzdálená správa v</w:t>
      </w:r>
      <w:r w:rsidR="005B6F1D">
        <w:t>š</w:t>
      </w:r>
      <w:r w:rsidR="006B4EDE">
        <w:t>ech serverů bude mít dedikovaný 10/100/1000 BaseT</w:t>
      </w:r>
      <w:r w:rsidR="000A2B68">
        <w:t xml:space="preserve"> port</w:t>
      </w:r>
      <w:r w:rsidR="005B6F1D">
        <w:t xml:space="preserve">. </w:t>
      </w:r>
    </w:p>
    <w:p w14:paraId="09017D7A" w14:textId="4D0865ED" w:rsidR="005B6F1D" w:rsidRDefault="005B6F1D" w:rsidP="00544911">
      <w:pPr>
        <w:spacing w:before="240" w:after="240"/>
        <w:jc w:val="both"/>
      </w:pPr>
      <w:r>
        <w:t>S ohledem na náročnost správy infrastruktury a omezených personálních zdroj</w:t>
      </w:r>
      <w:r w:rsidR="00732D89">
        <w:t>ů</w:t>
      </w:r>
      <w:r>
        <w:t xml:space="preserve"> </w:t>
      </w:r>
      <w:r w:rsidR="008311E0">
        <w:t>Objednatel</w:t>
      </w:r>
      <w:r>
        <w:t xml:space="preserve">e, </w:t>
      </w:r>
      <w:r w:rsidR="00CF4A75">
        <w:t xml:space="preserve">Objednatel požaduje </w:t>
      </w:r>
      <w:r>
        <w:t xml:space="preserve">možnost integrace rozhraní vzdálené správy a dohledu do prostředí management nástroje hypervizoru a případně možnost integrace tohoto rozhraní i do dalších využívaných aplikací prostřednictvím standardizovaného aplikačního interface např. REST-API. </w:t>
      </w:r>
      <w:r w:rsidR="00AF63C7">
        <w:t xml:space="preserve">Z důvodů snadné manipulace, </w:t>
      </w:r>
      <w:r w:rsidR="00973708">
        <w:t>poskytování servisu</w:t>
      </w:r>
      <w:r w:rsidR="00AF63C7">
        <w:t xml:space="preserve"> a rozšiřitelnosti </w:t>
      </w:r>
      <w:r w:rsidR="000A2B68">
        <w:t xml:space="preserve">požaduje </w:t>
      </w:r>
      <w:r w:rsidR="008311E0">
        <w:t xml:space="preserve">Objednatel </w:t>
      </w:r>
      <w:r w:rsidR="000A2B68">
        <w:t>provedení serveru pro osazení do</w:t>
      </w:r>
      <w:r w:rsidR="00C90A82">
        <w:t xml:space="preserve"> systémové</w:t>
      </w:r>
      <w:r w:rsidR="000A2B68">
        <w:t xml:space="preserve"> </w:t>
      </w:r>
      <w:r w:rsidR="00973708">
        <w:t>skříně</w:t>
      </w:r>
      <w:r w:rsidR="00C90A82">
        <w:t xml:space="preserve"> (rack)</w:t>
      </w:r>
      <w:r w:rsidR="000A2B68">
        <w:t xml:space="preserve"> o velikosti 2U.</w:t>
      </w:r>
    </w:p>
    <w:p w14:paraId="6FB2116A" w14:textId="2509C2B9" w:rsidR="00753009" w:rsidRDefault="005B6F1D" w:rsidP="00465EF1">
      <w:pPr>
        <w:jc w:val="both"/>
      </w:pPr>
      <w:r w:rsidRPr="007F7B0A">
        <w:t xml:space="preserve">Z důvodu snadné migrace, návaznosti na stávající systém a požadavky SAP Notes, vyžaduje </w:t>
      </w:r>
      <w:r w:rsidR="00634259" w:rsidRPr="00634259">
        <w:t>Objednatel</w:t>
      </w:r>
      <w:r w:rsidRPr="007F7B0A">
        <w:t xml:space="preserve"> virtualizační platformu postavenou na VMware vSphere v aktuální verzi. Součástí nové infrastruktury bude tedy i pořízení nových licencí pro virtualizační hypervizor. Veškeré prvky</w:t>
      </w:r>
      <w:r w:rsidR="00AF63C7" w:rsidRPr="007F7B0A">
        <w:t xml:space="preserve"> nabízené infrastruktury musí tedy být podporované pro běh hypervizoru VMware ESXi. Také Vysoká dostupnost prostředí x86 bude realizována pomocí nativních prostředků VMware.</w:t>
      </w:r>
    </w:p>
    <w:p w14:paraId="24B28BEA" w14:textId="37A0BBE5" w:rsidR="0098528D" w:rsidRPr="00465EF1" w:rsidRDefault="0098528D" w:rsidP="00DB7D27">
      <w:pPr>
        <w:spacing w:after="240"/>
        <w:jc w:val="both"/>
      </w:pPr>
      <w:r w:rsidRPr="00DB7D27">
        <w:t xml:space="preserve">Z důvodu snadné migrace a přechodu na nové prostředí doporučuje Objednatel obnovení stávajících licencí operačního systému RedHat Enterprise Linux </w:t>
      </w:r>
      <w:ins w:id="140" w:author="Word Document Comparison" w:date="2024-12-20T20:48:00Z" w16du:dateUtc="2024-12-20T19:48:00Z">
        <w:r w:rsidR="00251B0F">
          <w:t>v subscribci verze Standard. P</w:t>
        </w:r>
        <w:r w:rsidRPr="00DB7D27">
          <w:t>ro</w:t>
        </w:r>
      </w:ins>
      <w:del w:id="141" w:author="Word Document Comparison" w:date="2024-12-20T20:48:00Z" w16du:dateUtc="2024-12-20T19:48:00Z">
        <w:r w:rsidRPr="00DB7D27">
          <w:delText>pro</w:delText>
        </w:r>
      </w:del>
      <w:r w:rsidRPr="00DB7D27">
        <w:t xml:space="preserve"> SAP prostředí s neomezeným počtem virtuálních serverů </w:t>
      </w:r>
      <w:ins w:id="142" w:author="Word Document Comparison" w:date="2024-12-20T20:48:00Z" w16du:dateUtc="2024-12-20T19:48:00Z">
        <w:r w:rsidR="00251B0F">
          <w:t xml:space="preserve">v subscribci verzi </w:t>
        </w:r>
        <w:r w:rsidR="00251B0F" w:rsidRPr="00251B0F">
          <w:rPr>
            <w:b/>
            <w:bCs/>
            <w:iCs/>
            <w:color w:val="000000" w:themeColor="text1"/>
          </w:rPr>
          <w:t>RHEL for SAP applications</w:t>
        </w:r>
        <w:r w:rsidR="00251B0F" w:rsidRPr="00DB7D27">
          <w:t xml:space="preserve"> </w:t>
        </w:r>
      </w:ins>
      <w:r w:rsidRPr="00DB7D27">
        <w:t>a produkční podporou pro tyto licence v režimu 24x7 po dobu 6 let.</w:t>
      </w:r>
      <w:ins w:id="143" w:author="Word Document Comparison" w:date="2024-12-20T20:48:00Z" w16du:dateUtc="2024-12-20T19:48:00Z">
        <w:r w:rsidRPr="00DB7D27">
          <w:t xml:space="preserve"> </w:t>
        </w:r>
        <w:r w:rsidR="00251B0F" w:rsidRPr="00251B0F">
          <w:rPr>
            <w:iCs/>
            <w:color w:val="000000" w:themeColor="text1"/>
          </w:rPr>
          <w:t>Pro VM Ware prostředí je požadována subs</w:t>
        </w:r>
        <w:r w:rsidR="00251B0F">
          <w:rPr>
            <w:iCs/>
            <w:color w:val="000000" w:themeColor="text1"/>
          </w:rPr>
          <w:t>crib</w:t>
        </w:r>
        <w:r w:rsidR="00251B0F" w:rsidRPr="00251B0F">
          <w:rPr>
            <w:iCs/>
            <w:color w:val="000000" w:themeColor="text1"/>
          </w:rPr>
          <w:t xml:space="preserve">ce </w:t>
        </w:r>
        <w:r w:rsidR="00251B0F" w:rsidRPr="00251B0F">
          <w:rPr>
            <w:b/>
            <w:bCs/>
            <w:iCs/>
            <w:color w:val="000000" w:themeColor="text1"/>
          </w:rPr>
          <w:t>RHEL for Virtual Datacenters</w:t>
        </w:r>
        <w:r w:rsidR="00251B0F" w:rsidRPr="00251B0F">
          <w:rPr>
            <w:iCs/>
            <w:color w:val="000000" w:themeColor="text1"/>
          </w:rPr>
          <w:t xml:space="preserve"> včetně Add-on </w:t>
        </w:r>
        <w:r w:rsidR="00251B0F" w:rsidRPr="00251B0F">
          <w:rPr>
            <w:b/>
            <w:bCs/>
            <w:iCs/>
            <w:color w:val="000000" w:themeColor="text1"/>
          </w:rPr>
          <w:t>Satellite</w:t>
        </w:r>
        <w:r w:rsidR="00251B0F" w:rsidRPr="00251B0F">
          <w:rPr>
            <w:iCs/>
            <w:color w:val="000000" w:themeColor="text1"/>
          </w:rPr>
          <w:t xml:space="preserve"> a </w:t>
        </w:r>
        <w:r w:rsidR="00251B0F" w:rsidRPr="00251B0F">
          <w:rPr>
            <w:b/>
            <w:bCs/>
            <w:iCs/>
            <w:color w:val="000000" w:themeColor="text1"/>
          </w:rPr>
          <w:t>High Availability.</w:t>
        </w:r>
      </w:ins>
      <w:r>
        <w:rPr>
          <w:b/>
          <w:color w:val="000000" w:themeColor="text1"/>
          <w:rPrChange w:id="144" w:author="Word Document Comparison" w:date="2024-12-20T20:48:00Z" w16du:dateUtc="2024-12-20T19:48:00Z">
            <w:rPr/>
          </w:rPrChange>
        </w:rPr>
        <w:t xml:space="preserve"> </w:t>
      </w:r>
      <w:r w:rsidRPr="00DB7D27">
        <w:t xml:space="preserve">V případě, že Dodavatel využije alternativní řešení licencí operačního systému v souladu </w:t>
      </w:r>
      <w:r w:rsidRPr="00DB7D27">
        <w:rPr>
          <w:color w:val="000000" w:themeColor="text1"/>
        </w:rPr>
        <w:t>s</w:t>
      </w:r>
      <w:r w:rsidR="00312E69" w:rsidRPr="00DB7D27">
        <w:rPr>
          <w:color w:val="000000" w:themeColor="text1"/>
        </w:rPr>
        <w:t> možností uvedenou</w:t>
      </w:r>
      <w:r w:rsidRPr="00DB7D27">
        <w:rPr>
          <w:color w:val="000000" w:themeColor="text1"/>
        </w:rPr>
        <w:t xml:space="preserve"> v tabulce níže, musí </w:t>
      </w:r>
      <w:r w:rsidR="00312E69" w:rsidRPr="00DB7D27">
        <w:rPr>
          <w:color w:val="000000" w:themeColor="text1"/>
        </w:rPr>
        <w:t xml:space="preserve">být produkční podpora pro </w:t>
      </w:r>
      <w:r w:rsidRPr="00DB7D27">
        <w:rPr>
          <w:color w:val="000000" w:themeColor="text1"/>
        </w:rPr>
        <w:t xml:space="preserve">tyto licence </w:t>
      </w:r>
      <w:r w:rsidR="00312E69" w:rsidRPr="00DB7D27">
        <w:rPr>
          <w:color w:val="000000" w:themeColor="text1"/>
        </w:rPr>
        <w:t>zajištěna</w:t>
      </w:r>
      <w:r w:rsidRPr="00DB7D27">
        <w:rPr>
          <w:color w:val="000000" w:themeColor="text1"/>
        </w:rPr>
        <w:t xml:space="preserve"> v režimu 24x7 po </w:t>
      </w:r>
      <w:r w:rsidRPr="00DB7D27">
        <w:t>dobu 6 let.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64DBA" w:rsidRPr="00155416" w14:paraId="06288F3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9BEC215" w14:textId="797F38E2" w:rsidR="00C64DBA" w:rsidRPr="00155416" w:rsidRDefault="00E12652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</w:t>
            </w:r>
            <w:r w:rsidR="00C64DBA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64DBA" w:rsidRPr="00155416" w14:paraId="557613B5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D0A5CC2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957862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E3835C0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D72BAD4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64DBA" w:rsidRPr="00155416" w14:paraId="141E5926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DDEE58A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18B05B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326900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1F30BF3" w14:textId="77777777" w:rsidR="00C64DBA" w:rsidRPr="00155416" w:rsidRDefault="00C64DBA" w:rsidP="00E1265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C07615B" w14:textId="6711E686" w:rsidR="00C64DBA" w:rsidRDefault="00E12652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41</w:t>
      </w:r>
      <w:r w:rsidR="00E9490C">
        <w:rPr>
          <w:noProof/>
        </w:rPr>
        <w:fldChar w:fldCharType="end"/>
      </w:r>
      <w:r>
        <w:t xml:space="preserve"> - Identifikace komponenty x86 Virtualizační infrastruktura</w:t>
      </w:r>
    </w:p>
    <w:p w14:paraId="37B56E58" w14:textId="285B63DB" w:rsidR="007F7B0A" w:rsidRDefault="007F7B0A" w:rsidP="00AF634A">
      <w:pPr>
        <w:spacing w:before="240" w:after="240"/>
        <w:jc w:val="both"/>
      </w:pPr>
      <w:r w:rsidRPr="00561F26">
        <w:t>Požadované parametry server</w:t>
      </w:r>
      <w:r>
        <w:t>ů umístěných dohromady v obou</w:t>
      </w:r>
      <w:r w:rsidRPr="00561F26">
        <w:t xml:space="preserve"> lokalit</w:t>
      </w:r>
      <w:r>
        <w:t>ách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557"/>
        <w:gridCol w:w="3828"/>
        <w:gridCol w:w="1134"/>
        <w:gridCol w:w="2268"/>
      </w:tblGrid>
      <w:tr w:rsidR="00ED5D0E" w:rsidRPr="002C3A6A" w14:paraId="268EF305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96EB126" w14:textId="0160104A" w:rsidR="00ED5D0E" w:rsidRPr="00A82F9C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 (18ks)</w:t>
            </w:r>
          </w:p>
        </w:tc>
      </w:tr>
      <w:tr w:rsidR="00ED5D0E" w:rsidRPr="002C3A6A" w14:paraId="2F1688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550DD62A" w14:textId="77777777" w:rsidR="00ED5D0E" w:rsidRPr="0078432A" w:rsidRDefault="00ED5D0E" w:rsidP="00EA5C98">
            <w:pPr>
              <w:pStyle w:val="Bezmezer"/>
              <w:rPr>
                <w:b/>
              </w:rPr>
            </w:pPr>
            <w:bookmarkStart w:id="145" w:name="_Hlk170223920"/>
            <w:r w:rsidRPr="0078432A">
              <w:rPr>
                <w:b/>
              </w:rPr>
              <w:t>Číslo</w:t>
            </w:r>
          </w:p>
        </w:tc>
        <w:tc>
          <w:tcPr>
            <w:tcW w:w="1557" w:type="dxa"/>
            <w:shd w:val="clear" w:color="auto" w:fill="006600"/>
          </w:tcPr>
          <w:p w14:paraId="0EDDF0D0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Vlastnost/komponenta</w:t>
            </w:r>
          </w:p>
        </w:tc>
        <w:tc>
          <w:tcPr>
            <w:tcW w:w="3828" w:type="dxa"/>
            <w:shd w:val="clear" w:color="auto" w:fill="006600"/>
          </w:tcPr>
          <w:p w14:paraId="736C1016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D164419" w14:textId="4C7A708F" w:rsidR="00ED5D0E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3B2027F" w14:textId="67832458" w:rsidR="00ED5D0E" w:rsidRPr="0078432A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ED5D0E" w:rsidRPr="002C3A6A" w14:paraId="3B16CD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32A055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E1ADE26" w14:textId="6E028F93" w:rsidR="00ED5D0E" w:rsidRDefault="00ED5D0E" w:rsidP="004D2BBA">
            <w:r w:rsidRPr="00C05665">
              <w:t>Technické vlastnosti a rozměry</w:t>
            </w:r>
          </w:p>
        </w:tc>
        <w:tc>
          <w:tcPr>
            <w:tcW w:w="3828" w:type="dxa"/>
            <w:shd w:val="clear" w:color="auto" w:fill="auto"/>
          </w:tcPr>
          <w:p w14:paraId="77C93CF4" w14:textId="1B01C626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19CED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E346515" w14:textId="59D6A041" w:rsidR="00ED5D0E" w:rsidRPr="00B159FD" w:rsidRDefault="00ED5D0E" w:rsidP="00796A9E">
            <w:pPr>
              <w:jc w:val="both"/>
            </w:pPr>
          </w:p>
        </w:tc>
      </w:tr>
      <w:tr w:rsidR="00ED5D0E" w:rsidRPr="002C3A6A" w14:paraId="464816BC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E9EF3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8B62EE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A5F1CA6" w14:textId="65518392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820B5A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DDB047E" w14:textId="4609FC4B" w:rsidR="00ED5D0E" w:rsidRPr="00B159FD" w:rsidRDefault="00ED5D0E" w:rsidP="00796A9E">
            <w:pPr>
              <w:jc w:val="both"/>
            </w:pPr>
          </w:p>
        </w:tc>
      </w:tr>
      <w:tr w:rsidR="00ED5D0E" w:rsidRPr="002C3A6A" w14:paraId="10C7F2A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6954BA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84E625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D7DD90F" w14:textId="2EBD0798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E27F12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FFCD018" w14:textId="23494D51" w:rsidR="00ED5D0E" w:rsidRPr="00B159FD" w:rsidRDefault="00ED5D0E" w:rsidP="00796A9E">
            <w:pPr>
              <w:jc w:val="both"/>
            </w:pPr>
          </w:p>
        </w:tc>
      </w:tr>
      <w:tr w:rsidR="00ED5D0E" w:rsidRPr="002C3A6A" w14:paraId="4F0464EA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4B2D7D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5C0F06BB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4782138B" w14:textId="254A6FED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elektrický příkon při 70% a 100% utilizaci pro jeden server.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AD3631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4348CA4" w14:textId="5F20DD37" w:rsidR="00ED5D0E" w:rsidRPr="00B159FD" w:rsidRDefault="00ED5D0E" w:rsidP="00796A9E">
            <w:pPr>
              <w:jc w:val="both"/>
            </w:pPr>
          </w:p>
        </w:tc>
      </w:tr>
      <w:tr w:rsidR="00ED5D0E" w:rsidRPr="002C3A6A" w14:paraId="016149A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AA0B5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2626241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36024A5" w14:textId="46E10827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Dodavatel uvede</w:t>
            </w:r>
            <w:r w:rsidR="00ED5D0E" w:rsidRPr="007416A2">
              <w:t xml:space="preserve"> teplotní vyzařování při 70% a 100% utilizaci pro jeden server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CF4153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6A76EE" w14:textId="37F995C9" w:rsidR="00ED5D0E" w:rsidRPr="00B159FD" w:rsidRDefault="00ED5D0E" w:rsidP="00796A9E">
            <w:pPr>
              <w:jc w:val="both"/>
            </w:pPr>
          </w:p>
        </w:tc>
      </w:tr>
      <w:tr w:rsidR="00ED5D0E" w:rsidRPr="002C3A6A" w14:paraId="70C7586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89449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6519C3BA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876931C" w14:textId="67E5A108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Beznástrojové kolejnice pro montáž do racku.</w:t>
            </w:r>
          </w:p>
        </w:tc>
        <w:tc>
          <w:tcPr>
            <w:tcW w:w="1134" w:type="dxa"/>
            <w:shd w:val="clear" w:color="auto" w:fill="FFFF00"/>
          </w:tcPr>
          <w:p w14:paraId="0890C66F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7F65929" w14:textId="4EFE3053" w:rsidR="00ED5D0E" w:rsidRPr="00B159FD" w:rsidRDefault="00ED5D0E" w:rsidP="00796A9E">
            <w:pPr>
              <w:jc w:val="both"/>
            </w:pPr>
          </w:p>
        </w:tc>
      </w:tr>
      <w:tr w:rsidR="00ED5D0E" w:rsidRPr="002C3A6A" w14:paraId="1D2ADE4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1EC4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F72A661" w14:textId="450F9737" w:rsidR="00ED5D0E" w:rsidRPr="00B159FD" w:rsidRDefault="00ED5D0E" w:rsidP="004D2BBA">
            <w:r>
              <w:t>Výkon</w:t>
            </w:r>
          </w:p>
        </w:tc>
        <w:tc>
          <w:tcPr>
            <w:tcW w:w="3828" w:type="dxa"/>
            <w:shd w:val="clear" w:color="auto" w:fill="auto"/>
          </w:tcPr>
          <w:p w14:paraId="5C65A024" w14:textId="6853A893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Nabízené řešení musí obsahovat min. 2 procesory nejnovější generace s 28 jádry</w:t>
            </w:r>
            <w:r w:rsidR="00046075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/CPU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FFFF00"/>
          </w:tcPr>
          <w:p w14:paraId="345D005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1BD7B2A" w14:textId="6A254F38" w:rsidR="00ED5D0E" w:rsidRPr="00B159FD" w:rsidRDefault="00ED5D0E" w:rsidP="00796A9E">
            <w:pPr>
              <w:jc w:val="both"/>
            </w:pPr>
          </w:p>
        </w:tc>
      </w:tr>
      <w:tr w:rsidR="00ED5D0E" w:rsidRPr="002C3A6A" w14:paraId="5DD4126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3B3C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99A48B9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DF340E4" w14:textId="67E2A391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Minimální výkon dle benchmarku SPEC CPU2017 </w:t>
            </w:r>
            <w:r w:rsidR="00C42930">
              <w:rPr>
                <w:rFonts w:ascii="Calibri" w:eastAsia="Times New Roman" w:hAnsi="Calibri" w:cs="Calibri"/>
                <w:kern w:val="0"/>
                <w14:ligatures w14:val="none"/>
              </w:rPr>
              <w:t>(www.spec.org)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sloupec Baseline</w:t>
            </w:r>
            <w:r w:rsidR="009B2B9A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ke dni zahájení zadávacího řízení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:</w:t>
            </w:r>
          </w:p>
          <w:p w14:paraId="2140E4AE" w14:textId="41A69D1A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Integer Rates – </w:t>
            </w:r>
            <w:r w:rsidR="003C53CD">
              <w:rPr>
                <w:rFonts w:ascii="Calibri" w:eastAsia="Times New Roman" w:hAnsi="Calibri" w:cs="Calibri"/>
                <w:kern w:val="0"/>
                <w14:ligatures w14:val="none"/>
              </w:rPr>
              <w:t>50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0</w:t>
            </w:r>
          </w:p>
          <w:p w14:paraId="7EE4864B" w14:textId="72BABA10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Floating Point Rates </w:t>
            </w:r>
            <w:r w:rsidR="00486477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–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630</w:t>
            </w:r>
          </w:p>
        </w:tc>
        <w:tc>
          <w:tcPr>
            <w:tcW w:w="1134" w:type="dxa"/>
            <w:shd w:val="clear" w:color="auto" w:fill="FFFF00"/>
          </w:tcPr>
          <w:p w14:paraId="258BEF8E" w14:textId="77777777" w:rsidR="00ED5D0E" w:rsidRPr="00031AFC" w:rsidRDefault="00ED5D0E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000E814" w14:textId="105EF28E" w:rsidR="00ED5D0E" w:rsidRPr="00B159FD" w:rsidRDefault="00ED5D0E" w:rsidP="00796A9E">
            <w:pPr>
              <w:ind w:left="708"/>
              <w:jc w:val="both"/>
            </w:pPr>
          </w:p>
        </w:tc>
      </w:tr>
      <w:tr w:rsidR="00ED5D0E" w:rsidRPr="002C3A6A" w14:paraId="5B1FDA7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FBF7F7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08ADC70" w14:textId="08E6CF81" w:rsidR="00ED5D0E" w:rsidRDefault="00ED5D0E" w:rsidP="004D2BBA">
            <w:r>
              <w:t>RAM kapacita</w:t>
            </w:r>
          </w:p>
        </w:tc>
        <w:tc>
          <w:tcPr>
            <w:tcW w:w="3828" w:type="dxa"/>
            <w:shd w:val="clear" w:color="auto" w:fill="auto"/>
          </w:tcPr>
          <w:p w14:paraId="1A37A29C" w14:textId="1D98FAD7" w:rsidR="00ED5D0E" w:rsidRPr="007416A2" w:rsidRDefault="00634259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5AA9886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3660021" w14:textId="36C9114D" w:rsidR="00ED5D0E" w:rsidRPr="00B159FD" w:rsidRDefault="00ED5D0E" w:rsidP="00796A9E">
            <w:pPr>
              <w:jc w:val="both"/>
            </w:pPr>
          </w:p>
        </w:tc>
      </w:tr>
      <w:tr w:rsidR="00ED5D0E" w:rsidRPr="002C3A6A" w14:paraId="25492D5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6B32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237291D8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D51DCD6" w14:textId="09FF38E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Typ DDR5.</w:t>
            </w:r>
          </w:p>
        </w:tc>
        <w:tc>
          <w:tcPr>
            <w:tcW w:w="1134" w:type="dxa"/>
            <w:shd w:val="clear" w:color="auto" w:fill="FFFF00"/>
          </w:tcPr>
          <w:p w14:paraId="79A8FF2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89207FC" w14:textId="3EAC78F4" w:rsidR="00ED5D0E" w:rsidRPr="00B159FD" w:rsidRDefault="00ED5D0E" w:rsidP="00796A9E">
            <w:pPr>
              <w:jc w:val="both"/>
            </w:pPr>
          </w:p>
        </w:tc>
      </w:tr>
      <w:tr w:rsidR="00ED5D0E" w:rsidRPr="002C3A6A" w14:paraId="12104D1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2B010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4D33DB0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6F2621B" w14:textId="15A8868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Rychlost paměťových modulů min. 5600MHz.</w:t>
            </w:r>
          </w:p>
        </w:tc>
        <w:tc>
          <w:tcPr>
            <w:tcW w:w="1134" w:type="dxa"/>
            <w:shd w:val="clear" w:color="auto" w:fill="FFFF00"/>
          </w:tcPr>
          <w:p w14:paraId="4116A1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A5F21" w14:textId="7EB356D2" w:rsidR="00ED5D0E" w:rsidRPr="00B159FD" w:rsidRDefault="00ED5D0E" w:rsidP="00796A9E">
            <w:pPr>
              <w:jc w:val="both"/>
            </w:pPr>
          </w:p>
        </w:tc>
      </w:tr>
      <w:tr w:rsidR="00ED5D0E" w:rsidRPr="002C3A6A" w14:paraId="4D4F9FE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E039C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BA77CFF" w14:textId="25871E27" w:rsidR="00ED5D0E" w:rsidRDefault="00ED5D0E" w:rsidP="004D2BBA">
            <w:r w:rsidRPr="00561F26">
              <w:t>Rozšiřitelnost RAM</w:t>
            </w:r>
          </w:p>
        </w:tc>
        <w:tc>
          <w:tcPr>
            <w:tcW w:w="3828" w:type="dxa"/>
            <w:shd w:val="clear" w:color="auto" w:fill="auto"/>
          </w:tcPr>
          <w:p w14:paraId="7373211E" w14:textId="48E56C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Navržené řešení musí umožňovat rozšíření prostým přidáním RAM</w:t>
            </w:r>
            <w:r w:rsidR="00046075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23F01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2CA7DFA" w14:textId="0C0B2DFE" w:rsidR="00ED5D0E" w:rsidRPr="00B159FD" w:rsidRDefault="00ED5D0E" w:rsidP="00796A9E">
            <w:pPr>
              <w:jc w:val="both"/>
            </w:pPr>
          </w:p>
        </w:tc>
      </w:tr>
      <w:tr w:rsidR="00ED5D0E" w:rsidRPr="002C3A6A" w14:paraId="3926848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1F9AE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2992CE1" w14:textId="77777777" w:rsidR="00ED5D0E" w:rsidRPr="00561F26" w:rsidRDefault="00ED5D0E" w:rsidP="004D2BBA"/>
        </w:tc>
        <w:tc>
          <w:tcPr>
            <w:tcW w:w="3828" w:type="dxa"/>
            <w:shd w:val="clear" w:color="auto" w:fill="auto"/>
          </w:tcPr>
          <w:p w14:paraId="795BA33A" w14:textId="15EA4F0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Řešení musí obsahovat min. 32 paměťových slotů</w:t>
            </w:r>
            <w:r w:rsidR="00F644E1" w:rsidRPr="007416A2">
              <w:t xml:space="preserve"> s rozšiřitelností až na </w:t>
            </w:r>
            <w:r w:rsidR="00B808C6">
              <w:t xml:space="preserve">min. </w:t>
            </w:r>
            <w:r w:rsidR="00046075" w:rsidRPr="007416A2">
              <w:rPr>
                <w:b/>
                <w:bCs/>
              </w:rPr>
              <w:t>2</w:t>
            </w:r>
            <w:r w:rsidR="00F644E1" w:rsidRPr="007416A2">
              <w:t xml:space="preserve"> TB</w:t>
            </w:r>
            <w:r w:rsidR="00D64F4F" w:rsidRPr="007416A2">
              <w:t xml:space="preserve"> při využití stávajících modulů</w:t>
            </w:r>
            <w:r w:rsidR="00046075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48A49DC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B91F310" w14:textId="3198A953" w:rsidR="00ED5D0E" w:rsidRPr="00B159FD" w:rsidRDefault="00ED5D0E" w:rsidP="00796A9E">
            <w:pPr>
              <w:jc w:val="both"/>
            </w:pPr>
          </w:p>
        </w:tc>
      </w:tr>
      <w:tr w:rsidR="00ED5D0E" w:rsidRPr="002C3A6A" w14:paraId="4AE4F0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3655EA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52ECE4CA" w14:textId="66EAACC2" w:rsidR="00ED5D0E" w:rsidRPr="00B159FD" w:rsidRDefault="00ED5D0E" w:rsidP="004D2BBA">
            <w:r>
              <w:t>IO - SSD</w:t>
            </w:r>
          </w:p>
        </w:tc>
        <w:tc>
          <w:tcPr>
            <w:tcW w:w="3828" w:type="dxa"/>
            <w:shd w:val="clear" w:color="auto" w:fill="auto"/>
          </w:tcPr>
          <w:p w14:paraId="6511F518" w14:textId="164648E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Server musí disponovat</w:t>
            </w:r>
            <w:r w:rsidR="00B808C6">
              <w:t xml:space="preserve"> min.</w:t>
            </w:r>
            <w:r w:rsidRPr="007416A2">
              <w:t xml:space="preserve"> 2 ks</w:t>
            </w:r>
            <w:r w:rsidRPr="007416A2">
              <w:rPr>
                <w:rFonts w:ascii="Calibri" w:hAnsi="Calibri" w:cs="Calibri"/>
              </w:rPr>
              <w:t xml:space="preserve"> M.2 NVMe disků o min. kapacitě 960 GB každý v zapojení HW RAID1, umožňující boot OS nebo hypervizoru.</w:t>
            </w:r>
          </w:p>
        </w:tc>
        <w:tc>
          <w:tcPr>
            <w:tcW w:w="1134" w:type="dxa"/>
            <w:shd w:val="clear" w:color="auto" w:fill="FFFF00"/>
          </w:tcPr>
          <w:p w14:paraId="6B70BF1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CF48024" w14:textId="16E50801" w:rsidR="00ED5D0E" w:rsidRPr="00B159FD" w:rsidRDefault="00ED5D0E" w:rsidP="00796A9E">
            <w:pPr>
              <w:jc w:val="both"/>
            </w:pPr>
          </w:p>
        </w:tc>
      </w:tr>
      <w:tr w:rsidR="00ED5D0E" w:rsidRPr="002C3A6A" w14:paraId="4DC149E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BFA58E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E329733" w14:textId="2F1029CD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  <w:r w:rsidRPr="001C0D51">
              <w:rPr>
                <w:rFonts w:ascii="Calibri" w:hAnsi="Calibri" w:cs="Calibri"/>
                <w:color w:val="000000"/>
              </w:rPr>
              <w:t xml:space="preserve">RAID </w:t>
            </w:r>
            <w:r>
              <w:rPr>
                <w:rFonts w:ascii="Calibri" w:hAnsi="Calibri" w:cs="Calibri"/>
                <w:color w:val="000000"/>
              </w:rPr>
              <w:t>Řadič</w:t>
            </w:r>
          </w:p>
        </w:tc>
        <w:tc>
          <w:tcPr>
            <w:tcW w:w="3828" w:type="dxa"/>
            <w:shd w:val="clear" w:color="auto" w:fill="auto"/>
          </w:tcPr>
          <w:p w14:paraId="55DF5937" w14:textId="6285EA9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Bez interního RAID řadiče.</w:t>
            </w:r>
          </w:p>
        </w:tc>
        <w:tc>
          <w:tcPr>
            <w:tcW w:w="1134" w:type="dxa"/>
            <w:shd w:val="clear" w:color="auto" w:fill="FFFF00"/>
          </w:tcPr>
          <w:p w14:paraId="7CC759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46E7D13" w14:textId="6501452A" w:rsidR="00ED5D0E" w:rsidRPr="00B159FD" w:rsidRDefault="00ED5D0E" w:rsidP="00796A9E">
            <w:pPr>
              <w:jc w:val="both"/>
            </w:pPr>
          </w:p>
        </w:tc>
      </w:tr>
      <w:tr w:rsidR="00ED5D0E" w:rsidRPr="002C3A6A" w14:paraId="6F85DC9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BFA440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B11625D" w14:textId="77777777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64F77A1A" w14:textId="4684AFD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budoucí osazení řadiče.</w:t>
            </w:r>
          </w:p>
        </w:tc>
        <w:tc>
          <w:tcPr>
            <w:tcW w:w="1134" w:type="dxa"/>
            <w:shd w:val="clear" w:color="auto" w:fill="FFFF00"/>
          </w:tcPr>
          <w:p w14:paraId="6275720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5141C14" w14:textId="3FA97189" w:rsidR="00ED5D0E" w:rsidRPr="00B159FD" w:rsidRDefault="00ED5D0E" w:rsidP="00796A9E">
            <w:pPr>
              <w:jc w:val="both"/>
            </w:pPr>
          </w:p>
        </w:tc>
      </w:tr>
      <w:tr w:rsidR="00ED5D0E" w:rsidRPr="002C3A6A" w14:paraId="7F5801A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CCA1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6224793" w14:textId="77777777" w:rsidR="00ED5D0E" w:rsidRPr="00B159FD" w:rsidRDefault="00ED5D0E" w:rsidP="004D2BBA">
            <w:r w:rsidRPr="00B159FD">
              <w:t>IO</w:t>
            </w:r>
          </w:p>
        </w:tc>
        <w:tc>
          <w:tcPr>
            <w:tcW w:w="3828" w:type="dxa"/>
            <w:shd w:val="clear" w:color="auto" w:fill="auto"/>
          </w:tcPr>
          <w:p w14:paraId="5C209D1B" w14:textId="5F95D91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341B130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A37F251" w14:textId="132CADFA" w:rsidR="00ED5D0E" w:rsidRPr="00B159FD" w:rsidRDefault="00ED5D0E" w:rsidP="00796A9E">
            <w:pPr>
              <w:jc w:val="both"/>
            </w:pPr>
          </w:p>
        </w:tc>
      </w:tr>
      <w:tr w:rsidR="00ED5D0E" w:rsidRPr="002C3A6A" w14:paraId="63EDAA5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59876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8AD327F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7776FA11" w14:textId="2A25BCA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OCP slot.</w:t>
            </w:r>
          </w:p>
        </w:tc>
        <w:tc>
          <w:tcPr>
            <w:tcW w:w="1134" w:type="dxa"/>
            <w:shd w:val="clear" w:color="auto" w:fill="FFFF00"/>
          </w:tcPr>
          <w:p w14:paraId="28263F3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A644667" w14:textId="718576AA" w:rsidR="00ED5D0E" w:rsidRPr="00B159FD" w:rsidRDefault="00ED5D0E" w:rsidP="00796A9E">
            <w:pPr>
              <w:jc w:val="both"/>
            </w:pPr>
          </w:p>
        </w:tc>
      </w:tr>
      <w:tr w:rsidR="00ED5D0E" w:rsidRPr="002C3A6A" w14:paraId="29BEC64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5966FD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74CC606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27559BE3" w14:textId="07D24EC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RAID řadič.</w:t>
            </w:r>
          </w:p>
        </w:tc>
        <w:tc>
          <w:tcPr>
            <w:tcW w:w="1134" w:type="dxa"/>
            <w:shd w:val="clear" w:color="auto" w:fill="FFFF00"/>
          </w:tcPr>
          <w:p w14:paraId="56BCC90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4A26CA" w14:textId="494E2A62" w:rsidR="00ED5D0E" w:rsidRPr="00B159FD" w:rsidRDefault="00ED5D0E" w:rsidP="00796A9E">
            <w:pPr>
              <w:jc w:val="both"/>
            </w:pPr>
          </w:p>
        </w:tc>
      </w:tr>
      <w:tr w:rsidR="00ED5D0E" w:rsidRPr="002C3A6A" w14:paraId="2ABA133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E43BFD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823EEEE" w14:textId="77777777" w:rsidR="00ED5D0E" w:rsidRPr="00B159FD" w:rsidRDefault="00ED5D0E" w:rsidP="004D2BBA">
            <w:r w:rsidRPr="00B159FD">
              <w:t xml:space="preserve">IO – Ethernet </w:t>
            </w:r>
            <w:r>
              <w:t>25</w:t>
            </w:r>
            <w:r w:rsidRPr="00B159FD">
              <w:t>Gbit</w:t>
            </w:r>
          </w:p>
        </w:tc>
        <w:tc>
          <w:tcPr>
            <w:tcW w:w="3828" w:type="dxa"/>
            <w:shd w:val="clear" w:color="auto" w:fill="auto"/>
          </w:tcPr>
          <w:p w14:paraId="595C4EC0" w14:textId="51E326D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požadovaný počet Ethernet rozhraní: 4x </w:t>
            </w:r>
            <w:r w:rsidR="00B808C6">
              <w:t xml:space="preserve">min. </w:t>
            </w:r>
            <w:r w:rsidRPr="007416A2">
              <w:t>25 Gb</w:t>
            </w:r>
            <w:r w:rsidR="008B4CDB" w:rsidRPr="007416A2">
              <w:t>/s</w:t>
            </w:r>
            <w:r w:rsidRPr="007416A2">
              <w:t xml:space="preserve"> typ SR (osazeny SPF28) pro jeden server.</w:t>
            </w:r>
          </w:p>
        </w:tc>
        <w:tc>
          <w:tcPr>
            <w:tcW w:w="1134" w:type="dxa"/>
            <w:shd w:val="clear" w:color="auto" w:fill="FFFF00"/>
          </w:tcPr>
          <w:p w14:paraId="50D5F12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5460852" w14:textId="17667652" w:rsidR="00ED5D0E" w:rsidRPr="00B159FD" w:rsidRDefault="00ED5D0E" w:rsidP="00796A9E">
            <w:pPr>
              <w:jc w:val="both"/>
            </w:pPr>
          </w:p>
        </w:tc>
      </w:tr>
      <w:tr w:rsidR="00ED5D0E" w:rsidRPr="002C3A6A" w14:paraId="1D214B00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B19F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60C27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C1255D6" w14:textId="4BF22E3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obsahovat min. 2 ks oddělených síťových karet.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241A54F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673A22D" w14:textId="29BF1F23" w:rsidR="00ED5D0E" w:rsidRPr="00B159FD" w:rsidRDefault="00ED5D0E" w:rsidP="00796A9E">
            <w:pPr>
              <w:jc w:val="both"/>
            </w:pPr>
          </w:p>
        </w:tc>
      </w:tr>
      <w:tr w:rsidR="00ED5D0E" w:rsidRPr="002C3A6A" w14:paraId="030402F5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C580F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F1826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4D25BC15" w14:textId="35729E2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625272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D50DD" w14:textId="1E066388" w:rsidR="00ED5D0E" w:rsidRPr="00B159FD" w:rsidRDefault="00ED5D0E" w:rsidP="00796A9E">
            <w:pPr>
              <w:jc w:val="both"/>
            </w:pPr>
          </w:p>
        </w:tc>
      </w:tr>
      <w:tr w:rsidR="00ED5D0E" w:rsidRPr="002C3A6A" w14:paraId="39E0998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6745CA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B7909D8" w14:textId="77777777" w:rsidR="00ED5D0E" w:rsidRPr="00B159FD" w:rsidRDefault="00ED5D0E" w:rsidP="004D2BBA">
            <w:r w:rsidRPr="00B159FD">
              <w:t xml:space="preserve">IO – Fibre Channel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940464E" w14:textId="74334A3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požadovaný počet FC rozhraní: 2x</w:t>
            </w:r>
            <w:r w:rsidR="00B808C6">
              <w:t xml:space="preserve"> min. </w:t>
            </w:r>
            <w:r w:rsidRPr="007416A2">
              <w:t>64 Gb</w:t>
            </w:r>
            <w:r w:rsidR="005E23C4" w:rsidRPr="007416A2">
              <w:t>/s</w:t>
            </w:r>
            <w:r w:rsidRPr="007416A2">
              <w:t xml:space="preserve"> (osazeny SPF+) pro jeden server.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2D9FE4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1D60090" w14:textId="29FCD090" w:rsidR="00ED5D0E" w:rsidRPr="00B159FD" w:rsidRDefault="00ED5D0E" w:rsidP="00796A9E">
            <w:pPr>
              <w:jc w:val="both"/>
            </w:pPr>
          </w:p>
        </w:tc>
      </w:tr>
      <w:tr w:rsidR="00ED5D0E" w:rsidRPr="002C3A6A" w14:paraId="75A1C55D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C61D7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64757B" w14:textId="77777777" w:rsidR="00ED5D0E" w:rsidRPr="00B159FD" w:rsidRDefault="00ED5D0E" w:rsidP="004D2BBA"/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8FBCC13" w14:textId="35226BA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7302C4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0ED0A6F5" w14:textId="67BB4AC4" w:rsidR="00ED5D0E" w:rsidRPr="00B159FD" w:rsidRDefault="00ED5D0E" w:rsidP="00796A9E">
            <w:pPr>
              <w:jc w:val="both"/>
            </w:pPr>
          </w:p>
        </w:tc>
      </w:tr>
      <w:tr w:rsidR="00ED5D0E" w:rsidRPr="002C3A6A" w14:paraId="71D439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F5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12EE" w14:textId="77777777" w:rsidR="00ED5D0E" w:rsidRPr="00714C8B" w:rsidRDefault="00ED5D0E" w:rsidP="004D2BBA">
            <w:r w:rsidRPr="00714C8B">
              <w:t>IO – ostatní zařízení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6856" w14:textId="0CFDD71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VGA port, </w:t>
            </w:r>
            <w:r w:rsidR="00B808C6">
              <w:t xml:space="preserve">min. </w:t>
            </w:r>
            <w:r w:rsidRPr="007416A2">
              <w:t>3x USB generace 3.1 na zadní straně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DD4E8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06876" w14:textId="23DF6974" w:rsidR="00ED5D0E" w:rsidRPr="00B159FD" w:rsidRDefault="00ED5D0E" w:rsidP="00796A9E">
            <w:pPr>
              <w:jc w:val="both"/>
            </w:pPr>
          </w:p>
        </w:tc>
      </w:tr>
      <w:tr w:rsidR="00ED5D0E" w:rsidRPr="002C3A6A" w14:paraId="720B094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24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7E8D6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B4F" w14:textId="21C4A71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VGA port a </w:t>
            </w:r>
            <w:r w:rsidR="00B808C6">
              <w:rPr>
                <w:rFonts w:ascii="Calibri" w:hAnsi="Calibri" w:cs="Calibri"/>
              </w:rPr>
              <w:t xml:space="preserve">min. </w:t>
            </w:r>
            <w:r w:rsidRPr="007416A2">
              <w:rPr>
                <w:rFonts w:ascii="Calibri" w:hAnsi="Calibri" w:cs="Calibri"/>
              </w:rPr>
              <w:t>2x USB z čelní strany serveru (Pozn.: jedno z čelních USB může sloužit také pro přístup na servisní procesor serveru).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683F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0056B4" w14:textId="51D0269F" w:rsidR="00ED5D0E" w:rsidRPr="00B159FD" w:rsidRDefault="00ED5D0E" w:rsidP="00796A9E">
            <w:pPr>
              <w:jc w:val="both"/>
            </w:pPr>
          </w:p>
        </w:tc>
      </w:tr>
      <w:tr w:rsidR="00ED5D0E" w:rsidRPr="002C3A6A" w14:paraId="7B88EA5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970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28C8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6BCF" w14:textId="582E26F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Port pro připojení diagnostického displeje.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5866C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A38DEE" w14:textId="0F0F0C52" w:rsidR="00ED5D0E" w:rsidRPr="00B159FD" w:rsidRDefault="00ED5D0E" w:rsidP="00796A9E">
            <w:pPr>
              <w:jc w:val="both"/>
            </w:pPr>
          </w:p>
        </w:tc>
      </w:tr>
      <w:tr w:rsidR="00ED5D0E" w:rsidRPr="002C3A6A" w14:paraId="1928F65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8920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8FA0" w14:textId="77777777" w:rsidR="00ED5D0E" w:rsidRPr="00331642" w:rsidRDefault="00ED5D0E" w:rsidP="004D2BBA">
            <w:r w:rsidRPr="00331642">
              <w:t>Virtualizace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E8D4" w14:textId="049BC89C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Servery musí podporovat hypervizor VMware vSphere ESXi.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6F9A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A0905" w14:textId="7D587E6C" w:rsidR="00ED5D0E" w:rsidRPr="00B159FD" w:rsidRDefault="00ED5D0E" w:rsidP="00796A9E">
            <w:pPr>
              <w:jc w:val="both"/>
            </w:pPr>
          </w:p>
        </w:tc>
      </w:tr>
      <w:tr w:rsidR="00ED5D0E" w:rsidRPr="002C3A6A" w14:paraId="336964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F06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1CE6" w14:textId="77777777" w:rsidR="00ED5D0E" w:rsidRPr="00331642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9034" w14:textId="6BCC1B86" w:rsidR="00ED5D0E" w:rsidRPr="007416A2" w:rsidRDefault="00B23638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 xml:space="preserve">musí obsahovat virtualizační licence VMware vSphere </w:t>
            </w:r>
            <w:r w:rsidR="003B49EE">
              <w:t>VVF</w:t>
            </w:r>
            <w:r w:rsidR="00ED5D0E" w:rsidRPr="007416A2">
              <w:t xml:space="preserve"> pro všechny poptávané procesory na min. 6 let včetně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E2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2ADCE8" w14:textId="5B077C08" w:rsidR="00ED5D0E" w:rsidRPr="00B159FD" w:rsidRDefault="00ED5D0E" w:rsidP="00796A9E">
            <w:pPr>
              <w:jc w:val="both"/>
            </w:pPr>
          </w:p>
        </w:tc>
      </w:tr>
      <w:tr w:rsidR="00ED5D0E" w:rsidRPr="002C3A6A" w14:paraId="08200CF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FBD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C3B" w14:textId="21E1A2FA" w:rsidR="00ED5D0E" w:rsidRPr="00AF634A" w:rsidRDefault="00ED5D0E" w:rsidP="004D2BBA">
            <w:r w:rsidRPr="00AF634A">
              <w:t>OS</w:t>
            </w:r>
            <w:r>
              <w:t xml:space="preserve"> - Licence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9433" w14:textId="77777777" w:rsidR="00ED5D0E" w:rsidRDefault="00FB0849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RHEL</w:t>
            </w:r>
            <w:r w:rsidR="00E02968">
              <w:t xml:space="preserve"> nebo SLES</w:t>
            </w:r>
            <w:r w:rsidR="00ED5D0E" w:rsidRPr="007416A2">
              <w:t xml:space="preserve"> server OS pro SAP</w:t>
            </w:r>
            <w:r w:rsidR="00CF0F27">
              <w:t xml:space="preserve"> </w:t>
            </w:r>
            <w:r w:rsidR="00CF0F27" w:rsidRPr="007416A2">
              <w:t>na min. 6 let včetně podpory</w:t>
            </w:r>
            <w:r w:rsidR="00ED5D0E" w:rsidRPr="007416A2">
              <w:t>.</w:t>
            </w:r>
          </w:p>
          <w:p w14:paraId="3897D4F5" w14:textId="539E43A4" w:rsidR="00753009" w:rsidRPr="007416A2" w:rsidRDefault="00753009" w:rsidP="00753009">
            <w:pPr>
              <w:pStyle w:val="Odstavecseseznamem"/>
              <w:ind w:left="360"/>
              <w:jc w:val="both"/>
            </w:pPr>
            <w:r w:rsidRPr="00753009">
              <w:t>Zadavatel umožňuje rovnocenné řešení, které bude splňovat požadavky uvedené v kapitole 2.2 Požadavky na certifikaci dodávaných komponent. Dodavatel uvede v takovém případě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391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18675" w14:textId="70727370" w:rsidR="00ED5D0E" w:rsidRPr="00B159FD" w:rsidRDefault="00ED5D0E" w:rsidP="00796A9E">
            <w:pPr>
              <w:jc w:val="both"/>
            </w:pPr>
          </w:p>
        </w:tc>
      </w:tr>
      <w:tr w:rsidR="00ED5D0E" w:rsidRPr="002C3A6A" w14:paraId="7291B6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098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321F" w14:textId="77777777" w:rsidR="00ED5D0E" w:rsidRPr="00AF634A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CF8A" w14:textId="588624E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Aplikace, Licence na celé VMware prostředí s neomezeným množstvím virtuálních systémů.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C785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86B9C6" w14:textId="659A9F41" w:rsidR="00ED5D0E" w:rsidRPr="00B159FD" w:rsidRDefault="00ED5D0E" w:rsidP="00796A9E">
            <w:pPr>
              <w:jc w:val="both"/>
            </w:pPr>
          </w:p>
        </w:tc>
      </w:tr>
      <w:tr w:rsidR="00ED5D0E" w:rsidRPr="002C3A6A" w14:paraId="2AF96FF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02C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EA4E" w14:textId="2FC8D921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93E5" w14:textId="473E8B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E98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B07EB3" w14:textId="75B580A3" w:rsidR="00ED5D0E" w:rsidRPr="00B159FD" w:rsidRDefault="00ED5D0E" w:rsidP="00796A9E">
            <w:pPr>
              <w:jc w:val="both"/>
            </w:pPr>
          </w:p>
        </w:tc>
      </w:tr>
      <w:tr w:rsidR="00ED5D0E" w:rsidRPr="002C3A6A" w14:paraId="0735940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C11E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E94AF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FED" w14:textId="778665B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Certifikace Titanium.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680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175C1C" w14:textId="31089630" w:rsidR="00ED5D0E" w:rsidRPr="00B159FD" w:rsidRDefault="00ED5D0E" w:rsidP="00796A9E">
            <w:pPr>
              <w:jc w:val="both"/>
            </w:pPr>
          </w:p>
        </w:tc>
      </w:tr>
      <w:tr w:rsidR="00ED5D0E" w:rsidRPr="002C3A6A" w14:paraId="095D9DC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786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F9AE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8891" w14:textId="0C0B0D4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Výkon jednoho zdroje minimálně 1100 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6E1F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2DDBFF" w14:textId="6D92FB12" w:rsidR="00ED5D0E" w:rsidRPr="00B159FD" w:rsidRDefault="00ED5D0E" w:rsidP="00796A9E">
            <w:pPr>
              <w:jc w:val="both"/>
            </w:pPr>
          </w:p>
        </w:tc>
      </w:tr>
      <w:tr w:rsidR="00ED5D0E" w:rsidRPr="002C3A6A" w14:paraId="5D3859B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59F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26F4" w14:textId="67978550" w:rsidR="00ED5D0E" w:rsidRPr="00B159FD" w:rsidRDefault="00ED5D0E" w:rsidP="004D3C19">
            <w:r w:rsidRPr="00561F26">
              <w:t>Řídící software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EE87" w14:textId="6C0CD0E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Vzdálené správa s dedikovaným vlastním portem RJ-45 a možností převzít plně vzdálené ovládání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13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A98E4" w14:textId="3A27D8B4" w:rsidR="00ED5D0E" w:rsidRPr="00B159FD" w:rsidRDefault="00ED5D0E" w:rsidP="00796A9E">
            <w:pPr>
              <w:jc w:val="both"/>
            </w:pPr>
          </w:p>
        </w:tc>
      </w:tr>
      <w:tr w:rsidR="00ED5D0E" w:rsidRPr="002C3A6A" w14:paraId="1CE59A9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B3B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F9A9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8E7" w14:textId="147DA15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Možnost redundantního plně dedikovaného </w:t>
            </w:r>
            <w:r w:rsidR="006C33DF">
              <w:rPr>
                <w:rFonts w:ascii="Calibri" w:hAnsi="Calibri" w:cs="Calibri"/>
              </w:rPr>
              <w:t>mi</w:t>
            </w:r>
            <w:r w:rsidR="002F377B">
              <w:rPr>
                <w:rFonts w:ascii="Calibri" w:hAnsi="Calibri" w:cs="Calibri"/>
              </w:rPr>
              <w:t xml:space="preserve">n. </w:t>
            </w:r>
            <w:r w:rsidRPr="007416A2">
              <w:rPr>
                <w:rFonts w:ascii="Calibri" w:hAnsi="Calibri" w:cs="Calibri"/>
              </w:rPr>
              <w:t>1Gb RJ-45 management 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CB1829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44706" w14:textId="3EF2DB12" w:rsidR="00ED5D0E" w:rsidRPr="00B159FD" w:rsidRDefault="00ED5D0E" w:rsidP="00796A9E">
            <w:pPr>
              <w:jc w:val="both"/>
            </w:pPr>
          </w:p>
        </w:tc>
      </w:tr>
      <w:tr w:rsidR="00ED5D0E" w:rsidRPr="002C3A6A" w14:paraId="3CB422D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B7E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260A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B06E" w14:textId="06E9C3D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standardů IPMI (minimálně verze 2.0), SNMP (verze 3), CIM-XML, REST a RedFish.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830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42ECD" w14:textId="2FAA13C7" w:rsidR="00ED5D0E" w:rsidRPr="00B159FD" w:rsidRDefault="00ED5D0E" w:rsidP="00796A9E">
            <w:pPr>
              <w:jc w:val="both"/>
            </w:pPr>
          </w:p>
        </w:tc>
      </w:tr>
      <w:tr w:rsidR="00ED5D0E" w:rsidRPr="002C3A6A" w14:paraId="38F3E28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D3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A152C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2ADF" w14:textId="401DF06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nahrávání záznamu bootu serveru a pádu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04FAD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8B0D0" w14:textId="1EEA4FD2" w:rsidR="00ED5D0E" w:rsidRPr="00B159FD" w:rsidRDefault="00ED5D0E" w:rsidP="00796A9E">
            <w:pPr>
              <w:jc w:val="both"/>
            </w:pPr>
          </w:p>
        </w:tc>
      </w:tr>
      <w:tr w:rsidR="00ED5D0E" w:rsidRPr="002C3A6A" w14:paraId="4F2E60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3CA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0378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ECA9" w14:textId="34FC118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vzdáleného přístupu k ISO a IMG image souborů (minimálně pomocí protokolů: HTTPS, SFTP, CIFS, a NFS).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0A841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C9CF9B" w14:textId="5AA43177" w:rsidR="00ED5D0E" w:rsidRPr="00B159FD" w:rsidRDefault="00ED5D0E" w:rsidP="00796A9E">
            <w:pPr>
              <w:jc w:val="both"/>
            </w:pPr>
          </w:p>
        </w:tc>
      </w:tr>
      <w:tr w:rsidR="00ED5D0E" w:rsidRPr="002C3A6A" w14:paraId="461E9B2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A4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A3D5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D987" w14:textId="760112B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sdílet jednu virtuální konzoli více uživateli.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8DBE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95C120" w14:textId="0B0B3DA7" w:rsidR="00ED5D0E" w:rsidRPr="00B159FD" w:rsidRDefault="00ED5D0E" w:rsidP="00796A9E">
            <w:pPr>
              <w:jc w:val="both"/>
            </w:pPr>
          </w:p>
        </w:tc>
      </w:tr>
      <w:tr w:rsidR="00ED5D0E" w:rsidRPr="002C3A6A" w14:paraId="286B85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E42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7D92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56C0" w14:textId="5B87093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68081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96FCC2" w14:textId="69A32FA7" w:rsidR="00ED5D0E" w:rsidRPr="00B159FD" w:rsidRDefault="00ED5D0E" w:rsidP="00796A9E">
            <w:pPr>
              <w:jc w:val="both"/>
            </w:pPr>
          </w:p>
        </w:tc>
      </w:tr>
      <w:tr w:rsidR="00ED5D0E" w:rsidRPr="002C3A6A" w14:paraId="5E0E510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2D2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4CD86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4DAC" w14:textId="34A0E39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blokace konkrétní IP adresy.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32C44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19779C" w14:textId="6992B4E6" w:rsidR="00ED5D0E" w:rsidRPr="00B159FD" w:rsidRDefault="00ED5D0E" w:rsidP="00796A9E">
            <w:pPr>
              <w:jc w:val="both"/>
            </w:pPr>
          </w:p>
        </w:tc>
      </w:tr>
      <w:tr w:rsidR="00ED5D0E" w:rsidRPr="002C3A6A" w14:paraId="45CCF1D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66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3AA2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CF13" w14:textId="2ADC40B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Real-time sledování vytíženosti CPU, paměti a spotřeby, možnost Power cappingu (včetně historických dat).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D8A9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D8EB70" w14:textId="6F7306EC" w:rsidR="00ED5D0E" w:rsidRPr="00B159FD" w:rsidRDefault="00ED5D0E" w:rsidP="00796A9E">
            <w:pPr>
              <w:jc w:val="both"/>
            </w:pPr>
          </w:p>
        </w:tc>
      </w:tr>
      <w:tr w:rsidR="00ED5D0E" w:rsidRPr="002C3A6A" w14:paraId="7D1C8EE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DB3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82531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7B2" w14:textId="75F84F3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možnost asistované instalace OS bez dalších nástrojů, médií, ISO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7E49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EEFAE9" w14:textId="0B8D3D88" w:rsidR="00ED5D0E" w:rsidRPr="00B159FD" w:rsidRDefault="00ED5D0E" w:rsidP="00796A9E">
            <w:pPr>
              <w:jc w:val="both"/>
            </w:pPr>
          </w:p>
        </w:tc>
      </w:tr>
      <w:tr w:rsidR="00ED5D0E" w:rsidRPr="002C3A6A" w14:paraId="26481C5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D45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F79B4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D5A5" w14:textId="7E9C9A9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nejvyšší licence pro správu serveru bez jakéhokoli omezení funkcionalit/doby/provozu/počtu spravovaných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9CB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CDA1B" w14:textId="58464FA1" w:rsidR="00ED5D0E" w:rsidRPr="00B159FD" w:rsidRDefault="00ED5D0E" w:rsidP="00796A9E">
            <w:pPr>
              <w:jc w:val="both"/>
            </w:pPr>
          </w:p>
        </w:tc>
      </w:tr>
      <w:tr w:rsidR="00ED5D0E" w:rsidRPr="002C3A6A" w14:paraId="7041F13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B1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888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07C5" w14:textId="6EAE299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proaktivních upozornění využívající technologii S.M.A.R.T. a  PFA.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A4C26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5E5E9" w14:textId="59EF4E89" w:rsidR="00ED5D0E" w:rsidRPr="00B159FD" w:rsidRDefault="00ED5D0E" w:rsidP="00796A9E">
            <w:pPr>
              <w:jc w:val="both"/>
            </w:pPr>
          </w:p>
        </w:tc>
      </w:tr>
      <w:tr w:rsidR="00ED5D0E" w:rsidRPr="002C3A6A" w14:paraId="32B5C01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7B2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7A3B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E9BA" w14:textId="3DB903E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Slot pro micro SD kartu o kapacitě alespoň 4GB.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A71E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7F3234" w14:textId="0557CED9" w:rsidR="00ED5D0E" w:rsidRPr="00B159FD" w:rsidRDefault="00ED5D0E" w:rsidP="00796A9E">
            <w:pPr>
              <w:jc w:val="both"/>
            </w:pPr>
          </w:p>
        </w:tc>
      </w:tr>
      <w:tr w:rsidR="00ED5D0E" w:rsidRPr="002C3A6A" w14:paraId="328333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D12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FC97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1FDE" w14:textId="0E1D100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správy a synchronizace konfigurace a úrovně firmware pro několik serverů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0B206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5E80E2" w14:textId="7AEDA620" w:rsidR="00ED5D0E" w:rsidRPr="00B159FD" w:rsidRDefault="00ED5D0E" w:rsidP="00796A9E">
            <w:pPr>
              <w:jc w:val="both"/>
            </w:pPr>
          </w:p>
        </w:tc>
      </w:tr>
      <w:tr w:rsidR="00ED5D0E" w:rsidRPr="002C3A6A" w14:paraId="59311B0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B9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EBB6" w14:textId="7F18DE5C" w:rsidR="00ED5D0E" w:rsidRPr="00B159FD" w:rsidRDefault="00ED5D0E" w:rsidP="004D3C19">
            <w:r>
              <w:t>Provozní a výkonnostní monitoring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919E" w14:textId="5B661A7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Časově neomezená licence na hromadnou správu serverů, inventarizace a alerting.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DF097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4D0E79" w14:textId="7ED05879" w:rsidR="00ED5D0E" w:rsidRPr="00B159FD" w:rsidRDefault="00ED5D0E" w:rsidP="00796A9E">
            <w:pPr>
              <w:jc w:val="both"/>
            </w:pPr>
          </w:p>
        </w:tc>
      </w:tr>
      <w:tr w:rsidR="00ED5D0E" w:rsidRPr="002C3A6A" w14:paraId="63F2C53C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584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19406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7EED" w14:textId="25AE138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hromadného sledováni a upgrade úrovní FW jednotlivých komponent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38DE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A0E49" w14:textId="4049E92F" w:rsidR="00ED5D0E" w:rsidRPr="00B159FD" w:rsidRDefault="00ED5D0E" w:rsidP="00796A9E">
            <w:pPr>
              <w:jc w:val="both"/>
            </w:pPr>
          </w:p>
        </w:tc>
      </w:tr>
      <w:tr w:rsidR="00ED5D0E" w:rsidRPr="002C3A6A" w14:paraId="562DC5E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CD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704E9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15C" w14:textId="18CF347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Call Home funkce.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28D7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3213C9" w14:textId="1C96C224" w:rsidR="00ED5D0E" w:rsidRPr="00B159FD" w:rsidRDefault="00ED5D0E" w:rsidP="00796A9E">
            <w:pPr>
              <w:jc w:val="both"/>
            </w:pPr>
          </w:p>
        </w:tc>
      </w:tr>
      <w:tr w:rsidR="00ED5D0E" w:rsidRPr="002C3A6A" w14:paraId="4407E71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1B9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5DBB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A6E7" w14:textId="6150F7D0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Plug-in do management nodů virtualizačních hypervizorů (minimálně VMware vCenter, VMware Aria Suite, Microsoft Admin Center, Microsoft System Center, Nagios).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BE18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86A8D6" w14:textId="449DBA96" w:rsidR="00ED5D0E" w:rsidRPr="00B159FD" w:rsidRDefault="00ED5D0E" w:rsidP="00796A9E">
            <w:pPr>
              <w:jc w:val="both"/>
            </w:pPr>
          </w:p>
        </w:tc>
      </w:tr>
      <w:tr w:rsidR="00ED5D0E" w:rsidRPr="002C3A6A" w14:paraId="7474B3D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53C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B351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0E28" w14:textId="2BD7397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REST-API a Redfish standardů.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2E8943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87E54E" w14:textId="5D5BD606" w:rsidR="00ED5D0E" w:rsidRPr="00B159FD" w:rsidRDefault="00ED5D0E" w:rsidP="00796A9E">
            <w:pPr>
              <w:jc w:val="both"/>
            </w:pPr>
          </w:p>
        </w:tc>
      </w:tr>
      <w:tr w:rsidR="00ED5D0E" w:rsidRPr="002C3A6A" w14:paraId="5544DC5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D9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CF41E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00C9" w14:textId="7DD146B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B652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40E95A" w14:textId="755F981C" w:rsidR="00ED5D0E" w:rsidRPr="00B159FD" w:rsidRDefault="00ED5D0E" w:rsidP="00796A9E">
            <w:pPr>
              <w:jc w:val="both"/>
            </w:pPr>
          </w:p>
        </w:tc>
      </w:tr>
      <w:tr w:rsidR="00ED5D0E" w:rsidRPr="002C3A6A" w14:paraId="269EF91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2FA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239C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00F3" w14:textId="3F64CDD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Software musí být bezagentový.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A9D5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DC25B2" w14:textId="229CAB0C" w:rsidR="00ED5D0E" w:rsidRPr="00B159FD" w:rsidRDefault="00ED5D0E" w:rsidP="00796A9E">
            <w:pPr>
              <w:jc w:val="both"/>
            </w:pPr>
          </w:p>
        </w:tc>
      </w:tr>
      <w:tr w:rsidR="00E42BA6" w:rsidRPr="002C3A6A" w14:paraId="78A12C61" w14:textId="77777777" w:rsidTr="00EA5C9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5EA7C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14F04" w14:textId="3FBE0B9F" w:rsidR="00E42BA6" w:rsidRDefault="00E42BA6" w:rsidP="004D3C19">
            <w:r>
              <w:t>Záruka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4098" w14:textId="4721577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F42CD1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B7CF85" w14:textId="7F7B01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1B5EB85B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C0273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C760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8BCD" w14:textId="04192B8A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EF210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951AA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4256E4F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F8C9F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29105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DD0" w14:textId="03F0DF4D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A3BF6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CB3FAE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6272AA7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318D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E3C9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6FB5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E5CDA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CCF8D4" w14:textId="77777777" w:rsidR="00E42BA6" w:rsidRPr="00B159FD" w:rsidRDefault="00E42BA6" w:rsidP="00796A9E">
            <w:pPr>
              <w:keepNext/>
              <w:jc w:val="both"/>
            </w:pPr>
          </w:p>
        </w:tc>
      </w:tr>
    </w:tbl>
    <w:bookmarkEnd w:id="145"/>
    <w:p w14:paraId="3BBAEB9E" w14:textId="3AF50542" w:rsidR="00AF63C7" w:rsidRDefault="00AF634A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42</w:t>
      </w:r>
      <w:r w:rsidR="00E9490C">
        <w:rPr>
          <w:noProof/>
        </w:rPr>
        <w:fldChar w:fldCharType="end"/>
      </w:r>
      <w:r>
        <w:t xml:space="preserve"> - Technické parametry</w:t>
      </w:r>
      <w:r w:rsidR="004A0574">
        <w:t xml:space="preserve"> pro platformu x86</w:t>
      </w:r>
    </w:p>
    <w:p w14:paraId="7D32EB6D" w14:textId="5BFF929D" w:rsidR="009128BD" w:rsidRPr="009128BD" w:rsidRDefault="009128BD" w:rsidP="009128BD">
      <w:pPr>
        <w:pStyle w:val="Nadpis2"/>
        <w:rPr>
          <w:sz w:val="32"/>
          <w:szCs w:val="32"/>
        </w:rPr>
      </w:pPr>
      <w:bookmarkStart w:id="146" w:name="_Ref166923215"/>
      <w:bookmarkStart w:id="147" w:name="_Toc177708987"/>
      <w:r w:rsidRPr="006037D1">
        <w:rPr>
          <w:sz w:val="32"/>
          <w:szCs w:val="32"/>
        </w:rPr>
        <w:t>Aplikační a Systémový Monitoring</w:t>
      </w:r>
      <w:bookmarkEnd w:id="146"/>
      <w:bookmarkEnd w:id="147"/>
    </w:p>
    <w:p w14:paraId="257EB627" w14:textId="77777777" w:rsidR="009128BD" w:rsidRPr="00246F5A" w:rsidRDefault="009128BD" w:rsidP="009128BD">
      <w:pPr>
        <w:pStyle w:val="Nadpis3"/>
        <w:rPr>
          <w:sz w:val="28"/>
          <w:szCs w:val="28"/>
        </w:rPr>
      </w:pPr>
      <w:bookmarkStart w:id="148" w:name="_Toc177708988"/>
      <w:r w:rsidRPr="00246F5A">
        <w:rPr>
          <w:sz w:val="28"/>
          <w:szCs w:val="28"/>
        </w:rPr>
        <w:t>Popis současného stavu</w:t>
      </w:r>
      <w:bookmarkEnd w:id="148"/>
    </w:p>
    <w:p w14:paraId="091EABE5" w14:textId="7AA4B2C7" w:rsidR="009128BD" w:rsidRPr="00236264" w:rsidRDefault="00634259" w:rsidP="009128BD">
      <w:pPr>
        <w:spacing w:before="240" w:after="240"/>
        <w:jc w:val="both"/>
      </w:pPr>
      <w:r>
        <w:t>Objednatel</w:t>
      </w:r>
      <w:r w:rsidR="009128BD">
        <w:t xml:space="preserve"> v současné době aplikační monitoring nevyužívá.</w:t>
      </w:r>
    </w:p>
    <w:p w14:paraId="78B52CBB" w14:textId="77777777" w:rsidR="009128BD" w:rsidRPr="004A5F76" w:rsidRDefault="009128BD" w:rsidP="009128BD">
      <w:pPr>
        <w:pStyle w:val="Nadpis3"/>
        <w:rPr>
          <w:sz w:val="28"/>
          <w:szCs w:val="28"/>
        </w:rPr>
      </w:pPr>
      <w:bookmarkStart w:id="149" w:name="_Toc177708989"/>
      <w:r w:rsidRPr="004A5F76">
        <w:rPr>
          <w:sz w:val="28"/>
          <w:szCs w:val="28"/>
        </w:rPr>
        <w:lastRenderedPageBreak/>
        <w:t>Požadavky na nové řešení</w:t>
      </w:r>
      <w:bookmarkEnd w:id="149"/>
    </w:p>
    <w:p w14:paraId="5981F925" w14:textId="3EF0E14A" w:rsidR="009128BD" w:rsidRDefault="00634259" w:rsidP="009128BD">
      <w:pPr>
        <w:spacing w:before="240" w:after="240"/>
        <w:jc w:val="both"/>
        <w:rPr>
          <w:rFonts w:ascii="Calibri" w:eastAsia="Calibri" w:hAnsi="Calibri" w:cs="Calibri"/>
        </w:rPr>
      </w:pPr>
      <w:r>
        <w:t>Objednatel</w:t>
      </w:r>
      <w:r w:rsidR="009128BD" w:rsidRPr="00FC23E5">
        <w:t xml:space="preserve"> požaduje </w:t>
      </w:r>
      <w:r w:rsidR="009128BD">
        <w:t xml:space="preserve">spolehlivou platformu pro monitoring poskytující komplexní přehled o výkonu a dostupnosti aplikací a související </w:t>
      </w:r>
      <w:r w:rsidR="009128BD" w:rsidRPr="00B55EBD">
        <w:t>systémové infrastruktury</w:t>
      </w:r>
      <w:r w:rsidR="009128BD">
        <w:t xml:space="preserve">. Monitoring bude primárně zaměřen na platformy Power s OS AIX a Linux a x86 s VMware. Z aplikační úrovně SAP a s tím spojené databáze Oracle, HANA a middleware komponenty. </w:t>
      </w:r>
      <w:r w:rsidR="009128BD" w:rsidRPr="006037D1">
        <w:rPr>
          <w:rFonts w:ascii="Calibri" w:eastAsia="Calibri" w:hAnsi="Calibri" w:cs="Calibri"/>
        </w:rPr>
        <w:t xml:space="preserve"> Monitorovací systém musí být univerzální a podporovat </w:t>
      </w:r>
      <w:r w:rsidR="009128BD">
        <w:rPr>
          <w:rFonts w:ascii="Calibri" w:eastAsia="Calibri" w:hAnsi="Calibri" w:cs="Calibri"/>
        </w:rPr>
        <w:t xml:space="preserve">širší </w:t>
      </w:r>
      <w:r w:rsidR="009128BD" w:rsidRPr="006037D1">
        <w:rPr>
          <w:rFonts w:ascii="Calibri" w:eastAsia="Calibri" w:hAnsi="Calibri" w:cs="Calibri"/>
        </w:rPr>
        <w:t xml:space="preserve">spektrum technologií, </w:t>
      </w:r>
      <w:r w:rsidR="009128BD">
        <w:rPr>
          <w:rFonts w:ascii="Calibri" w:eastAsia="Calibri" w:hAnsi="Calibri" w:cs="Calibri"/>
        </w:rPr>
        <w:t>s ohledem na jejich využití do budoucna (především kontejnerové platformy).</w:t>
      </w:r>
    </w:p>
    <w:p w14:paraId="6A3FD9FA" w14:textId="46BFF6D2" w:rsidR="009128BD" w:rsidRPr="006037D1" w:rsidRDefault="009128BD" w:rsidP="00246F5A">
      <w:pPr>
        <w:pStyle w:val="Nadpis3"/>
        <w:spacing w:after="120"/>
        <w:rPr>
          <w:sz w:val="28"/>
          <w:szCs w:val="28"/>
        </w:rPr>
      </w:pPr>
      <w:bookmarkStart w:id="150" w:name="_Toc177708990"/>
      <w:r w:rsidRPr="006037D1">
        <w:rPr>
          <w:sz w:val="28"/>
          <w:szCs w:val="28"/>
        </w:rPr>
        <w:t>Fun</w:t>
      </w:r>
      <w:r w:rsidR="004A173D">
        <w:rPr>
          <w:sz w:val="28"/>
          <w:szCs w:val="28"/>
        </w:rPr>
        <w:t>k</w:t>
      </w:r>
      <w:r w:rsidRPr="006037D1">
        <w:rPr>
          <w:sz w:val="28"/>
          <w:szCs w:val="28"/>
        </w:rPr>
        <w:t>ční požadavky</w:t>
      </w:r>
      <w:bookmarkEnd w:id="150"/>
    </w:p>
    <w:p w14:paraId="2E9A4E59" w14:textId="57D1496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Monitorování </w:t>
      </w:r>
      <w:r w:rsidRPr="00B55EBD">
        <w:rPr>
          <w:lang w:val="cs-CZ"/>
        </w:rPr>
        <w:t>infrastruktury</w:t>
      </w:r>
      <w:r>
        <w:rPr>
          <w:lang w:val="cs-CZ"/>
        </w:rPr>
        <w:t xml:space="preserve"> a operačních systémů</w:t>
      </w:r>
      <w:r w:rsidRPr="00246F5A">
        <w:rPr>
          <w:lang w:val="cs-CZ"/>
        </w:rPr>
        <w:t>;</w:t>
      </w:r>
    </w:p>
    <w:p w14:paraId="70BC6FD7" w14:textId="12F8F1F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platformy SAP</w:t>
      </w:r>
      <w:r w:rsidRPr="00246F5A">
        <w:rPr>
          <w:lang w:val="cs-CZ"/>
        </w:rPr>
        <w:t>;</w:t>
      </w:r>
    </w:p>
    <w:p w14:paraId="081B7E33" w14:textId="6C6701E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VM</w:t>
      </w:r>
      <w:r w:rsidR="004A173D">
        <w:rPr>
          <w:lang w:val="cs-CZ"/>
        </w:rPr>
        <w:t>w</w:t>
      </w:r>
      <w:r>
        <w:rPr>
          <w:lang w:val="cs-CZ"/>
        </w:rPr>
        <w:t>are vSphere</w:t>
      </w:r>
      <w:r w:rsidRPr="00246F5A">
        <w:rPr>
          <w:lang w:val="cs-CZ"/>
        </w:rPr>
        <w:t>;</w:t>
      </w:r>
    </w:p>
    <w:p w14:paraId="21C51E01" w14:textId="65D4222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kontejnerů a Kubernetes</w:t>
      </w:r>
      <w:r w:rsidRPr="00246F5A">
        <w:rPr>
          <w:lang w:val="cs-CZ"/>
        </w:rPr>
        <w:t>;</w:t>
      </w:r>
    </w:p>
    <w:p w14:paraId="221CDE0A" w14:textId="4CD2691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aplikací a trasování uživatelských transakcí</w:t>
      </w:r>
      <w:r w:rsidRPr="00246F5A">
        <w:rPr>
          <w:lang w:val="cs-CZ"/>
        </w:rPr>
        <w:t>;</w:t>
      </w:r>
    </w:p>
    <w:p w14:paraId="487ED8A9" w14:textId="3F1556C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mobilních aplikací a trasování uživatelských transakcí</w:t>
      </w:r>
      <w:r w:rsidRPr="00246F5A">
        <w:rPr>
          <w:lang w:val="cs-CZ"/>
        </w:rPr>
        <w:t>;</w:t>
      </w:r>
    </w:p>
    <w:p w14:paraId="454A999F" w14:textId="30AF644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webových stránek a trasování uživatelských transakcí</w:t>
      </w:r>
      <w:r w:rsidRPr="00246F5A">
        <w:rPr>
          <w:lang w:val="cs-CZ"/>
        </w:rPr>
        <w:t>;</w:t>
      </w:r>
    </w:p>
    <w:p w14:paraId="59F43483" w14:textId="53A6593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Syntetické monitorování z libovolných lokalit</w:t>
      </w:r>
      <w:r w:rsidRPr="00246F5A">
        <w:rPr>
          <w:lang w:val="cs-CZ"/>
        </w:rPr>
        <w:t>;</w:t>
      </w:r>
    </w:p>
    <w:p w14:paraId="088F77EF" w14:textId="2FB9B55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Správa událostí a upozornění dle předem stanovených pravidel</w:t>
      </w:r>
      <w:r w:rsidRPr="00246F5A">
        <w:rPr>
          <w:lang w:val="cs-CZ"/>
        </w:rPr>
        <w:t>;</w:t>
      </w:r>
    </w:p>
    <w:p w14:paraId="02F8C659" w14:textId="026F08C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Vytváření vlastních dashboardů</w:t>
      </w:r>
      <w:r w:rsidRPr="00246F5A">
        <w:rPr>
          <w:lang w:val="cs-CZ"/>
        </w:rPr>
        <w:t>;</w:t>
      </w:r>
    </w:p>
    <w:p w14:paraId="1CDDF27E" w14:textId="78B06DE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Sledování úrovně služeb (SLO)</w:t>
      </w:r>
      <w:r w:rsidRPr="00246F5A">
        <w:rPr>
          <w:lang w:val="cs-CZ"/>
        </w:rPr>
        <w:t>;</w:t>
      </w:r>
    </w:p>
    <w:p w14:paraId="09AC7B0F" w14:textId="2375AFF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Dynamická topologie a zobrazení závislostí mezi jednotlivými vrstvami aplikace a infrastruktury</w:t>
      </w:r>
      <w:r w:rsidRPr="00246F5A">
        <w:rPr>
          <w:lang w:val="cs-CZ"/>
        </w:rPr>
        <w:t>;</w:t>
      </w:r>
    </w:p>
    <w:p w14:paraId="38F9AA2B" w14:textId="74ED1868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Systémové REST API</w:t>
      </w:r>
      <w:r w:rsidRPr="00246F5A">
        <w:rPr>
          <w:lang w:val="cs-CZ"/>
        </w:rPr>
        <w:t>;</w:t>
      </w:r>
    </w:p>
    <w:p w14:paraId="317528EE" w14:textId="76661095" w:rsidR="009128BD" w:rsidRPr="00246F5A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9128BD">
        <w:rPr>
          <w:lang w:val="cs-CZ"/>
        </w:rPr>
        <w:t>Přehledné webové uživatelské rozhraní</w:t>
      </w:r>
      <w:r w:rsidRPr="00246F5A">
        <w:rPr>
          <w:lang w:val="cs-CZ"/>
        </w:rPr>
        <w:t>;</w:t>
      </w:r>
    </w:p>
    <w:p w14:paraId="762E590D" w14:textId="77777777" w:rsidR="009128BD" w:rsidRPr="009128BD" w:rsidRDefault="009128BD" w:rsidP="009128BD">
      <w:pPr>
        <w:pStyle w:val="Odstavecseseznamem"/>
        <w:keepLines/>
        <w:spacing w:after="0" w:line="260" w:lineRule="exact"/>
      </w:pPr>
    </w:p>
    <w:p w14:paraId="76B00388" w14:textId="77777777" w:rsidR="009128BD" w:rsidRPr="00EC3146" w:rsidRDefault="009128BD" w:rsidP="00246F5A">
      <w:pPr>
        <w:pStyle w:val="Nadpis3"/>
        <w:spacing w:after="120"/>
        <w:rPr>
          <w:sz w:val="28"/>
          <w:szCs w:val="28"/>
        </w:rPr>
      </w:pPr>
      <w:bookmarkStart w:id="151" w:name="_Toc177708991"/>
      <w:r w:rsidRPr="00EC3146">
        <w:rPr>
          <w:sz w:val="28"/>
          <w:szCs w:val="28"/>
        </w:rPr>
        <w:t>Systémové a HW požadavky</w:t>
      </w:r>
      <w:bookmarkEnd w:id="151"/>
    </w:p>
    <w:p w14:paraId="598466C6" w14:textId="281C5B2F" w:rsidR="009128BD" w:rsidRDefault="00634259" w:rsidP="004A173D">
      <w:pPr>
        <w:jc w:val="both"/>
      </w:pPr>
      <w:r>
        <w:t>Objednatel</w:t>
      </w:r>
      <w:r w:rsidR="009128BD">
        <w:t xml:space="preserve"> požaduje, aby nasazení serverové (backendové) části monitorovacího systému bylo v lokálním prostředí (on-premise) na fyzickém nebo virtuálním serveru x86</w:t>
      </w:r>
      <w:r w:rsidR="004A173D">
        <w:t xml:space="preserve"> </w:t>
      </w:r>
      <w:r w:rsidR="009128BD">
        <w:t xml:space="preserve">s operačním systémem Linux. </w:t>
      </w:r>
    </w:p>
    <w:p w14:paraId="4767A933" w14:textId="77777777" w:rsidR="009128BD" w:rsidRDefault="009128BD" w:rsidP="009128BD">
      <w:pPr>
        <w:jc w:val="both"/>
      </w:pPr>
      <w:r>
        <w:t>Instalace monitorovacích agentů bude podporována na těchto platformách:</w:t>
      </w:r>
    </w:p>
    <w:p w14:paraId="6ED2D940" w14:textId="5C5A82EB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Linux</w:t>
      </w:r>
      <w:r w:rsidR="004A173D">
        <w:rPr>
          <w:lang w:val="cs-CZ"/>
        </w:rPr>
        <w:t>;</w:t>
      </w:r>
    </w:p>
    <w:p w14:paraId="29E55048" w14:textId="175D64B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AIX</w:t>
      </w:r>
      <w:r w:rsidR="004A173D">
        <w:rPr>
          <w:lang w:val="cs-CZ"/>
        </w:rPr>
        <w:t>;</w:t>
      </w:r>
    </w:p>
    <w:p w14:paraId="5D45A083" w14:textId="74EC7C5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Windows</w:t>
      </w:r>
      <w:r w:rsidR="004A173D">
        <w:rPr>
          <w:lang w:val="cs-CZ"/>
        </w:rPr>
        <w:t>;</w:t>
      </w:r>
    </w:p>
    <w:p w14:paraId="532BB0EF" w14:textId="2F6A1B1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Kubernetes</w:t>
      </w:r>
      <w:r w:rsidR="004A173D">
        <w:rPr>
          <w:lang w:val="cs-CZ"/>
        </w:rPr>
        <w:t>;</w:t>
      </w:r>
    </w:p>
    <w:p w14:paraId="4E2F9784" w14:textId="1C22591E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RedHat OpenShift</w:t>
      </w:r>
      <w:r w:rsidR="004A173D">
        <w:rPr>
          <w:lang w:val="cs-CZ"/>
        </w:rPr>
        <w:t>;</w:t>
      </w:r>
    </w:p>
    <w:p w14:paraId="12D482DD" w14:textId="77777777" w:rsidR="009128BD" w:rsidRDefault="009128BD" w:rsidP="009128BD">
      <w:pPr>
        <w:pStyle w:val="Zkladntext"/>
        <w:spacing w:after="0"/>
        <w:ind w:left="720"/>
        <w:rPr>
          <w:lang w:val="cs-CZ"/>
        </w:rPr>
      </w:pPr>
    </w:p>
    <w:p w14:paraId="7DAD1EF0" w14:textId="77777777" w:rsidR="009128BD" w:rsidRPr="00EC3146" w:rsidRDefault="009128BD" w:rsidP="004A173D">
      <w:pPr>
        <w:pStyle w:val="Nadpis3"/>
        <w:spacing w:after="120"/>
        <w:rPr>
          <w:sz w:val="28"/>
          <w:szCs w:val="28"/>
        </w:rPr>
      </w:pPr>
      <w:bookmarkStart w:id="152" w:name="_Toc177708992"/>
      <w:r w:rsidRPr="00EC3146">
        <w:rPr>
          <w:sz w:val="28"/>
          <w:szCs w:val="28"/>
        </w:rPr>
        <w:t>Požadavky na monitorované technologie</w:t>
      </w:r>
      <w:bookmarkEnd w:id="152"/>
    </w:p>
    <w:p w14:paraId="7588E867" w14:textId="77777777" w:rsidR="009128BD" w:rsidRDefault="009128BD" w:rsidP="009128BD">
      <w:pPr>
        <w:pStyle w:val="Zkladntext"/>
        <w:rPr>
          <w:lang w:val="cs-CZ"/>
        </w:rPr>
      </w:pPr>
      <w:r>
        <w:rPr>
          <w:lang w:val="cs-CZ"/>
        </w:rPr>
        <w:t>Systém bude podporovat monitorování minimálně následujících technologií:</w:t>
      </w:r>
    </w:p>
    <w:p w14:paraId="2048A424" w14:textId="3EAD2A7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Operační systémy (Linux, Windows, AIX)</w:t>
      </w:r>
      <w:r w:rsidR="004A173D">
        <w:rPr>
          <w:lang w:val="cs-CZ"/>
        </w:rPr>
        <w:t>;</w:t>
      </w:r>
    </w:p>
    <w:p w14:paraId="1DCDC223" w14:textId="14433EE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Java Virtual Machine</w:t>
      </w:r>
      <w:r w:rsidR="004A173D">
        <w:rPr>
          <w:lang w:val="cs-CZ"/>
        </w:rPr>
        <w:t>;</w:t>
      </w:r>
    </w:p>
    <w:p w14:paraId="799D7002" w14:textId="72D1AAD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Oracle databáze</w:t>
      </w:r>
      <w:r w:rsidR="004A173D">
        <w:rPr>
          <w:lang w:val="cs-CZ"/>
        </w:rPr>
        <w:t>;</w:t>
      </w:r>
    </w:p>
    <w:p w14:paraId="27DEFEE1" w14:textId="7093E26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PostgreSQL databáze</w:t>
      </w:r>
      <w:r w:rsidR="004A173D">
        <w:rPr>
          <w:lang w:val="cs-CZ"/>
        </w:rPr>
        <w:t>;</w:t>
      </w:r>
    </w:p>
    <w:p w14:paraId="30E4C4D9" w14:textId="746183A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lastRenderedPageBreak/>
        <w:t>IBM Power HMC</w:t>
      </w:r>
      <w:r w:rsidR="004A173D">
        <w:rPr>
          <w:lang w:val="cs-CZ"/>
        </w:rPr>
        <w:t>;</w:t>
      </w:r>
    </w:p>
    <w:p w14:paraId="53607AC5" w14:textId="18165D4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VM</w:t>
      </w:r>
      <w:r w:rsidR="004A173D">
        <w:rPr>
          <w:lang w:val="cs-CZ"/>
        </w:rPr>
        <w:t>w</w:t>
      </w:r>
      <w:r>
        <w:rPr>
          <w:lang w:val="cs-CZ"/>
        </w:rPr>
        <w:t>are vCenter</w:t>
      </w:r>
      <w:r w:rsidR="004A173D">
        <w:rPr>
          <w:lang w:val="cs-CZ"/>
        </w:rPr>
        <w:t>;</w:t>
      </w:r>
    </w:p>
    <w:p w14:paraId="3752AB69" w14:textId="2D040F15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Solution Manager</w:t>
      </w:r>
      <w:r w:rsidR="004A173D">
        <w:rPr>
          <w:lang w:val="cs-CZ"/>
        </w:rPr>
        <w:t>;</w:t>
      </w:r>
    </w:p>
    <w:p w14:paraId="7986BECC" w14:textId="0FC36043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with ABAP</w:t>
      </w:r>
      <w:r w:rsidR="004A173D">
        <w:rPr>
          <w:lang w:val="cs-CZ"/>
        </w:rPr>
        <w:t>;</w:t>
      </w:r>
    </w:p>
    <w:p w14:paraId="41528847" w14:textId="5550B6B1" w:rsidR="009128BD" w:rsidRDefault="009128BD" w:rsidP="004A173D">
      <w:pPr>
        <w:pStyle w:val="Zkladntext"/>
        <w:numPr>
          <w:ilvl w:val="0"/>
          <w:numId w:val="24"/>
        </w:numPr>
        <w:spacing w:after="120"/>
        <w:ind w:left="714" w:hanging="357"/>
        <w:rPr>
          <w:lang w:val="cs-CZ"/>
        </w:rPr>
      </w:pPr>
      <w:r>
        <w:rPr>
          <w:lang w:val="cs-CZ"/>
        </w:rPr>
        <w:t>SAP HANA</w:t>
      </w:r>
      <w:r w:rsidR="004A173D">
        <w:rPr>
          <w:lang w:val="cs-CZ"/>
        </w:rPr>
        <w:t>;</w:t>
      </w:r>
    </w:p>
    <w:p w14:paraId="1642E27D" w14:textId="77777777" w:rsidR="009128BD" w:rsidRPr="006037D1" w:rsidRDefault="009128BD" w:rsidP="009128BD">
      <w:pPr>
        <w:pStyle w:val="Zkladntext"/>
        <w:rPr>
          <w:lang w:val="cs-CZ"/>
        </w:rPr>
      </w:pPr>
      <w:r w:rsidRPr="006037D1">
        <w:rPr>
          <w:lang w:val="cs-CZ"/>
        </w:rPr>
        <w:t xml:space="preserve">Systém pro monitoring aplikací a </w:t>
      </w:r>
      <w:r w:rsidRPr="00B55EBD">
        <w:rPr>
          <w:lang w:val="cs-CZ"/>
        </w:rPr>
        <w:t>infrastruktury</w:t>
      </w:r>
      <w:r w:rsidRPr="006037D1">
        <w:rPr>
          <w:lang w:val="cs-CZ"/>
        </w:rPr>
        <w:t xml:space="preserve"> bude nabízet možnost provozu s vysokou dostupností.</w:t>
      </w:r>
    </w:p>
    <w:p w14:paraId="1EF78EF5" w14:textId="166D1F19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>Základní granularita měření bude min</w:t>
      </w:r>
      <w:r w:rsidR="004A173D" w:rsidRPr="004A173D">
        <w:rPr>
          <w:lang w:val="cs-CZ"/>
        </w:rPr>
        <w:t>.</w:t>
      </w:r>
      <w:r w:rsidRPr="004A173D">
        <w:rPr>
          <w:lang w:val="cs-CZ"/>
        </w:rPr>
        <w:t xml:space="preserve"> 1 sekunda s následnou časovou agregací dle konfigurovatelných pravidel.</w:t>
      </w:r>
    </w:p>
    <w:p w14:paraId="1A3413AA" w14:textId="77777777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 xml:space="preserve">Řešení bude splňovat požadavky na ochranu dat dle pravidel GDPR. </w:t>
      </w:r>
    </w:p>
    <w:p w14:paraId="003927A2" w14:textId="7CFC7E9D" w:rsidR="009128BD" w:rsidRDefault="009128BD" w:rsidP="004A173D">
      <w:pPr>
        <w:pStyle w:val="Zkladntext"/>
        <w:jc w:val="both"/>
        <w:rPr>
          <w:rFonts w:eastAsiaTheme="minorEastAsia"/>
          <w:kern w:val="0"/>
          <w:lang w:val="cs-CZ" w:eastAsia="cs-CZ"/>
          <w14:ligatures w14:val="none"/>
        </w:rPr>
      </w:pPr>
      <w:r w:rsidRPr="004A173D">
        <w:rPr>
          <w:rFonts w:eastAsiaTheme="minorEastAsia"/>
          <w:lang w:val="cs-CZ"/>
        </w:rPr>
        <w:t xml:space="preserve">S ohledem na komplexnost a očekávané výrazné změny počtu instancí </w:t>
      </w:r>
      <w:r w:rsidR="00634259">
        <w:t>Objednatel</w:t>
      </w:r>
      <w:r w:rsidRPr="004A173D">
        <w:rPr>
          <w:rFonts w:eastAsiaTheme="minorEastAsia"/>
          <w:lang w:val="cs-CZ"/>
        </w:rPr>
        <w:t xml:space="preserve"> požaduje, aby monitorovací systém byl licencován tak, aby licence nebyly vázány na konkrétní systém nebo technologii a aby bylo možné je v rámci prostředí 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libovolně přeskupovat. Licenční metrika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zohledňovat pouze dané monitorované prostředí (např. dle počtu virtuálních serverů) 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v sobě zahrnovat veškerou požadovanou funkcionalitu monitorovacího systému.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Nesmí být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samostatně licencována a zpoplatněna serverová část monitorovacího systému, jednotlivé funkcionality, funkční moduly, množství a druh monitorovaných transakcí či množství uložených dat.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E12652" w:rsidRPr="00155416" w14:paraId="523E420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C144F98" w14:textId="1DDF4324" w:rsidR="00E12652" w:rsidRPr="00155416" w:rsidRDefault="003E154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  <w:r w:rsidR="00E12652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E12652" w:rsidRPr="00155416" w14:paraId="0FB7CE7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976D44A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BAF001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961708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CFE3805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E12652" w:rsidRPr="00155416" w14:paraId="7C8F378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7887D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BBE92C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ECF494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56FC96E" w14:textId="77777777" w:rsidR="00E12652" w:rsidRPr="00155416" w:rsidRDefault="00E12652" w:rsidP="003E15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E8AAB87" w14:textId="3ED1EE17" w:rsidR="00E12652" w:rsidRPr="004A173D" w:rsidRDefault="003E1546" w:rsidP="003E1546">
      <w:pPr>
        <w:pStyle w:val="Titulek"/>
        <w:jc w:val="center"/>
        <w:rPr>
          <w:kern w:val="0"/>
          <w:lang w:eastAsia="cs-CZ"/>
          <w14:ligatures w14:val="none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43</w:t>
      </w:r>
      <w:r w:rsidR="00E9490C">
        <w:rPr>
          <w:noProof/>
        </w:rPr>
        <w:fldChar w:fldCharType="end"/>
      </w:r>
      <w:r>
        <w:t xml:space="preserve"> - Identifikace komponenty Aplikační a systémový monitoring</w:t>
      </w:r>
    </w:p>
    <w:p w14:paraId="53F50BAB" w14:textId="649C6929" w:rsidR="009128BD" w:rsidRDefault="00634259" w:rsidP="004A173D">
      <w:pPr>
        <w:spacing w:before="240" w:after="240"/>
        <w:jc w:val="both"/>
      </w:pPr>
      <w:r>
        <w:t>Objednatel</w:t>
      </w:r>
      <w:r w:rsidR="004A173D">
        <w:t xml:space="preserve"> požaduje</w:t>
      </w:r>
      <w:r w:rsidR="004A173D" w:rsidRPr="0027537E">
        <w:t xml:space="preserve"> </w:t>
      </w:r>
      <w:r w:rsidR="004A173D">
        <w:t>spolehlivé řešení, které zejména musí</w:t>
      </w:r>
      <w:r w:rsidR="004A173D" w:rsidRPr="00076B3C">
        <w:t xml:space="preserve"> </w:t>
      </w:r>
      <w:r w:rsidR="004A173D">
        <w:t>poskytovat</w:t>
      </w:r>
      <w:r w:rsidR="004A173D" w:rsidRPr="00076B3C">
        <w:t xml:space="preserve"> tyto klíčové vlastnosti:</w:t>
      </w:r>
    </w:p>
    <w:tbl>
      <w:tblPr>
        <w:tblW w:w="9346" w:type="dxa"/>
        <w:tblLayout w:type="fixed"/>
        <w:tblLook w:val="06A0" w:firstRow="1" w:lastRow="0" w:firstColumn="1" w:lastColumn="0" w:noHBand="1" w:noVBand="1"/>
      </w:tblPr>
      <w:tblGrid>
        <w:gridCol w:w="701"/>
        <w:gridCol w:w="1699"/>
        <w:gridCol w:w="3544"/>
        <w:gridCol w:w="1134"/>
        <w:gridCol w:w="2268"/>
      </w:tblGrid>
      <w:tr w:rsidR="00ED5D0E" w:rsidRPr="008D4FA5" w14:paraId="391BF63A" w14:textId="77777777" w:rsidTr="00EA5C98">
        <w:trPr>
          <w:trHeight w:val="570"/>
        </w:trPr>
        <w:tc>
          <w:tcPr>
            <w:tcW w:w="9346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6600"/>
          </w:tcPr>
          <w:p w14:paraId="7ACD82B3" w14:textId="378116D5" w:rsidR="00ED5D0E" w:rsidRPr="008D4FA5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FA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</w:p>
        </w:tc>
      </w:tr>
      <w:tr w:rsidR="00ED5D0E" w:rsidRPr="008D4FA5" w14:paraId="734D51D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blHeader/>
          <w:jc w:val="center"/>
        </w:trPr>
        <w:tc>
          <w:tcPr>
            <w:tcW w:w="701" w:type="dxa"/>
            <w:shd w:val="clear" w:color="auto" w:fill="006600"/>
          </w:tcPr>
          <w:p w14:paraId="00C1E9D0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53" w:name="_Hlk170224281"/>
            <w:r w:rsidRPr="00561F26">
              <w:rPr>
                <w:b/>
              </w:rPr>
              <w:t>Číslo</w:t>
            </w:r>
          </w:p>
        </w:tc>
        <w:tc>
          <w:tcPr>
            <w:tcW w:w="1699" w:type="dxa"/>
            <w:shd w:val="clear" w:color="auto" w:fill="006600"/>
          </w:tcPr>
          <w:p w14:paraId="2A3382C4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52C6782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638B9E15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0B37BFA" w14:textId="3347527F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7E3C887E" w14:textId="4B93D086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43AD34B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8499FE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B88A2C2" w14:textId="77777777" w:rsidR="00ED5D0E" w:rsidRPr="00561F26" w:rsidRDefault="00ED5D0E" w:rsidP="00EA5C98">
            <w:r w:rsidRPr="0086590E">
              <w:t xml:space="preserve">Komplexní </w:t>
            </w:r>
            <w:r>
              <w:t>m</w:t>
            </w:r>
            <w:r w:rsidRPr="0086590E">
              <w:t>onitorování</w:t>
            </w:r>
          </w:p>
        </w:tc>
        <w:tc>
          <w:tcPr>
            <w:tcW w:w="3544" w:type="dxa"/>
            <w:shd w:val="clear" w:color="auto" w:fill="auto"/>
          </w:tcPr>
          <w:p w14:paraId="03D8C2B9" w14:textId="2FA42931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systém musí monitorovat a aplikace a aplikační datové toky (transakce), služby, infrastrukturu, operační systémy, uživatelské transakce z webových prohlížečů a mobilních aplikací. </w:t>
            </w:r>
          </w:p>
        </w:tc>
        <w:tc>
          <w:tcPr>
            <w:tcW w:w="1134" w:type="dxa"/>
            <w:shd w:val="clear" w:color="auto" w:fill="FFFF00"/>
          </w:tcPr>
          <w:p w14:paraId="1642A6EB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B2E94F" w14:textId="280300CE" w:rsidR="00ED5D0E" w:rsidRPr="00561F26" w:rsidRDefault="00ED5D0E" w:rsidP="00EA5C98"/>
        </w:tc>
      </w:tr>
      <w:tr w:rsidR="00ED5D0E" w:rsidRPr="00561F26" w14:paraId="4E3C2E0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28FAFDF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5D5AA3B3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7946F1E1" w14:textId="63EB73FD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Nakolektovaná data budou analyzována a zobrazena ve webovém nebo grafickém UI formou uživatelsky definovaných dashboardů. </w:t>
            </w:r>
          </w:p>
        </w:tc>
        <w:tc>
          <w:tcPr>
            <w:tcW w:w="1134" w:type="dxa"/>
            <w:shd w:val="clear" w:color="auto" w:fill="FFFF00"/>
          </w:tcPr>
          <w:p w14:paraId="26534C7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1BA2C24" w14:textId="2AB2BEED" w:rsidR="00ED5D0E" w:rsidRPr="00561F26" w:rsidRDefault="00ED5D0E" w:rsidP="00EA5C98"/>
        </w:tc>
      </w:tr>
      <w:tr w:rsidR="00ED5D0E" w:rsidRPr="00561F26" w14:paraId="4ECB18A3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553570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393F118B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4390E573" w14:textId="5ACDA87F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Výstupy budou formou alertů, notifikací včetně integrace s externími systémy.</w:t>
            </w:r>
          </w:p>
        </w:tc>
        <w:tc>
          <w:tcPr>
            <w:tcW w:w="1134" w:type="dxa"/>
            <w:shd w:val="clear" w:color="auto" w:fill="FFFF00"/>
          </w:tcPr>
          <w:p w14:paraId="52F7232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8BF5275" w14:textId="52639FD2" w:rsidR="00ED5D0E" w:rsidRPr="00561F26" w:rsidRDefault="00ED5D0E" w:rsidP="00EA5C98"/>
        </w:tc>
      </w:tr>
      <w:tr w:rsidR="00ED5D0E" w:rsidRPr="00561F26" w14:paraId="1E7B04BE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CC5973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8906C1D" w14:textId="77777777" w:rsidR="00ED5D0E" w:rsidRPr="0086590E" w:rsidRDefault="00ED5D0E" w:rsidP="00EA5C98">
            <w:pPr>
              <w:rPr>
                <w:rFonts w:eastAsiaTheme="minorHAnsi"/>
              </w:rPr>
            </w:pPr>
            <w:r w:rsidRPr="00CC2D7C">
              <w:t>Monitorování v reálném čase</w:t>
            </w:r>
          </w:p>
        </w:tc>
        <w:tc>
          <w:tcPr>
            <w:tcW w:w="3544" w:type="dxa"/>
            <w:shd w:val="clear" w:color="auto" w:fill="auto"/>
          </w:tcPr>
          <w:p w14:paraId="67907E7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monitorovat aplikace a infrastrukturu v reálném čase. Bude poskytovat kontinuální viditelnost výkonu aplikací, včetně časů odezvy, propustnosti a chyb.</w:t>
            </w:r>
          </w:p>
        </w:tc>
        <w:tc>
          <w:tcPr>
            <w:tcW w:w="1134" w:type="dxa"/>
            <w:shd w:val="clear" w:color="auto" w:fill="FFFF00"/>
          </w:tcPr>
          <w:p w14:paraId="69AA27A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512EBE" w14:textId="5C740329" w:rsidR="00ED5D0E" w:rsidRPr="00561F26" w:rsidRDefault="00ED5D0E" w:rsidP="00EA5C98"/>
        </w:tc>
      </w:tr>
      <w:tr w:rsidR="00ED5D0E" w:rsidRPr="00561F26" w14:paraId="618FE98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071BF11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56BBEB68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Datová granularita</w:t>
            </w:r>
          </w:p>
        </w:tc>
        <w:tc>
          <w:tcPr>
            <w:tcW w:w="3544" w:type="dxa"/>
            <w:shd w:val="clear" w:color="auto" w:fill="auto"/>
          </w:tcPr>
          <w:p w14:paraId="0242D4E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Monitorovací nástroj musí data sbírat a poskytovat s granularitou minimálně 1 sekunda po dobu 24 hodin.</w:t>
            </w:r>
          </w:p>
        </w:tc>
        <w:tc>
          <w:tcPr>
            <w:tcW w:w="1134" w:type="dxa"/>
            <w:shd w:val="clear" w:color="auto" w:fill="FFFF00"/>
          </w:tcPr>
          <w:p w14:paraId="3897C25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8EEF092" w14:textId="15AD68BC" w:rsidR="00ED5D0E" w:rsidRPr="00561F26" w:rsidRDefault="00ED5D0E" w:rsidP="00EA5C98"/>
        </w:tc>
      </w:tr>
      <w:tr w:rsidR="00ED5D0E" w:rsidRPr="00561F26" w14:paraId="01B53546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8FEE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59A1ACD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End-to-end trasování</w:t>
            </w:r>
          </w:p>
        </w:tc>
        <w:tc>
          <w:tcPr>
            <w:tcW w:w="3544" w:type="dxa"/>
            <w:shd w:val="clear" w:color="auto" w:fill="auto"/>
          </w:tcPr>
          <w:p w14:paraId="5402F2C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Nástroj bude poskytovat trasování (zachycování jednotlivých volání) aplikačních transakcí napříč všemi komponentami. Řešení musí poskytovat podrobné transakční záznamy od uživatele směrem do monitorované aplikace.</w:t>
            </w:r>
          </w:p>
        </w:tc>
        <w:tc>
          <w:tcPr>
            <w:tcW w:w="1134" w:type="dxa"/>
            <w:shd w:val="clear" w:color="auto" w:fill="FFFF00"/>
          </w:tcPr>
          <w:p w14:paraId="756F995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1028A100" w14:textId="0F3B6A74" w:rsidR="00ED5D0E" w:rsidRPr="00561F26" w:rsidRDefault="00ED5D0E" w:rsidP="00EA5C98"/>
        </w:tc>
      </w:tr>
      <w:tr w:rsidR="00ED5D0E" w:rsidRPr="00561F26" w14:paraId="46A124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C981B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08227AC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Sampling</w:t>
            </w:r>
          </w:p>
        </w:tc>
        <w:tc>
          <w:tcPr>
            <w:tcW w:w="3544" w:type="dxa"/>
            <w:shd w:val="clear" w:color="auto" w:fill="auto"/>
          </w:tcPr>
          <w:p w14:paraId="6C38A1F6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Sampling trasovacích dat není přípustný, řešení musí sbírat a uchovat 100 % všech skutečných volání (transakcí) alespoň po dobu jednoho týdne.</w:t>
            </w:r>
          </w:p>
        </w:tc>
        <w:tc>
          <w:tcPr>
            <w:tcW w:w="1134" w:type="dxa"/>
            <w:shd w:val="clear" w:color="auto" w:fill="FFFF00"/>
          </w:tcPr>
          <w:p w14:paraId="7FE96C1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3AA4836" w14:textId="7AE6B638" w:rsidR="00ED5D0E" w:rsidRPr="00561F26" w:rsidRDefault="00ED5D0E" w:rsidP="00EA5C98"/>
        </w:tc>
      </w:tr>
      <w:tr w:rsidR="00ED5D0E" w:rsidRPr="00561F26" w14:paraId="6CD720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0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21D228E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Automatické discovery</w:t>
            </w:r>
          </w:p>
        </w:tc>
        <w:tc>
          <w:tcPr>
            <w:tcW w:w="3544" w:type="dxa"/>
            <w:shd w:val="clear" w:color="auto" w:fill="auto"/>
          </w:tcPr>
          <w:p w14:paraId="72C380E4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průběžně a automaticky zjišťovat a mapovat jednotlivé monitorované entity a jejich vzájemné vazby.</w:t>
            </w:r>
          </w:p>
        </w:tc>
        <w:tc>
          <w:tcPr>
            <w:tcW w:w="1134" w:type="dxa"/>
            <w:shd w:val="clear" w:color="auto" w:fill="FFFF00"/>
          </w:tcPr>
          <w:p w14:paraId="66148E6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34ACD4" w14:textId="7DF97543" w:rsidR="00ED5D0E" w:rsidRPr="00561F26" w:rsidRDefault="00ED5D0E" w:rsidP="00EA5C98"/>
        </w:tc>
      </w:tr>
      <w:tr w:rsidR="00ED5D0E" w:rsidRPr="00561F26" w14:paraId="7907230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4088B6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26D8C1AA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Aplikační topologie</w:t>
            </w:r>
          </w:p>
        </w:tc>
        <w:tc>
          <w:tcPr>
            <w:tcW w:w="3544" w:type="dxa"/>
            <w:shd w:val="clear" w:color="auto" w:fill="auto"/>
          </w:tcPr>
          <w:p w14:paraId="648A690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Monitorovací nástroj musí umět získané informace a závislosti o infrastruktuře a datových tocích mezi jednotlivými komponentami (službami) zobrazit graficky.</w:t>
            </w:r>
          </w:p>
        </w:tc>
        <w:tc>
          <w:tcPr>
            <w:tcW w:w="1134" w:type="dxa"/>
            <w:shd w:val="clear" w:color="auto" w:fill="FFFF00"/>
          </w:tcPr>
          <w:p w14:paraId="794B70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CEC1C51" w14:textId="54C3DEE9" w:rsidR="00ED5D0E" w:rsidRPr="00561F26" w:rsidRDefault="00ED5D0E" w:rsidP="00EA5C98"/>
        </w:tc>
      </w:tr>
      <w:tr w:rsidR="00ED5D0E" w:rsidRPr="00561F26" w14:paraId="05A7CEEF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1D8521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02D2D26B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Analytika </w:t>
            </w:r>
          </w:p>
        </w:tc>
        <w:tc>
          <w:tcPr>
            <w:tcW w:w="3544" w:type="dxa"/>
            <w:shd w:val="clear" w:color="auto" w:fill="auto"/>
          </w:tcPr>
          <w:p w14:paraId="6CDF08F8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Nabízené řešení musí poskytovat prediktivní analýzy, které umožní předvídat a předcházet potenciálním problémům.</w:t>
            </w:r>
          </w:p>
        </w:tc>
        <w:tc>
          <w:tcPr>
            <w:tcW w:w="1134" w:type="dxa"/>
            <w:shd w:val="clear" w:color="auto" w:fill="FFFF00"/>
          </w:tcPr>
          <w:p w14:paraId="262701FA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367F17B" w14:textId="389ACFE9" w:rsidR="00ED5D0E" w:rsidRPr="00561F26" w:rsidRDefault="00ED5D0E" w:rsidP="00EA5C98"/>
        </w:tc>
      </w:tr>
      <w:tr w:rsidR="00ED5D0E" w:rsidRPr="00561F26" w14:paraId="1E780A4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2B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BAB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Podpora systémů a platforem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8560" w14:textId="511430F3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Řešení musí podporovat minimálně: Intel x86 a Power servery, operační systémy Linux, AIX, Windows. Dále musí být monitorovány platformy VMware, PowerVM, Power HMC. </w:t>
            </w:r>
            <w:r w:rsidR="00634259" w:rsidRPr="00634259">
              <w:t>Dodavatel</w:t>
            </w:r>
            <w:r w:rsidRPr="007416A2">
              <w:t xml:space="preserve"> uvede, jaké další řešení podporuje, především pro kontejnerizaci, Kubernetes/OpenShift a pro cloudová prostředí.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2D069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B882A1" w14:textId="1F38CD69" w:rsidR="00ED5D0E" w:rsidRPr="00561F26" w:rsidRDefault="00ED5D0E" w:rsidP="00EA5C98"/>
        </w:tc>
      </w:tr>
      <w:tr w:rsidR="00ED5D0E" w:rsidRPr="00561F26" w14:paraId="78DC106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B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B12C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Možnosti nasazení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97DD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Požadována je instalace monitoring serveru na x86 platformě (Linux bare metal nebo VMWare).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6B51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00B993" w14:textId="28144FD0" w:rsidR="00ED5D0E" w:rsidRPr="00561F26" w:rsidRDefault="00ED5D0E" w:rsidP="00EA5C98"/>
        </w:tc>
      </w:tr>
      <w:tr w:rsidR="00ED5D0E" w:rsidRPr="00561F26" w14:paraId="2E737172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E44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8614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Instalace agentů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AAF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Požadované prostředí, na kterých se bude agent instalovat: Linux, AIX, Windows.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FD478E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3CAB0" w14:textId="3D6684B1" w:rsidR="00ED5D0E" w:rsidRPr="00561F26" w:rsidRDefault="00ED5D0E" w:rsidP="00EA5C98"/>
        </w:tc>
      </w:tr>
      <w:tr w:rsidR="00ED5D0E" w:rsidRPr="00561F26" w14:paraId="6359A619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12E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Podpora otevřených standardů a OpenTelemetry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BBE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Systém musí podporovat integraci s běžnými open-source technologiemi (Prometheus, Grafana) a nativně musí podporovat i standard OpenTelemetry.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F3261A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C839AD" w14:textId="44735E3D" w:rsidR="00ED5D0E" w:rsidRPr="00561F26" w:rsidRDefault="00ED5D0E" w:rsidP="00EA5C98"/>
        </w:tc>
      </w:tr>
      <w:tr w:rsidR="00ED5D0E" w:rsidRPr="00561F26" w14:paraId="566076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EE6B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3079" w14:textId="77777777" w:rsidR="00ED5D0E" w:rsidRPr="00561F26" w:rsidRDefault="00ED5D0E" w:rsidP="00EA5C98">
            <w:r>
              <w:t>Monitoring SAP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753C" w14:textId="3E01E570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umět monitorovat SAP a jeho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E84108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467E1A" w14:textId="4F65B547" w:rsidR="00ED5D0E" w:rsidRPr="00561F26" w:rsidRDefault="00ED5D0E" w:rsidP="00EA5C98"/>
        </w:tc>
      </w:tr>
      <w:tr w:rsidR="00ED5D0E" w:rsidRPr="00561F26" w14:paraId="4752B0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2D0E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5E0F" w14:textId="77777777" w:rsidR="00ED5D0E" w:rsidRPr="00561F26" w:rsidRDefault="00ED5D0E" w:rsidP="00EA5C98">
            <w:r>
              <w:t>Monitoring VMWare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357A" w14:textId="69CBD5C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podporovat VMWare vCenter.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7D8AC3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B93C7E" w14:textId="23B50B41" w:rsidR="00ED5D0E" w:rsidRPr="00561F26" w:rsidRDefault="00ED5D0E" w:rsidP="00EA5C98">
            <w:pPr>
              <w:keepNext/>
            </w:pPr>
          </w:p>
        </w:tc>
      </w:tr>
      <w:tr w:rsidR="00ED5D0E" w:rsidRPr="00561F26" w14:paraId="283A664A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3DA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4A83" w14:textId="77777777" w:rsidR="00ED5D0E" w:rsidRPr="00561F26" w:rsidRDefault="00ED5D0E" w:rsidP="00EA5C98">
            <w:r>
              <w:t>Monitoring PowerVM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7B8D" w14:textId="4BD4EFD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podporovat PowerVM nebo PowerVM pomocí HMC.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6E659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6A2A5" w14:textId="244CABFA" w:rsidR="00ED5D0E" w:rsidRPr="00561F26" w:rsidRDefault="00ED5D0E" w:rsidP="00EA5C98"/>
        </w:tc>
      </w:tr>
      <w:tr w:rsidR="00ED5D0E" w:rsidRPr="00561F26" w14:paraId="2210548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04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809D7" w14:textId="77777777" w:rsidR="00ED5D0E" w:rsidRPr="00561F26" w:rsidRDefault="00ED5D0E" w:rsidP="00EA5C98">
            <w:r>
              <w:t>Licencování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4C3B" w14:textId="4301B59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Licenční metrika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zohledňovat dané monitorované prostředí (dle počtu virtuálních serverů) a bude v sobě zahrnovat veškerou požadovanou funkcionalitu monitorovacího systému.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D9BB3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F4614" w14:textId="35EA76BB" w:rsidR="00ED5D0E" w:rsidRPr="00561F26" w:rsidRDefault="00ED5D0E" w:rsidP="00EA5C98"/>
        </w:tc>
      </w:tr>
      <w:tr w:rsidR="00ED5D0E" w:rsidRPr="00561F26" w14:paraId="29806541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3154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5A80" w14:textId="77777777" w:rsidR="00ED5D0E" w:rsidRPr="00561F26" w:rsidRDefault="00ED5D0E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CB6C" w14:textId="665C0D44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Nabídka monitorovacího řešení musí pokrývat minimálně </w:t>
            </w:r>
            <w:r w:rsidR="00577233" w:rsidRPr="007416A2">
              <w:rPr>
                <w:b/>
                <w:bCs/>
              </w:rPr>
              <w:t>4</w:t>
            </w:r>
            <w:r w:rsidR="00785D8A">
              <w:rPr>
                <w:b/>
                <w:bCs/>
              </w:rPr>
              <w:t>65</w:t>
            </w:r>
            <w:r w:rsidRPr="007416A2">
              <w:t xml:space="preserve"> virtuálních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663E2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0CFCB" w14:textId="2EBFF994" w:rsidR="00ED5D0E" w:rsidRPr="00561F26" w:rsidRDefault="00ED5D0E" w:rsidP="00EA5C98">
            <w:pPr>
              <w:keepNext/>
            </w:pPr>
          </w:p>
        </w:tc>
      </w:tr>
      <w:tr w:rsidR="008546EF" w:rsidRPr="00561F26" w14:paraId="3EFD31D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A2B4" w14:textId="77777777" w:rsidR="008546EF" w:rsidRPr="00561F26" w:rsidRDefault="008546EF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8811" w14:textId="50EAEA2B" w:rsidR="008546EF" w:rsidRPr="00561F26" w:rsidRDefault="008546EF" w:rsidP="00EA5C98">
            <w:r>
              <w:t>Rozš</w:t>
            </w:r>
            <w:r w:rsidR="00264EC7">
              <w:t>iřitelnost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C240" w14:textId="3DE3C6F0" w:rsidR="008546EF" w:rsidRPr="007416A2" w:rsidRDefault="00264EC7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Navržené řešení musí umožňovat rozšíření licen</w:t>
            </w:r>
            <w:r w:rsidR="003E1827" w:rsidRPr="007416A2">
              <w:t xml:space="preserve">cí min. o </w:t>
            </w:r>
            <w:r w:rsidR="00C436D4" w:rsidRPr="007416A2">
              <w:rPr>
                <w:b/>
                <w:bCs/>
              </w:rPr>
              <w:t>20</w:t>
            </w:r>
            <w:r w:rsidR="003E1827" w:rsidRPr="007416A2">
              <w:rPr>
                <w:b/>
                <w:bCs/>
              </w:rPr>
              <w:t>0</w:t>
            </w:r>
            <w:r w:rsidR="003E1827" w:rsidRPr="007416A2">
              <w:t xml:space="preserve"> 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B2F56E" w14:textId="77777777" w:rsidR="008546EF" w:rsidRPr="00561F26" w:rsidRDefault="008546EF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7E512F" w14:textId="77777777" w:rsidR="008546EF" w:rsidRPr="00561F26" w:rsidRDefault="008546EF" w:rsidP="00EA5C98">
            <w:pPr>
              <w:keepNext/>
            </w:pPr>
          </w:p>
        </w:tc>
      </w:tr>
      <w:tr w:rsidR="00E42BA6" w:rsidRPr="00561F26" w14:paraId="11E4158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12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94588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D40DC" w14:textId="77777777" w:rsidR="00E42BA6" w:rsidRPr="00561F26" w:rsidRDefault="00E42BA6" w:rsidP="00EA5C98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5203" w14:textId="7D1B05FE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1CC67A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5D070B" w14:textId="0C185FB8" w:rsidR="00E42BA6" w:rsidRPr="00561F26" w:rsidRDefault="00E42BA6" w:rsidP="00EA5C98">
            <w:pPr>
              <w:keepNext/>
            </w:pPr>
          </w:p>
        </w:tc>
      </w:tr>
      <w:tr w:rsidR="00E42BA6" w:rsidRPr="00561F26" w14:paraId="10104C9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96EFF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402E1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4E33" w14:textId="4AE0DC7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57D9E9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4FA240" w14:textId="77777777" w:rsidR="00E42BA6" w:rsidRPr="00561F26" w:rsidRDefault="00E42BA6" w:rsidP="00EA5C98">
            <w:pPr>
              <w:keepNext/>
            </w:pPr>
          </w:p>
        </w:tc>
      </w:tr>
      <w:tr w:rsidR="00E42BA6" w:rsidRPr="00561F26" w14:paraId="0641620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C6F7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B099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044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8643DE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E67C74" w14:textId="77777777" w:rsidR="00E42BA6" w:rsidRPr="00561F26" w:rsidRDefault="00E42BA6" w:rsidP="00EA5C98">
            <w:pPr>
              <w:keepNext/>
            </w:pPr>
          </w:p>
        </w:tc>
      </w:tr>
    </w:tbl>
    <w:bookmarkEnd w:id="153"/>
    <w:p w14:paraId="60BDE7CA" w14:textId="1C50BD66" w:rsidR="003B42D9" w:rsidRPr="00DD4B92" w:rsidRDefault="009128BD" w:rsidP="00561DB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44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</w:t>
      </w:r>
      <w:r>
        <w:t>řešení pro aplikační monitoring</w:t>
      </w:r>
    </w:p>
    <w:p w14:paraId="583C3E09" w14:textId="77777777" w:rsidR="003B42D9" w:rsidRPr="003935AB" w:rsidRDefault="003B42D9" w:rsidP="003935AB">
      <w:pPr>
        <w:pStyle w:val="Nadpis2"/>
        <w:rPr>
          <w:sz w:val="36"/>
          <w:szCs w:val="36"/>
        </w:rPr>
      </w:pPr>
      <w:bookmarkStart w:id="154" w:name="_Toc177708993"/>
      <w:bookmarkStart w:id="155" w:name="_Toc509827113"/>
      <w:r w:rsidRPr="003935AB">
        <w:rPr>
          <w:sz w:val="36"/>
          <w:szCs w:val="36"/>
        </w:rPr>
        <w:t>Migrace IS SZIF a akceptace dodávky</w:t>
      </w:r>
      <w:bookmarkEnd w:id="154"/>
    </w:p>
    <w:bookmarkEnd w:id="155"/>
    <w:p w14:paraId="1A24B896" w14:textId="7AFD8BF3" w:rsidR="003B42D9" w:rsidRPr="0038256E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Předmětem </w:t>
      </w:r>
      <w:r w:rsidR="00FF4412">
        <w:rPr>
          <w:lang w:val="cs-CZ"/>
        </w:rPr>
        <w:t>plnění</w:t>
      </w:r>
      <w:r w:rsidR="00FF4412" w:rsidRPr="0038256E">
        <w:rPr>
          <w:lang w:val="cs-CZ"/>
        </w:rPr>
        <w:t xml:space="preserve"> </w:t>
      </w:r>
      <w:r w:rsidRPr="0038256E">
        <w:rPr>
          <w:lang w:val="cs-CZ"/>
        </w:rPr>
        <w:t xml:space="preserve">je primárně zajištění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ze stávající infrastruktury na novou infrastrukturu v termínu stanoveném v</w:t>
      </w:r>
      <w:r w:rsidR="00B36C7F">
        <w:rPr>
          <w:lang w:val="cs-CZ"/>
        </w:rPr>
        <w:t>e Smlouvě</w:t>
      </w:r>
      <w:r w:rsidRPr="0038256E">
        <w:rPr>
          <w:lang w:val="cs-CZ"/>
        </w:rPr>
        <w:t xml:space="preserve">.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bude realizována jako součást dodávky nové infrastruktury. Níže jsou uvedeny požadavky současného provozovatele aplikační</w:t>
      </w:r>
      <w:r w:rsidR="0038256E">
        <w:rPr>
          <w:lang w:val="cs-CZ"/>
        </w:rPr>
        <w:t>ch</w:t>
      </w:r>
      <w:r w:rsidRPr="0038256E">
        <w:rPr>
          <w:lang w:val="cs-CZ"/>
        </w:rPr>
        <w:t xml:space="preserve"> vrst</w:t>
      </w:r>
      <w:r w:rsidR="0038256E">
        <w:rPr>
          <w:lang w:val="cs-CZ"/>
        </w:rPr>
        <w:t xml:space="preserve">ev </w:t>
      </w:r>
      <w:r w:rsidRPr="0038256E">
        <w:rPr>
          <w:lang w:val="cs-CZ"/>
        </w:rPr>
        <w:t>na realizaci migrací dle jednotlivých oblastí a požadovaných způsobů realizace migrace.</w:t>
      </w:r>
    </w:p>
    <w:p w14:paraId="0DCA19C1" w14:textId="5DFEBD85" w:rsidR="003B42D9" w:rsidRPr="0038256E" w:rsidRDefault="00352EB0" w:rsidP="0038256E">
      <w:pPr>
        <w:pStyle w:val="Zkladntext"/>
        <w:spacing w:before="120"/>
        <w:jc w:val="both"/>
        <w:rPr>
          <w:lang w:val="cs-CZ"/>
        </w:rPr>
      </w:pPr>
      <w:r>
        <w:rPr>
          <w:lang w:val="cs-CZ"/>
        </w:rPr>
        <w:t>Dodavatel</w:t>
      </w:r>
      <w:r w:rsidRPr="0038256E">
        <w:rPr>
          <w:lang w:val="cs-CZ"/>
        </w:rPr>
        <w:t xml:space="preserve"> </w:t>
      </w:r>
      <w:r w:rsidR="003B42D9" w:rsidRPr="0038256E">
        <w:rPr>
          <w:lang w:val="cs-CZ"/>
        </w:rPr>
        <w:t>v rámci t</w:t>
      </w:r>
      <w:r w:rsidR="00B911F0">
        <w:rPr>
          <w:lang w:val="cs-CZ"/>
        </w:rPr>
        <w:t xml:space="preserve">ohoto plnění </w:t>
      </w:r>
      <w:r w:rsidR="003B42D9" w:rsidRPr="0038256E">
        <w:rPr>
          <w:lang w:val="cs-CZ"/>
        </w:rPr>
        <w:t>připraví detailní postup migrace, vypracuje harmonogram a plán migrace, definuje veškerou nezbytnou součinnost (respektive harmonogram poskytnutí součinnosti) i</w:t>
      </w:r>
      <w:r w:rsidR="002277DC">
        <w:rPr>
          <w:lang w:val="cs-CZ"/>
        </w:rPr>
        <w:t> </w:t>
      </w:r>
      <w:r w:rsidR="003B42D9" w:rsidRPr="0038256E">
        <w:rPr>
          <w:lang w:val="cs-CZ"/>
        </w:rPr>
        <w:t xml:space="preserve">požadavky na </w:t>
      </w:r>
      <w:r w:rsidR="003B42D9" w:rsidRPr="0059691B">
        <w:rPr>
          <w:lang w:val="cs-CZ"/>
        </w:rPr>
        <w:t xml:space="preserve">realizaci migrace ze strany </w:t>
      </w:r>
      <w:r w:rsidR="00634259" w:rsidRPr="0059691B">
        <w:rPr>
          <w:lang w:val="cs-CZ"/>
        </w:rPr>
        <w:t>Objednatel</w:t>
      </w:r>
      <w:r w:rsidR="003B42D9" w:rsidRPr="0059691B">
        <w:rPr>
          <w:lang w:val="cs-CZ"/>
        </w:rPr>
        <w:t>e i provozovatele aplikační vrstvy informačního systému SZIF</w:t>
      </w:r>
      <w:r w:rsidR="009978CC" w:rsidRPr="0059691B">
        <w:rPr>
          <w:lang w:val="cs-CZ"/>
        </w:rPr>
        <w:t>. Dodavatel je v rámci tohoto</w:t>
      </w:r>
      <w:r w:rsidR="002277DC" w:rsidRPr="0059691B">
        <w:rPr>
          <w:lang w:val="cs-CZ"/>
        </w:rPr>
        <w:t xml:space="preserve"> povinen také </w:t>
      </w:r>
      <w:r w:rsidR="009978CC" w:rsidRPr="0059691B">
        <w:rPr>
          <w:lang w:val="cs-CZ"/>
        </w:rPr>
        <w:t xml:space="preserve">splnit požadavky zadavatele </w:t>
      </w:r>
      <w:r w:rsidR="002277DC" w:rsidRPr="0059691B">
        <w:rPr>
          <w:lang w:val="cs-CZ"/>
        </w:rPr>
        <w:t xml:space="preserve">a zapracovat náležitosti </w:t>
      </w:r>
      <w:r w:rsidR="009978CC" w:rsidRPr="0059691B">
        <w:rPr>
          <w:lang w:val="cs-CZ"/>
        </w:rPr>
        <w:t xml:space="preserve">stanovené v Příloze č. 2 Smlouvy: </w:t>
      </w:r>
      <w:r w:rsidR="00C7353B" w:rsidRPr="0059691B">
        <w:rPr>
          <w:lang w:val="cs-CZ"/>
        </w:rPr>
        <w:t>Požadavky na zpracování předimplementační analýzy</w:t>
      </w:r>
      <w:r w:rsidR="002277DC" w:rsidRPr="0059691B">
        <w:rPr>
          <w:lang w:val="cs-CZ"/>
        </w:rPr>
        <w:t>.</w:t>
      </w:r>
    </w:p>
    <w:p w14:paraId="1D4AAAA0" w14:textId="2CC029C6" w:rsidR="003B42D9" w:rsidRPr="0059691B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Ze strany </w:t>
      </w:r>
      <w:r w:rsidR="00634259" w:rsidRPr="00634259">
        <w:rPr>
          <w:lang w:val="cs-CZ"/>
        </w:rPr>
        <w:t>Objednatel</w:t>
      </w:r>
      <w:r w:rsidRPr="0038256E">
        <w:rPr>
          <w:lang w:val="cs-CZ"/>
        </w:rPr>
        <w:t xml:space="preserve">e je zajištěna následující součinnost </w:t>
      </w:r>
      <w:r w:rsidR="00352EB0">
        <w:rPr>
          <w:lang w:val="cs-CZ"/>
        </w:rPr>
        <w:t>p</w:t>
      </w:r>
      <w:r w:rsidRPr="0038256E">
        <w:rPr>
          <w:lang w:val="cs-CZ"/>
        </w:rPr>
        <w:t xml:space="preserve">rovozovatelů aplikací v rámci IS SZIF. Tato součinnost je limitní a způsob migrace systémů (zejména určení </w:t>
      </w:r>
      <w:r w:rsidRPr="0059691B">
        <w:rPr>
          <w:lang w:val="cs-CZ"/>
        </w:rPr>
        <w:t>skupin jednotlivých systémů, které budou migrovány) musí odpovídat definované součinnosti tak, aby migrace proběhla v odpovídajícím rozsahu, kvalitě a termínech stanovených v</w:t>
      </w:r>
      <w:r w:rsidR="00D531DF" w:rsidRPr="0059691B">
        <w:rPr>
          <w:lang w:val="cs-CZ"/>
        </w:rPr>
        <w:t xml:space="preserve">e Smlouvě </w:t>
      </w:r>
      <w:r w:rsidRPr="0059691B">
        <w:rPr>
          <w:lang w:val="cs-CZ"/>
        </w:rPr>
        <w:t xml:space="preserve">a </w:t>
      </w:r>
      <w:r w:rsidR="00B10940">
        <w:rPr>
          <w:lang w:val="cs-CZ"/>
        </w:rPr>
        <w:t xml:space="preserve">v </w:t>
      </w:r>
      <w:r w:rsidRPr="0059691B">
        <w:rPr>
          <w:lang w:val="cs-CZ"/>
        </w:rPr>
        <w:t>této Přílo</w:t>
      </w:r>
      <w:r w:rsidR="00D531DF" w:rsidRPr="0059691B">
        <w:rPr>
          <w:lang w:val="cs-CZ"/>
        </w:rPr>
        <w:t>ze</w:t>
      </w:r>
      <w:r w:rsidRPr="0059691B">
        <w:rPr>
          <w:lang w:val="cs-CZ"/>
        </w:rPr>
        <w:t xml:space="preserve"> č. </w:t>
      </w:r>
      <w:r w:rsidR="00440E5A" w:rsidRPr="0059691B">
        <w:rPr>
          <w:lang w:val="cs-CZ"/>
        </w:rPr>
        <w:t>1</w:t>
      </w:r>
      <w:r w:rsidRPr="0059691B">
        <w:rPr>
          <w:lang w:val="cs-CZ"/>
        </w:rPr>
        <w:t xml:space="preserve"> </w:t>
      </w:r>
      <w:r w:rsidR="00D531DF" w:rsidRPr="0059691B">
        <w:rPr>
          <w:lang w:val="cs-CZ"/>
        </w:rPr>
        <w:t>Smlouvy</w:t>
      </w:r>
      <w:r w:rsidR="00C60034" w:rsidRPr="0059691B">
        <w:rPr>
          <w:lang w:val="cs-CZ"/>
        </w:rPr>
        <w:t>:</w:t>
      </w:r>
      <w:r w:rsidR="0038256E" w:rsidRPr="0059691B">
        <w:rPr>
          <w:lang w:val="cs-CZ"/>
        </w:rPr>
        <w:t xml:space="preserve"> </w:t>
      </w:r>
      <w:r w:rsidRPr="0059691B">
        <w:rPr>
          <w:lang w:val="cs-CZ"/>
        </w:rPr>
        <w:t>T</w:t>
      </w:r>
      <w:r w:rsidR="0038256E" w:rsidRPr="0059691B">
        <w:rPr>
          <w:lang w:val="cs-CZ"/>
        </w:rPr>
        <w:t>echnick</w:t>
      </w:r>
      <w:r w:rsidR="00C60034" w:rsidRPr="0059691B">
        <w:rPr>
          <w:lang w:val="cs-CZ"/>
        </w:rPr>
        <w:t>á</w:t>
      </w:r>
      <w:r w:rsidR="0038256E" w:rsidRPr="0059691B">
        <w:rPr>
          <w:lang w:val="cs-CZ"/>
        </w:rPr>
        <w:t xml:space="preserve"> specifikace</w:t>
      </w:r>
      <w:r w:rsidRPr="0059691B">
        <w:rPr>
          <w:lang w:val="cs-CZ"/>
        </w:rPr>
        <w:t>.</w:t>
      </w:r>
    </w:p>
    <w:p w14:paraId="548087BA" w14:textId="77777777" w:rsidR="003B42D9" w:rsidRDefault="003B42D9" w:rsidP="0038256E">
      <w:pPr>
        <w:jc w:val="both"/>
      </w:pPr>
      <w:r w:rsidRPr="0059691B">
        <w:t>Součinnost provozovatele aplikační vrstvy IS SZIF:</w:t>
      </w:r>
      <w:r>
        <w:t xml:space="preserve"> </w:t>
      </w:r>
    </w:p>
    <w:p w14:paraId="61E3CEF9" w14:textId="77777777" w:rsidR="003B42D9" w:rsidRDefault="003B42D9" w:rsidP="0038256E">
      <w:pPr>
        <w:jc w:val="both"/>
      </w:pPr>
      <w:r>
        <w:t xml:space="preserve">Provozovatel předpokládá poskytnutí potřebné součinnosti pro každý systém v rozsahu maximálně 1MD. Pro přípravu a finální </w:t>
      </w:r>
      <w:r w:rsidRPr="00636A1C">
        <w:t>testování migrace SAP,</w:t>
      </w:r>
      <w:r>
        <w:t xml:space="preserve"> předpokládá poskytnutí součinnosti v rozsahu 10MD. Maximálně možné souběžné čerpání služeb je 1FTE.</w:t>
      </w:r>
    </w:p>
    <w:p w14:paraId="7B880F94" w14:textId="77777777" w:rsidR="003B42D9" w:rsidRDefault="003B42D9" w:rsidP="003B42D9">
      <w:r>
        <w:t>Součinnost bude poskytována v provozní době s výjimkou migrací produktivních systémů.</w:t>
      </w:r>
    </w:p>
    <w:p w14:paraId="2DCA9AE6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56" w:name="_Toc177708994"/>
      <w:r w:rsidRPr="003935AB">
        <w:rPr>
          <w:sz w:val="32"/>
          <w:szCs w:val="32"/>
        </w:rPr>
        <w:t>Požadavky na realizaci migrace</w:t>
      </w:r>
      <w:bookmarkEnd w:id="156"/>
    </w:p>
    <w:p w14:paraId="50A54664" w14:textId="2CDE3BF5" w:rsidR="003B42D9" w:rsidRPr="00636A1C" w:rsidRDefault="003B42D9" w:rsidP="00636A1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t xml:space="preserve">Před zahájením kompletní migrace všech systémů na novou infrastrukturu bude postup migrace otestován na </w:t>
      </w:r>
      <w:r w:rsidR="00636A1C">
        <w:t xml:space="preserve">sandbox </w:t>
      </w:r>
      <w:r>
        <w:t>systémech (</w:t>
      </w:r>
      <w:r w:rsidR="00636A1C">
        <w:t>x86 – lx-mon + bdom02, PowerPC – WAX + SHX</w:t>
      </w:r>
      <w:r>
        <w:t xml:space="preserve">). Po akceptaci </w:t>
      </w:r>
      <w:r w:rsidR="00315ED3">
        <w:t xml:space="preserve">způsobu </w:t>
      </w:r>
      <w:r>
        <w:t xml:space="preserve">provedení migrace a potvrzení funkčnosti tohoto systému bude možné realizovat následně migraci všech dalších uvedených systémů v pořadí: </w:t>
      </w:r>
    </w:p>
    <w:p w14:paraId="6F8A4630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Testovací systémy</w:t>
      </w:r>
    </w:p>
    <w:p w14:paraId="26B393CE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Vývojové systémy</w:t>
      </w:r>
    </w:p>
    <w:p w14:paraId="5239FCC2" w14:textId="23D68318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Produktivní systémy</w:t>
      </w:r>
    </w:p>
    <w:p w14:paraId="776FE60A" w14:textId="77777777" w:rsidR="003F538B" w:rsidRDefault="003F538B" w:rsidP="003F538B">
      <w:pPr>
        <w:spacing w:after="0" w:line="240" w:lineRule="auto"/>
      </w:pPr>
    </w:p>
    <w:p w14:paraId="15C063A9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57" w:name="_Toc177708995"/>
      <w:r w:rsidRPr="003935AB">
        <w:rPr>
          <w:sz w:val="32"/>
          <w:szCs w:val="32"/>
        </w:rPr>
        <w:lastRenderedPageBreak/>
        <w:t>Postup akceptace kompletní migrace</w:t>
      </w:r>
      <w:bookmarkEnd w:id="157"/>
    </w:p>
    <w:p w14:paraId="10BC037E" w14:textId="40E70908" w:rsidR="003B42D9" w:rsidRPr="00F97287" w:rsidRDefault="003B42D9" w:rsidP="59FB1D20">
      <w:pPr>
        <w:pStyle w:val="Zkladntext"/>
        <w:numPr>
          <w:ilvl w:val="0"/>
          <w:numId w:val="24"/>
        </w:numPr>
        <w:spacing w:after="0"/>
      </w:pPr>
      <w:r w:rsidRPr="59FB1D20">
        <w:t>Dodavatel provede migraci všech systémů dle platformy a metody migrace</w:t>
      </w:r>
      <w:r w:rsidR="00F97287" w:rsidRPr="59FB1D20">
        <w:t>.;</w:t>
      </w:r>
    </w:p>
    <w:p w14:paraId="17DEBBFD" w14:textId="46D21EB1" w:rsidR="003B42D9" w:rsidRPr="00636A1C" w:rsidRDefault="0081364A" w:rsidP="00636A1C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V rámci </w:t>
      </w:r>
      <w:r w:rsidR="00665EBF">
        <w:rPr>
          <w:lang w:val="cs-CZ"/>
        </w:rPr>
        <w:t>provádění</w:t>
      </w:r>
      <w:r>
        <w:rPr>
          <w:lang w:val="cs-CZ"/>
        </w:rPr>
        <w:t xml:space="preserve"> daného plnění </w:t>
      </w:r>
      <w:r w:rsidR="00820C96">
        <w:rPr>
          <w:lang w:val="cs-CZ"/>
        </w:rPr>
        <w:t>bude provedena kontrola ze strany</w:t>
      </w:r>
      <w:r w:rsidR="003B42D9" w:rsidRPr="00F97287">
        <w:rPr>
          <w:lang w:val="cs-CZ"/>
        </w:rPr>
        <w:t xml:space="preserve"> </w:t>
      </w:r>
      <w:r w:rsidR="00636A1C" w:rsidRPr="00636A1C">
        <w:rPr>
          <w:lang w:val="cs-CZ"/>
        </w:rPr>
        <w:t>provozovatel</w:t>
      </w:r>
      <w:r w:rsidR="00820C96">
        <w:rPr>
          <w:lang w:val="cs-CZ"/>
        </w:rPr>
        <w:t>ů</w:t>
      </w:r>
      <w:r w:rsidR="00636A1C" w:rsidRPr="00636A1C">
        <w:rPr>
          <w:lang w:val="cs-CZ"/>
        </w:rPr>
        <w:t xml:space="preserve"> jednotlivých aplikačních platforem (SAP,</w:t>
      </w:r>
      <w:r w:rsidR="003F538B">
        <w:rPr>
          <w:lang w:val="cs-CZ"/>
        </w:rPr>
        <w:t xml:space="preserve"> MACH</w:t>
      </w:r>
      <w:r w:rsidR="00636A1C" w:rsidRPr="00636A1C">
        <w:rPr>
          <w:lang w:val="cs-CZ"/>
        </w:rPr>
        <w:t>, CAAS, GTFoto)</w:t>
      </w:r>
      <w:r w:rsidR="00820C96">
        <w:rPr>
          <w:lang w:val="cs-CZ"/>
        </w:rPr>
        <w:t xml:space="preserve">. Na základě </w:t>
      </w:r>
      <w:r w:rsidR="003B42D9" w:rsidRPr="00636A1C">
        <w:rPr>
          <w:lang w:val="cs-CZ"/>
        </w:rPr>
        <w:t xml:space="preserve">potvrzení </w:t>
      </w:r>
      <w:r>
        <w:rPr>
          <w:lang w:val="cs-CZ"/>
        </w:rPr>
        <w:t>p</w:t>
      </w:r>
      <w:r w:rsidR="003B42D9" w:rsidRPr="00636A1C">
        <w:rPr>
          <w:lang w:val="cs-CZ"/>
        </w:rPr>
        <w:t>rovedení migrace systému přejde jednotlivý systém do pilotního provozu.</w:t>
      </w:r>
      <w:r w:rsidR="00F97287" w:rsidRPr="00636A1C">
        <w:rPr>
          <w:lang w:val="cs-CZ"/>
        </w:rPr>
        <w:t>;</w:t>
      </w:r>
    </w:p>
    <w:p w14:paraId="3257E82A" w14:textId="14774A6B" w:rsidR="003B42D9" w:rsidRPr="00F97287" w:rsidRDefault="003B42D9" w:rsidP="00F97287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F97287">
        <w:rPr>
          <w:lang w:val="cs-CZ"/>
        </w:rPr>
        <w:t>Po uvedení do pilotního provozu začne běžet období 30 dnů, kdy může být dodavatel vyzván k odstranění závad, které byly zjištěny v průběhu pilotního provozu.</w:t>
      </w:r>
      <w:r w:rsidR="00F97287">
        <w:rPr>
          <w:lang w:val="cs-CZ"/>
        </w:rPr>
        <w:t>;</w:t>
      </w:r>
    </w:p>
    <w:p w14:paraId="7172636E" w14:textId="25CAAA96" w:rsidR="003B42D9" w:rsidRPr="00F97287" w:rsidRDefault="003B42D9" w:rsidP="00F97287">
      <w:pPr>
        <w:pStyle w:val="Zkladntext"/>
        <w:numPr>
          <w:ilvl w:val="0"/>
          <w:numId w:val="24"/>
        </w:numPr>
        <w:spacing w:after="0"/>
      </w:pPr>
      <w:r w:rsidRPr="4A97DF9D">
        <w:t>Po odstranění veškerých závad bude systém přebrán do rutinního provozu.</w:t>
      </w:r>
    </w:p>
    <w:p w14:paraId="4C5D5A70" w14:textId="77777777" w:rsidR="003B42D9" w:rsidRDefault="003B42D9" w:rsidP="003B42D9">
      <w:pPr>
        <w:spacing w:after="0" w:line="276" w:lineRule="auto"/>
        <w:jc w:val="both"/>
      </w:pPr>
    </w:p>
    <w:p w14:paraId="34634EAF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58" w:name="_Toc177708996"/>
      <w:r w:rsidRPr="00C96EA4">
        <w:rPr>
          <w:sz w:val="32"/>
          <w:szCs w:val="32"/>
        </w:rPr>
        <w:t>Kontroly provozovatelů IS SZIF</w:t>
      </w:r>
      <w:bookmarkEnd w:id="158"/>
    </w:p>
    <w:p w14:paraId="677E5265" w14:textId="4E779407" w:rsidR="003B42D9" w:rsidRDefault="008B2122" w:rsidP="00B456DD">
      <w:pPr>
        <w:spacing w:before="120" w:after="120"/>
        <w:jc w:val="both"/>
      </w:pPr>
      <w:r>
        <w:t>Dodavatel umožní</w:t>
      </w:r>
      <w:r w:rsidR="000C5342">
        <w:t xml:space="preserve"> </w:t>
      </w:r>
      <w:r w:rsidR="003B42D9" w:rsidRPr="00B456DD">
        <w:t>provedení kontroly ze strany současných provozovatelů aplikační vrstvy informačního systému</w:t>
      </w:r>
      <w:r w:rsidR="00820C96">
        <w:t xml:space="preserve"> v rámci </w:t>
      </w:r>
      <w:r w:rsidR="004F1517">
        <w:rPr>
          <w:color w:val="000000" w:themeColor="text1"/>
        </w:rPr>
        <w:t>provádění</w:t>
      </w:r>
      <w:r w:rsidR="003B42D9" w:rsidRPr="008B2122">
        <w:rPr>
          <w:color w:val="000000" w:themeColor="text1"/>
        </w:rPr>
        <w:t xml:space="preserve"> migrace jednotlivých systémů (skupin systémů)</w:t>
      </w:r>
      <w:r w:rsidR="007F1FCF">
        <w:rPr>
          <w:color w:val="000000" w:themeColor="text1"/>
        </w:rPr>
        <w:t xml:space="preserve"> před přechodem do pilotního provozu</w:t>
      </w:r>
      <w:r w:rsidR="004F1517">
        <w:rPr>
          <w:color w:val="000000" w:themeColor="text1"/>
        </w:rPr>
        <w:t xml:space="preserve">, přičemž tato kontrola </w:t>
      </w:r>
      <w:r w:rsidR="0006655A">
        <w:rPr>
          <w:color w:val="000000" w:themeColor="text1"/>
        </w:rPr>
        <w:t>bude provedeno do 2 pracovních dn</w:t>
      </w:r>
      <w:r w:rsidR="00B10276">
        <w:rPr>
          <w:color w:val="000000" w:themeColor="text1"/>
        </w:rPr>
        <w:t>ů</w:t>
      </w:r>
      <w:r w:rsidR="0006655A">
        <w:rPr>
          <w:color w:val="000000" w:themeColor="text1"/>
        </w:rPr>
        <w:t xml:space="preserve"> ode dne, kdy Dodavatel provedení takové kontroly umožní</w:t>
      </w:r>
      <w:r w:rsidR="00B10276">
        <w:rPr>
          <w:color w:val="000000" w:themeColor="text1"/>
        </w:rPr>
        <w:t>.</w:t>
      </w:r>
      <w:r w:rsidR="00D1249E">
        <w:t xml:space="preserve"> </w:t>
      </w:r>
      <w:r w:rsidR="003B42D9" w:rsidRPr="00B456DD">
        <w:t>Bez provedení odpovídající kontroly a potvrzení ze strany provozovatel</w:t>
      </w:r>
      <w:r w:rsidR="00D1249E">
        <w:t>ů</w:t>
      </w:r>
      <w:r w:rsidR="003B42D9" w:rsidRPr="00B456DD">
        <w:t xml:space="preserve"> nebude možné potvrdit provedení migrace systému a přechod systému do pilotního provozu.</w:t>
      </w:r>
    </w:p>
    <w:p w14:paraId="742BEA6B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59" w:name="_Toc177708997"/>
      <w:r w:rsidRPr="00C96EA4">
        <w:rPr>
          <w:sz w:val="32"/>
          <w:szCs w:val="32"/>
        </w:rPr>
        <w:t>Postup migrací dle platformy a metody</w:t>
      </w:r>
      <w:bookmarkEnd w:id="159"/>
    </w:p>
    <w:p w14:paraId="53CD0321" w14:textId="331DA804" w:rsidR="003B42D9" w:rsidRPr="00C96EA4" w:rsidRDefault="003B42D9" w:rsidP="006B30CA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60" w:name="_Toc177708998"/>
      <w:r w:rsidRPr="00C96EA4">
        <w:rPr>
          <w:i w:val="0"/>
          <w:iCs w:val="0"/>
          <w:sz w:val="28"/>
          <w:szCs w:val="28"/>
        </w:rPr>
        <w:t xml:space="preserve">Dílčí blok </w:t>
      </w:r>
      <w:r w:rsidR="00BC235D">
        <w:rPr>
          <w:i w:val="0"/>
          <w:iCs w:val="0"/>
          <w:sz w:val="28"/>
          <w:szCs w:val="28"/>
        </w:rPr>
        <w:t>„</w:t>
      </w:r>
      <w:r w:rsidR="003935AB">
        <w:rPr>
          <w:i w:val="0"/>
          <w:iCs w:val="0"/>
          <w:sz w:val="28"/>
          <w:szCs w:val="28"/>
        </w:rPr>
        <w:t>S</w:t>
      </w:r>
      <w:r w:rsidRPr="00C96EA4">
        <w:rPr>
          <w:i w:val="0"/>
          <w:iCs w:val="0"/>
          <w:sz w:val="28"/>
          <w:szCs w:val="28"/>
        </w:rPr>
        <w:t>torage APP</w:t>
      </w:r>
      <w:r w:rsidR="00BC235D">
        <w:rPr>
          <w:i w:val="0"/>
          <w:iCs w:val="0"/>
          <w:sz w:val="28"/>
          <w:szCs w:val="28"/>
        </w:rPr>
        <w:t>“</w:t>
      </w:r>
      <w:bookmarkEnd w:id="160"/>
    </w:p>
    <w:p w14:paraId="7AFDF75B" w14:textId="23B20295" w:rsidR="003B42D9" w:rsidRDefault="003B42D9" w:rsidP="003935AB">
      <w:pPr>
        <w:spacing w:before="120" w:after="120"/>
        <w:jc w:val="both"/>
      </w:pPr>
      <w:r>
        <w:t>Dodavatel provede přesun všech souborových systémů na nov</w:t>
      </w:r>
      <w:r w:rsidR="003935AB">
        <w:t>é diskové pole</w:t>
      </w:r>
      <w:r>
        <w:t xml:space="preserve"> Tier 0 1:1 včetně korektního přesunu </w:t>
      </w:r>
      <w:r w:rsidRPr="005B1BE4">
        <w:t xml:space="preserve">sparse </w:t>
      </w:r>
      <w:r w:rsidR="005B1BE4">
        <w:t>(</w:t>
      </w:r>
      <w:hyperlink r:id="rId38" w:history="1">
        <w:r w:rsidR="005B1BE4" w:rsidRPr="00E8516D">
          <w:rPr>
            <w:rStyle w:val="Hypertextovodkaz"/>
          </w:rPr>
          <w:t>https://www.ibm.com/support/pages/about-sparse-files</w:t>
        </w:r>
      </w:hyperlink>
      <w:r w:rsidR="005B1BE4">
        <w:t xml:space="preserve">) </w:t>
      </w:r>
      <w:r>
        <w:t>souborů. Tento přesun bude promítnut do OS (případně clusteru). Pro původní storage systémy budou provedena dostatečná opatření, aby bylo zabráněno jejich připojení do systému.</w:t>
      </w:r>
    </w:p>
    <w:p w14:paraId="7C074D40" w14:textId="209A0B31" w:rsidR="003B42D9" w:rsidRDefault="003B42D9" w:rsidP="003935AB">
      <w:pPr>
        <w:spacing w:before="120" w:after="120"/>
        <w:jc w:val="both"/>
      </w:pPr>
      <w:r>
        <w:t xml:space="preserve">Dodavatel navrhne metody a následně provede ověření konzistence přenosu </w:t>
      </w:r>
      <w:r w:rsidR="00BC235D">
        <w:t>dat z diskových polí</w:t>
      </w:r>
      <w:r>
        <w:t>, ze kterých odevzdá objednateli protokol. V případě filesystémů použitých v systémech běžících v rámci clusteru, navrhne a provede dodavatel i testování clusteru.</w:t>
      </w:r>
    </w:p>
    <w:p w14:paraId="27A01D06" w14:textId="689B8E3F" w:rsidR="003B42D9" w:rsidRPr="003F538B" w:rsidRDefault="003B42D9" w:rsidP="003B42D9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61" w:name="_Toc177708999"/>
      <w:r w:rsidRPr="00BC235D">
        <w:rPr>
          <w:i w:val="0"/>
          <w:iCs w:val="0"/>
          <w:sz w:val="28"/>
          <w:szCs w:val="28"/>
        </w:rPr>
        <w:t>Dílčí blok „PowerPC“</w:t>
      </w:r>
      <w:bookmarkEnd w:id="161"/>
    </w:p>
    <w:p w14:paraId="448649EB" w14:textId="77152F00" w:rsidR="003B42D9" w:rsidRPr="00BC235D" w:rsidRDefault="003F538B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Migrace</w:t>
      </w:r>
      <w:r w:rsidR="003B42D9" w:rsidRPr="00BC235D">
        <w:rPr>
          <w:rFonts w:eastAsia="Times New Roman"/>
        </w:rPr>
        <w:t xml:space="preserve"> stávajícího LPAR</w:t>
      </w:r>
      <w:r>
        <w:rPr>
          <w:rFonts w:eastAsia="Times New Roman"/>
        </w:rPr>
        <w:t>:</w:t>
      </w:r>
    </w:p>
    <w:p w14:paraId="6ECE94EF" w14:textId="37127102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before="120" w:after="120" w:line="260" w:lineRule="exact"/>
        <w:ind w:left="1434" w:hanging="357"/>
        <w:jc w:val="both"/>
      </w:pPr>
      <w:r w:rsidRPr="00BC235D">
        <w:t>Stávající systémy budou přeneseny dodavatelem 1:1. Profily virtuálních serverů mohou být přenastaveny následně.</w:t>
      </w:r>
      <w:r w:rsidR="00BC235D">
        <w:t>;</w:t>
      </w:r>
    </w:p>
    <w:p w14:paraId="0634897E" w14:textId="41C87EE7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 xml:space="preserve">Dodavatel provede migraci HW a </w:t>
      </w:r>
      <w:r w:rsidR="00BC235D">
        <w:t>diskových polí</w:t>
      </w:r>
      <w:r w:rsidRPr="00BC235D">
        <w:t xml:space="preserve"> a následně předá SAPu k základním testům včetně přístupů na OS s administrátorským oprávněním</w:t>
      </w:r>
      <w:r w:rsidR="00BC235D">
        <w:t>.;</w:t>
      </w:r>
    </w:p>
    <w:p w14:paraId="288B5335" w14:textId="5D411EBD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SAP provede „Kontroly SAP“</w:t>
      </w:r>
      <w:r w:rsidR="00BC235D">
        <w:t>.;</w:t>
      </w:r>
    </w:p>
    <w:p w14:paraId="0403E715" w14:textId="43ACC11E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clusteru, SAP provede „Kontroly SAP“ na obou nodech clusteru</w:t>
      </w:r>
      <w:r w:rsidR="00BC235D">
        <w:t>.;</w:t>
      </w:r>
    </w:p>
    <w:p w14:paraId="24C4C767" w14:textId="3258864C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zálohování a obnovy, SAP provede „Kontroly SAP“</w:t>
      </w:r>
      <w:r w:rsidR="00BC235D">
        <w:t>.;</w:t>
      </w:r>
    </w:p>
    <w:p w14:paraId="2C228BCB" w14:textId="63DA60F4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Výsledky testů budou zaznamenány do protokolu</w:t>
      </w:r>
      <w:r w:rsidR="00BC235D">
        <w:t>.;</w:t>
      </w:r>
    </w:p>
    <w:p w14:paraId="4459A843" w14:textId="77777777" w:rsidR="003B42D9" w:rsidRPr="00B55C19" w:rsidRDefault="003B42D9" w:rsidP="00284A31">
      <w:pPr>
        <w:pStyle w:val="Odstavecseseznamem"/>
        <w:ind w:left="1440"/>
        <w:jc w:val="both"/>
      </w:pPr>
    </w:p>
    <w:p w14:paraId="4AE00DA8" w14:textId="33B1F562" w:rsidR="00284A31" w:rsidRPr="003F538B" w:rsidRDefault="003B42D9" w:rsidP="00284A31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62" w:name="_Toc177709000"/>
      <w:r w:rsidRPr="00284A31">
        <w:rPr>
          <w:i w:val="0"/>
          <w:iCs w:val="0"/>
          <w:sz w:val="28"/>
          <w:szCs w:val="28"/>
        </w:rPr>
        <w:t>Dílčí blok „x86“</w:t>
      </w:r>
      <w:bookmarkEnd w:id="162"/>
    </w:p>
    <w:p w14:paraId="17D234DE" w14:textId="0CFF68C4" w:rsidR="003B42D9" w:rsidRPr="00C96A1C" w:rsidRDefault="003B42D9" w:rsidP="007D227D">
      <w:pPr>
        <w:pStyle w:val="Odstavecseseznamem"/>
        <w:numPr>
          <w:ilvl w:val="0"/>
          <w:numId w:val="47"/>
        </w:numPr>
        <w:spacing w:after="120" w:line="276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0F176F">
        <w:rPr>
          <w:rFonts w:cs="Calibri"/>
          <w:color w:val="000000"/>
        </w:rPr>
        <w:t xml:space="preserve">Migrace </w:t>
      </w:r>
      <w:r w:rsidR="00AF289F">
        <w:rPr>
          <w:rFonts w:cs="Calibri"/>
          <w:color w:val="000000"/>
        </w:rPr>
        <w:t xml:space="preserve">stávajícího </w:t>
      </w:r>
      <w:r w:rsidRPr="000F176F">
        <w:rPr>
          <w:rFonts w:cs="Calibri"/>
          <w:color w:val="000000"/>
        </w:rPr>
        <w:t>VMware</w:t>
      </w:r>
      <w:r w:rsidR="003F538B">
        <w:rPr>
          <w:rFonts w:cs="Calibri"/>
          <w:color w:val="000000"/>
        </w:rPr>
        <w:t>:</w:t>
      </w:r>
    </w:p>
    <w:p w14:paraId="7642E44A" w14:textId="3D62D3F0" w:rsidR="003B42D9" w:rsidRPr="00D3473B" w:rsidRDefault="00C96A1C" w:rsidP="007D227D">
      <w:pPr>
        <w:pStyle w:val="Odstavecseseznamem"/>
        <w:numPr>
          <w:ilvl w:val="1"/>
          <w:numId w:val="48"/>
        </w:numPr>
        <w:spacing w:after="0" w:line="276" w:lineRule="auto"/>
      </w:pPr>
      <w:r>
        <w:rPr>
          <w:rFonts w:cs="Calibri"/>
          <w:color w:val="000000"/>
        </w:rPr>
        <w:lastRenderedPageBreak/>
        <w:t>D</w:t>
      </w:r>
      <w:r w:rsidR="003B42D9" w:rsidRPr="000F176F">
        <w:rPr>
          <w:rFonts w:cs="Calibri"/>
          <w:color w:val="000000"/>
        </w:rPr>
        <w:t>ojde pouze k migraci stroje na úrovni VMware</w:t>
      </w:r>
      <w:r w:rsidR="00AF289F">
        <w:rPr>
          <w:rFonts w:cs="Calibri"/>
          <w:color w:val="000000"/>
        </w:rPr>
        <w:t>:</w:t>
      </w:r>
    </w:p>
    <w:p w14:paraId="7F3CDB32" w14:textId="1CFDB3AF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Dodavatel předá přístupy na OS s administrátorským oprávněním</w:t>
      </w:r>
      <w:r w:rsidR="00C96A1C">
        <w:t>.;</w:t>
      </w:r>
    </w:p>
    <w:p w14:paraId="5CB21828" w14:textId="612035B2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SAP provede pouze relevantní „Kontroly SAP“</w:t>
      </w:r>
      <w:r w:rsidR="00C96A1C">
        <w:t>.;</w:t>
      </w:r>
    </w:p>
    <w:p w14:paraId="37558E46" w14:textId="72731FB5" w:rsidR="003B42D9" w:rsidRPr="00D3473B" w:rsidRDefault="003B42D9" w:rsidP="007D227D">
      <w:pPr>
        <w:pStyle w:val="Odstavecseseznamem"/>
        <w:numPr>
          <w:ilvl w:val="2"/>
          <w:numId w:val="48"/>
        </w:numPr>
        <w:spacing w:after="120" w:line="276" w:lineRule="auto"/>
        <w:ind w:left="2154" w:hanging="357"/>
        <w:contextualSpacing w:val="0"/>
      </w:pPr>
      <w:r w:rsidRPr="000F176F">
        <w:rPr>
          <w:rFonts w:cs="Calibri"/>
          <w:color w:val="000000"/>
        </w:rPr>
        <w:t>SAP prověří funkčnost SAP aplikací</w:t>
      </w:r>
      <w:r w:rsidR="00C96A1C">
        <w:rPr>
          <w:rFonts w:cs="Calibri"/>
          <w:color w:val="000000"/>
        </w:rPr>
        <w:t>.</w:t>
      </w:r>
    </w:p>
    <w:p w14:paraId="208D1DD3" w14:textId="13C4E3FA" w:rsidR="003B42D9" w:rsidRPr="004B3645" w:rsidRDefault="003B42D9" w:rsidP="00AF63C7">
      <w:pPr>
        <w:pStyle w:val="Odstavecseseznamem"/>
        <w:numPr>
          <w:ilvl w:val="1"/>
          <w:numId w:val="48"/>
        </w:numPr>
        <w:spacing w:after="0" w:line="276" w:lineRule="auto"/>
        <w:rPr>
          <w:rFonts w:cs="Calibri"/>
          <w:color w:val="000000"/>
        </w:rPr>
      </w:pPr>
      <w:r w:rsidRPr="00AF289F">
        <w:rPr>
          <w:rFonts w:cs="Calibri"/>
          <w:color w:val="000000"/>
        </w:rPr>
        <w:t>Výsledky jednotlivých testů budou zaznamenány do protokolu</w:t>
      </w:r>
      <w:r w:rsidR="00C96A1C" w:rsidRPr="00AF289F">
        <w:rPr>
          <w:rFonts w:cs="Calibri"/>
          <w:color w:val="000000"/>
        </w:rPr>
        <w:t>.</w:t>
      </w:r>
    </w:p>
    <w:sectPr w:rsidR="003B42D9" w:rsidRPr="004B3645" w:rsidSect="00D9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Arial"/>
    <w:charset w:val="EE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CD653E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A6E58"/>
    <w:multiLevelType w:val="hybridMultilevel"/>
    <w:tmpl w:val="7E9A3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59C3"/>
    <w:multiLevelType w:val="hybridMultilevel"/>
    <w:tmpl w:val="8BC69BEC"/>
    <w:lvl w:ilvl="0" w:tplc="47E225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787C"/>
    <w:multiLevelType w:val="hybridMultilevel"/>
    <w:tmpl w:val="6226DA98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DA9"/>
    <w:multiLevelType w:val="hybridMultilevel"/>
    <w:tmpl w:val="1AE29100"/>
    <w:lvl w:ilvl="0" w:tplc="26B69830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0BDF"/>
    <w:multiLevelType w:val="hybridMultilevel"/>
    <w:tmpl w:val="A02E7A86"/>
    <w:lvl w:ilvl="0" w:tplc="C96A69B4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F28CA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705B"/>
    <w:multiLevelType w:val="hybridMultilevel"/>
    <w:tmpl w:val="6B18F93A"/>
    <w:lvl w:ilvl="0" w:tplc="5E4E33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9B07C9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B743CC9"/>
    <w:multiLevelType w:val="hybridMultilevel"/>
    <w:tmpl w:val="9D74038A"/>
    <w:lvl w:ilvl="0" w:tplc="02FAB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8AC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6821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23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0F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0EE9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E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A60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B09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795E"/>
    <w:multiLevelType w:val="hybridMultilevel"/>
    <w:tmpl w:val="AD0297A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CF46B71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B0EAD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20EB"/>
    <w:multiLevelType w:val="hybridMultilevel"/>
    <w:tmpl w:val="FC7E08F6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23B5C84"/>
    <w:multiLevelType w:val="multilevel"/>
    <w:tmpl w:val="3594F600"/>
    <w:styleLink w:val="O2seznam"/>
    <w:lvl w:ilvl="0">
      <w:start w:val="1"/>
      <w:numFmt w:val="bullet"/>
      <w:lvlText w:val="»"/>
      <w:lvlJc w:val="left"/>
      <w:pPr>
        <w:ind w:left="567" w:hanging="283"/>
      </w:pPr>
      <w:rPr>
        <w:rFonts w:ascii="Frutiger LT Com 45 Light" w:hAnsi="Frutiger LT Com 45 Light" w:hint="default"/>
        <w:b/>
        <w:i w:val="0"/>
        <w:color w:val="54B6E7"/>
        <w:u w:color="54B6E7"/>
      </w:rPr>
    </w:lvl>
    <w:lvl w:ilvl="1">
      <w:start w:val="1"/>
      <w:numFmt w:val="bullet"/>
      <w:lvlText w:val="»"/>
      <w:lvlJc w:val="left"/>
      <w:pPr>
        <w:ind w:left="964" w:hanging="284"/>
      </w:pPr>
      <w:rPr>
        <w:rFonts w:ascii="Frutiger LT Com 45 Light" w:hAnsi="Frutiger LT Com 45 Light" w:hint="default"/>
        <w:b w:val="0"/>
        <w:i w:val="0"/>
        <w:color w:val="54B6E7"/>
        <w:u w:color="54B6E7"/>
      </w:rPr>
    </w:lvl>
    <w:lvl w:ilvl="2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7" w15:restartNumberingAfterBreak="0">
    <w:nsid w:val="241C0D92"/>
    <w:multiLevelType w:val="hybridMultilevel"/>
    <w:tmpl w:val="A2E0E3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DE2557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E49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4411F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32B64"/>
    <w:multiLevelType w:val="hybridMultilevel"/>
    <w:tmpl w:val="ADDC6F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23165D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4521F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C6FCD"/>
    <w:multiLevelType w:val="multilevel"/>
    <w:tmpl w:val="DA4A0C5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7DE6CE8"/>
    <w:multiLevelType w:val="hybridMultilevel"/>
    <w:tmpl w:val="9466ADCA"/>
    <w:lvl w:ilvl="0" w:tplc="A8A8C03A">
      <w:start w:val="1"/>
      <w:numFmt w:val="decimal"/>
      <w:lvlText w:val="%1."/>
      <w:lvlJc w:val="left"/>
      <w:pPr>
        <w:ind w:left="720" w:hanging="360"/>
      </w:pPr>
    </w:lvl>
    <w:lvl w:ilvl="1" w:tplc="F00CB386">
      <w:start w:val="1"/>
      <w:numFmt w:val="decimal"/>
      <w:lvlText w:val="%2."/>
      <w:lvlJc w:val="left"/>
      <w:pPr>
        <w:ind w:left="720" w:hanging="360"/>
      </w:pPr>
    </w:lvl>
    <w:lvl w:ilvl="2" w:tplc="C4DCDB5C">
      <w:start w:val="1"/>
      <w:numFmt w:val="decimal"/>
      <w:lvlText w:val="%3."/>
      <w:lvlJc w:val="left"/>
      <w:pPr>
        <w:ind w:left="720" w:hanging="360"/>
      </w:pPr>
    </w:lvl>
    <w:lvl w:ilvl="3" w:tplc="FF760F4A">
      <w:start w:val="1"/>
      <w:numFmt w:val="decimal"/>
      <w:lvlText w:val="%4."/>
      <w:lvlJc w:val="left"/>
      <w:pPr>
        <w:ind w:left="720" w:hanging="360"/>
      </w:pPr>
    </w:lvl>
    <w:lvl w:ilvl="4" w:tplc="FFB46938">
      <w:start w:val="1"/>
      <w:numFmt w:val="decimal"/>
      <w:lvlText w:val="%5."/>
      <w:lvlJc w:val="left"/>
      <w:pPr>
        <w:ind w:left="720" w:hanging="360"/>
      </w:pPr>
    </w:lvl>
    <w:lvl w:ilvl="5" w:tplc="1FAC74F0">
      <w:start w:val="1"/>
      <w:numFmt w:val="decimal"/>
      <w:lvlText w:val="%6."/>
      <w:lvlJc w:val="left"/>
      <w:pPr>
        <w:ind w:left="720" w:hanging="360"/>
      </w:pPr>
    </w:lvl>
    <w:lvl w:ilvl="6" w:tplc="B73038BC">
      <w:start w:val="1"/>
      <w:numFmt w:val="decimal"/>
      <w:lvlText w:val="%7."/>
      <w:lvlJc w:val="left"/>
      <w:pPr>
        <w:ind w:left="720" w:hanging="360"/>
      </w:pPr>
    </w:lvl>
    <w:lvl w:ilvl="7" w:tplc="CEDECD1A">
      <w:start w:val="1"/>
      <w:numFmt w:val="decimal"/>
      <w:lvlText w:val="%8."/>
      <w:lvlJc w:val="left"/>
      <w:pPr>
        <w:ind w:left="720" w:hanging="360"/>
      </w:pPr>
    </w:lvl>
    <w:lvl w:ilvl="8" w:tplc="F1328CEC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389209F8"/>
    <w:multiLevelType w:val="hybridMultilevel"/>
    <w:tmpl w:val="342CFE32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8C129B"/>
    <w:multiLevelType w:val="hybridMultilevel"/>
    <w:tmpl w:val="ED80F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E0FBE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46994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17B5810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97A47"/>
    <w:multiLevelType w:val="hybridMultilevel"/>
    <w:tmpl w:val="6D0E3114"/>
    <w:lvl w:ilvl="0" w:tplc="8878047C">
      <w:start w:val="150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87735E"/>
    <w:multiLevelType w:val="hybridMultilevel"/>
    <w:tmpl w:val="513006D4"/>
    <w:lvl w:ilvl="0" w:tplc="D2966392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8D438F6"/>
    <w:multiLevelType w:val="hybridMultilevel"/>
    <w:tmpl w:val="353C89FE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9C711F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EC3919"/>
    <w:multiLevelType w:val="hybridMultilevel"/>
    <w:tmpl w:val="74B82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0442C5"/>
    <w:multiLevelType w:val="hybridMultilevel"/>
    <w:tmpl w:val="59C44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11D01"/>
    <w:multiLevelType w:val="hybridMultilevel"/>
    <w:tmpl w:val="AB4A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324B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773C4F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7655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02403F"/>
    <w:multiLevelType w:val="hybridMultilevel"/>
    <w:tmpl w:val="D4EAA264"/>
    <w:styleLink w:val="Aufzhlungszeichen"/>
    <w:lvl w:ilvl="0" w:tplc="851885C0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8B0100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B3A2FF3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0266C1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824283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5E24B40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712B8E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82AB7E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F98B8F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5" w15:restartNumberingAfterBreak="0">
    <w:nsid w:val="5A5E7FAB"/>
    <w:multiLevelType w:val="hybridMultilevel"/>
    <w:tmpl w:val="240C5D20"/>
    <w:lvl w:ilvl="0" w:tplc="0854FC9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D304CA5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1906B9"/>
    <w:multiLevelType w:val="hybridMultilevel"/>
    <w:tmpl w:val="20E4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D24253"/>
    <w:multiLevelType w:val="multilevel"/>
    <w:tmpl w:val="CDD05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A837C6"/>
    <w:multiLevelType w:val="hybridMultilevel"/>
    <w:tmpl w:val="41C6CA44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194EF1"/>
    <w:multiLevelType w:val="hybridMultilevel"/>
    <w:tmpl w:val="7FC4F8F6"/>
    <w:lvl w:ilvl="0" w:tplc="A83C9968">
      <w:start w:val="1"/>
      <w:numFmt w:val="decimal"/>
      <w:lvlText w:val="%1."/>
      <w:lvlJc w:val="left"/>
      <w:pPr>
        <w:ind w:left="1020" w:hanging="360"/>
      </w:pPr>
    </w:lvl>
    <w:lvl w:ilvl="1" w:tplc="9994643A">
      <w:start w:val="1"/>
      <w:numFmt w:val="decimal"/>
      <w:lvlText w:val="%2."/>
      <w:lvlJc w:val="left"/>
      <w:pPr>
        <w:ind w:left="1020" w:hanging="360"/>
      </w:pPr>
    </w:lvl>
    <w:lvl w:ilvl="2" w:tplc="769A6CF4">
      <w:start w:val="1"/>
      <w:numFmt w:val="decimal"/>
      <w:lvlText w:val="%3."/>
      <w:lvlJc w:val="left"/>
      <w:pPr>
        <w:ind w:left="1020" w:hanging="360"/>
      </w:pPr>
    </w:lvl>
    <w:lvl w:ilvl="3" w:tplc="65CE1AC2">
      <w:start w:val="1"/>
      <w:numFmt w:val="decimal"/>
      <w:lvlText w:val="%4."/>
      <w:lvlJc w:val="left"/>
      <w:pPr>
        <w:ind w:left="1020" w:hanging="360"/>
      </w:pPr>
    </w:lvl>
    <w:lvl w:ilvl="4" w:tplc="F0FA2A3E">
      <w:start w:val="1"/>
      <w:numFmt w:val="decimal"/>
      <w:lvlText w:val="%5."/>
      <w:lvlJc w:val="left"/>
      <w:pPr>
        <w:ind w:left="1020" w:hanging="360"/>
      </w:pPr>
    </w:lvl>
    <w:lvl w:ilvl="5" w:tplc="1A50EF2E">
      <w:start w:val="1"/>
      <w:numFmt w:val="decimal"/>
      <w:lvlText w:val="%6."/>
      <w:lvlJc w:val="left"/>
      <w:pPr>
        <w:ind w:left="1020" w:hanging="360"/>
      </w:pPr>
    </w:lvl>
    <w:lvl w:ilvl="6" w:tplc="57665638">
      <w:start w:val="1"/>
      <w:numFmt w:val="decimal"/>
      <w:lvlText w:val="%7."/>
      <w:lvlJc w:val="left"/>
      <w:pPr>
        <w:ind w:left="1020" w:hanging="360"/>
      </w:pPr>
    </w:lvl>
    <w:lvl w:ilvl="7" w:tplc="33603C00">
      <w:start w:val="1"/>
      <w:numFmt w:val="decimal"/>
      <w:lvlText w:val="%8."/>
      <w:lvlJc w:val="left"/>
      <w:pPr>
        <w:ind w:left="1020" w:hanging="360"/>
      </w:pPr>
    </w:lvl>
    <w:lvl w:ilvl="8" w:tplc="4EA8F250">
      <w:start w:val="1"/>
      <w:numFmt w:val="decimal"/>
      <w:lvlText w:val="%9."/>
      <w:lvlJc w:val="left"/>
      <w:pPr>
        <w:ind w:left="1020" w:hanging="360"/>
      </w:pPr>
    </w:lvl>
  </w:abstractNum>
  <w:abstractNum w:abstractNumId="5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5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4" w15:restartNumberingAfterBreak="0">
    <w:nsid w:val="6B6D0E35"/>
    <w:multiLevelType w:val="hybridMultilevel"/>
    <w:tmpl w:val="42146C8E"/>
    <w:lvl w:ilvl="0" w:tplc="BE24EEAE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E10D7"/>
    <w:multiLevelType w:val="hybridMultilevel"/>
    <w:tmpl w:val="72EC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683E24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9245B2"/>
    <w:multiLevelType w:val="multilevel"/>
    <w:tmpl w:val="86C0D4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32"/>
        <w:szCs w:val="3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7B1F2C94"/>
    <w:multiLevelType w:val="hybridMultilevel"/>
    <w:tmpl w:val="B032E5A4"/>
    <w:lvl w:ilvl="0" w:tplc="C122C1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F415D3"/>
    <w:multiLevelType w:val="hybridMultilevel"/>
    <w:tmpl w:val="22D6B85E"/>
    <w:lvl w:ilvl="0" w:tplc="3C448440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BFA033C"/>
    <w:multiLevelType w:val="hybridMultilevel"/>
    <w:tmpl w:val="83DAC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359820">
    <w:abstractNumId w:val="29"/>
  </w:num>
  <w:num w:numId="2" w16cid:durableId="1642882760">
    <w:abstractNumId w:val="57"/>
  </w:num>
  <w:num w:numId="3" w16cid:durableId="1864897484">
    <w:abstractNumId w:val="19"/>
  </w:num>
  <w:num w:numId="4" w16cid:durableId="2135438872">
    <w:abstractNumId w:val="38"/>
  </w:num>
  <w:num w:numId="5" w16cid:durableId="1958027447">
    <w:abstractNumId w:val="54"/>
  </w:num>
  <w:num w:numId="6" w16cid:durableId="143205773">
    <w:abstractNumId w:val="34"/>
  </w:num>
  <w:num w:numId="7" w16cid:durableId="1833331767">
    <w:abstractNumId w:val="59"/>
  </w:num>
  <w:num w:numId="8" w16cid:durableId="685642528">
    <w:abstractNumId w:val="45"/>
  </w:num>
  <w:num w:numId="9" w16cid:durableId="1855336934">
    <w:abstractNumId w:val="13"/>
  </w:num>
  <w:num w:numId="10" w16cid:durableId="2085491548">
    <w:abstractNumId w:val="58"/>
  </w:num>
  <w:num w:numId="11" w16cid:durableId="24403909">
    <w:abstractNumId w:val="41"/>
  </w:num>
  <w:num w:numId="12" w16cid:durableId="1826554438">
    <w:abstractNumId w:val="14"/>
  </w:num>
  <w:num w:numId="13" w16cid:durableId="1895003732">
    <w:abstractNumId w:val="33"/>
  </w:num>
  <w:num w:numId="14" w16cid:durableId="1822193752">
    <w:abstractNumId w:val="56"/>
  </w:num>
  <w:num w:numId="15" w16cid:durableId="1018847653">
    <w:abstractNumId w:val="40"/>
  </w:num>
  <w:num w:numId="16" w16cid:durableId="831138543">
    <w:abstractNumId w:val="6"/>
  </w:num>
  <w:num w:numId="17" w16cid:durableId="1200897943">
    <w:abstractNumId w:val="42"/>
  </w:num>
  <w:num w:numId="18" w16cid:durableId="189147892">
    <w:abstractNumId w:val="43"/>
  </w:num>
  <w:num w:numId="19" w16cid:durableId="877815937">
    <w:abstractNumId w:val="46"/>
  </w:num>
  <w:num w:numId="20" w16cid:durableId="2132629642">
    <w:abstractNumId w:val="18"/>
  </w:num>
  <w:num w:numId="21" w16cid:durableId="1269855606">
    <w:abstractNumId w:val="55"/>
  </w:num>
  <w:num w:numId="22" w16cid:durableId="171262687">
    <w:abstractNumId w:val="53"/>
  </w:num>
  <w:num w:numId="23" w16cid:durableId="1278442653">
    <w:abstractNumId w:val="21"/>
  </w:num>
  <w:num w:numId="24" w16cid:durableId="973869276">
    <w:abstractNumId w:val="11"/>
  </w:num>
  <w:num w:numId="25" w16cid:durableId="367144428">
    <w:abstractNumId w:val="30"/>
  </w:num>
  <w:num w:numId="26" w16cid:durableId="744885027">
    <w:abstractNumId w:val="1"/>
  </w:num>
  <w:num w:numId="27" w16cid:durableId="1776053016">
    <w:abstractNumId w:val="28"/>
  </w:num>
  <w:num w:numId="28" w16cid:durableId="498421524">
    <w:abstractNumId w:val="7"/>
  </w:num>
  <w:num w:numId="29" w16cid:durableId="118233262">
    <w:abstractNumId w:val="2"/>
  </w:num>
  <w:num w:numId="30" w16cid:durableId="1650017507">
    <w:abstractNumId w:val="50"/>
  </w:num>
  <w:num w:numId="31" w16cid:durableId="868252244">
    <w:abstractNumId w:val="3"/>
  </w:num>
  <w:num w:numId="32" w16cid:durableId="436025409">
    <w:abstractNumId w:val="27"/>
  </w:num>
  <w:num w:numId="33" w16cid:durableId="667053034">
    <w:abstractNumId w:val="47"/>
  </w:num>
  <w:num w:numId="34" w16cid:durableId="169607240">
    <w:abstractNumId w:val="4"/>
  </w:num>
  <w:num w:numId="35" w16cid:durableId="1912277203">
    <w:abstractNumId w:val="5"/>
  </w:num>
  <w:num w:numId="36" w16cid:durableId="1954819165">
    <w:abstractNumId w:val="0"/>
  </w:num>
  <w:num w:numId="37" w16cid:durableId="848253773">
    <w:abstractNumId w:val="16"/>
  </w:num>
  <w:num w:numId="38" w16cid:durableId="304891456">
    <w:abstractNumId w:val="49"/>
  </w:num>
  <w:num w:numId="39" w16cid:durableId="519508631">
    <w:abstractNumId w:val="10"/>
  </w:num>
  <w:num w:numId="40" w16cid:durableId="7606490">
    <w:abstractNumId w:val="25"/>
  </w:num>
  <w:num w:numId="41" w16cid:durableId="882399020">
    <w:abstractNumId w:val="31"/>
  </w:num>
  <w:num w:numId="42" w16cid:durableId="2023817772">
    <w:abstractNumId w:val="52"/>
  </w:num>
  <w:num w:numId="43" w16cid:durableId="1757048223">
    <w:abstractNumId w:val="20"/>
  </w:num>
  <w:num w:numId="44" w16cid:durableId="1758360466">
    <w:abstractNumId w:val="9"/>
  </w:num>
  <w:num w:numId="45" w16cid:durableId="165291658">
    <w:abstractNumId w:val="44"/>
  </w:num>
  <w:num w:numId="46" w16cid:durableId="6216127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4075844">
    <w:abstractNumId w:val="39"/>
  </w:num>
  <w:num w:numId="48" w16cid:durableId="153420179">
    <w:abstractNumId w:val="48"/>
  </w:num>
  <w:num w:numId="49" w16cid:durableId="185363468">
    <w:abstractNumId w:val="37"/>
  </w:num>
  <w:num w:numId="50" w16cid:durableId="1810051747">
    <w:abstractNumId w:val="24"/>
  </w:num>
  <w:num w:numId="51" w16cid:durableId="825634665">
    <w:abstractNumId w:val="36"/>
  </w:num>
  <w:num w:numId="52" w16cid:durableId="754015284">
    <w:abstractNumId w:val="22"/>
  </w:num>
  <w:num w:numId="53" w16cid:durableId="1682468589">
    <w:abstractNumId w:val="12"/>
  </w:num>
  <w:num w:numId="54" w16cid:durableId="1541552523">
    <w:abstractNumId w:val="32"/>
  </w:num>
  <w:num w:numId="55" w16cid:durableId="867523215">
    <w:abstractNumId w:val="8"/>
  </w:num>
  <w:num w:numId="56" w16cid:durableId="12594888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3158738">
    <w:abstractNumId w:val="15"/>
  </w:num>
  <w:num w:numId="58" w16cid:durableId="381028558">
    <w:abstractNumId w:val="17"/>
  </w:num>
  <w:num w:numId="59" w16cid:durableId="866143974">
    <w:abstractNumId w:val="23"/>
  </w:num>
  <w:num w:numId="60" w16cid:durableId="1482387207">
    <w:abstractNumId w:val="51"/>
  </w:num>
  <w:num w:numId="61" w16cid:durableId="1312979261">
    <w:abstractNumId w:val="2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47"/>
    <w:rsid w:val="000010AD"/>
    <w:rsid w:val="00001403"/>
    <w:rsid w:val="000016A7"/>
    <w:rsid w:val="00001CA9"/>
    <w:rsid w:val="00003AC4"/>
    <w:rsid w:val="0000580B"/>
    <w:rsid w:val="00005D9A"/>
    <w:rsid w:val="000063BA"/>
    <w:rsid w:val="00011987"/>
    <w:rsid w:val="00011DD3"/>
    <w:rsid w:val="00011E0F"/>
    <w:rsid w:val="00012137"/>
    <w:rsid w:val="00013091"/>
    <w:rsid w:val="00013E22"/>
    <w:rsid w:val="00014781"/>
    <w:rsid w:val="0001553C"/>
    <w:rsid w:val="000167B5"/>
    <w:rsid w:val="00017DF9"/>
    <w:rsid w:val="00020D98"/>
    <w:rsid w:val="00021184"/>
    <w:rsid w:val="0002553B"/>
    <w:rsid w:val="00026539"/>
    <w:rsid w:val="00031AFC"/>
    <w:rsid w:val="00032334"/>
    <w:rsid w:val="000328C0"/>
    <w:rsid w:val="00033782"/>
    <w:rsid w:val="000348EE"/>
    <w:rsid w:val="00034FE8"/>
    <w:rsid w:val="00035863"/>
    <w:rsid w:val="00035D62"/>
    <w:rsid w:val="00036801"/>
    <w:rsid w:val="00036951"/>
    <w:rsid w:val="00041A4E"/>
    <w:rsid w:val="00042788"/>
    <w:rsid w:val="00042C92"/>
    <w:rsid w:val="00043112"/>
    <w:rsid w:val="0004315C"/>
    <w:rsid w:val="000435D1"/>
    <w:rsid w:val="00043C98"/>
    <w:rsid w:val="000442EC"/>
    <w:rsid w:val="00046075"/>
    <w:rsid w:val="00046687"/>
    <w:rsid w:val="00046888"/>
    <w:rsid w:val="0004793F"/>
    <w:rsid w:val="00050AD3"/>
    <w:rsid w:val="00053DEE"/>
    <w:rsid w:val="00056906"/>
    <w:rsid w:val="00057949"/>
    <w:rsid w:val="00057CA8"/>
    <w:rsid w:val="00060166"/>
    <w:rsid w:val="00060832"/>
    <w:rsid w:val="00060B40"/>
    <w:rsid w:val="00060FD1"/>
    <w:rsid w:val="00061191"/>
    <w:rsid w:val="00062593"/>
    <w:rsid w:val="000644B2"/>
    <w:rsid w:val="0006479A"/>
    <w:rsid w:val="00064C77"/>
    <w:rsid w:val="0006655A"/>
    <w:rsid w:val="00066EF2"/>
    <w:rsid w:val="0007097E"/>
    <w:rsid w:val="00070B1A"/>
    <w:rsid w:val="00071F9D"/>
    <w:rsid w:val="00073234"/>
    <w:rsid w:val="000742E7"/>
    <w:rsid w:val="00075377"/>
    <w:rsid w:val="00075FC6"/>
    <w:rsid w:val="00080548"/>
    <w:rsid w:val="00083D55"/>
    <w:rsid w:val="00083E0E"/>
    <w:rsid w:val="0008694C"/>
    <w:rsid w:val="000869F2"/>
    <w:rsid w:val="00086F42"/>
    <w:rsid w:val="000875E9"/>
    <w:rsid w:val="000914DF"/>
    <w:rsid w:val="0009348A"/>
    <w:rsid w:val="00094872"/>
    <w:rsid w:val="000A1853"/>
    <w:rsid w:val="000A2B68"/>
    <w:rsid w:val="000A684F"/>
    <w:rsid w:val="000A699D"/>
    <w:rsid w:val="000A6E50"/>
    <w:rsid w:val="000A71D9"/>
    <w:rsid w:val="000B08D0"/>
    <w:rsid w:val="000B09CC"/>
    <w:rsid w:val="000B0FAF"/>
    <w:rsid w:val="000B2C6D"/>
    <w:rsid w:val="000B4CA8"/>
    <w:rsid w:val="000B4F8B"/>
    <w:rsid w:val="000B68D7"/>
    <w:rsid w:val="000B6E95"/>
    <w:rsid w:val="000C5342"/>
    <w:rsid w:val="000C7E68"/>
    <w:rsid w:val="000D03EF"/>
    <w:rsid w:val="000D0E1C"/>
    <w:rsid w:val="000D3707"/>
    <w:rsid w:val="000D3C6C"/>
    <w:rsid w:val="000D3EDC"/>
    <w:rsid w:val="000D410A"/>
    <w:rsid w:val="000D4334"/>
    <w:rsid w:val="000D4CE3"/>
    <w:rsid w:val="000D5812"/>
    <w:rsid w:val="000D61EA"/>
    <w:rsid w:val="000D6527"/>
    <w:rsid w:val="000D712F"/>
    <w:rsid w:val="000D73D3"/>
    <w:rsid w:val="000E025E"/>
    <w:rsid w:val="000E4DFE"/>
    <w:rsid w:val="000E580D"/>
    <w:rsid w:val="000E5996"/>
    <w:rsid w:val="000E5AFD"/>
    <w:rsid w:val="000F05FB"/>
    <w:rsid w:val="000F140D"/>
    <w:rsid w:val="000F1F8F"/>
    <w:rsid w:val="000F21D6"/>
    <w:rsid w:val="000F3547"/>
    <w:rsid w:val="000F49CB"/>
    <w:rsid w:val="000F51EA"/>
    <w:rsid w:val="001003FD"/>
    <w:rsid w:val="0010206C"/>
    <w:rsid w:val="00106354"/>
    <w:rsid w:val="00106887"/>
    <w:rsid w:val="00106906"/>
    <w:rsid w:val="00107195"/>
    <w:rsid w:val="00110911"/>
    <w:rsid w:val="0011267E"/>
    <w:rsid w:val="00112C83"/>
    <w:rsid w:val="001139DD"/>
    <w:rsid w:val="00114269"/>
    <w:rsid w:val="00114828"/>
    <w:rsid w:val="001153BB"/>
    <w:rsid w:val="001156A5"/>
    <w:rsid w:val="00115BAB"/>
    <w:rsid w:val="00115E8F"/>
    <w:rsid w:val="00116711"/>
    <w:rsid w:val="0011791E"/>
    <w:rsid w:val="00117E45"/>
    <w:rsid w:val="001200F8"/>
    <w:rsid w:val="00120979"/>
    <w:rsid w:val="001229BE"/>
    <w:rsid w:val="00125942"/>
    <w:rsid w:val="00125CBB"/>
    <w:rsid w:val="0013039A"/>
    <w:rsid w:val="0013085C"/>
    <w:rsid w:val="00130E4B"/>
    <w:rsid w:val="0013154A"/>
    <w:rsid w:val="0013274F"/>
    <w:rsid w:val="00136451"/>
    <w:rsid w:val="0013651F"/>
    <w:rsid w:val="00136A76"/>
    <w:rsid w:val="00140606"/>
    <w:rsid w:val="00140A21"/>
    <w:rsid w:val="00140BFB"/>
    <w:rsid w:val="00141269"/>
    <w:rsid w:val="00145F10"/>
    <w:rsid w:val="00146CC5"/>
    <w:rsid w:val="00146FA0"/>
    <w:rsid w:val="00147909"/>
    <w:rsid w:val="00150139"/>
    <w:rsid w:val="001504C4"/>
    <w:rsid w:val="00150941"/>
    <w:rsid w:val="00150AD2"/>
    <w:rsid w:val="00150EDC"/>
    <w:rsid w:val="0015135A"/>
    <w:rsid w:val="001515B6"/>
    <w:rsid w:val="00152C54"/>
    <w:rsid w:val="00152E7B"/>
    <w:rsid w:val="001532BC"/>
    <w:rsid w:val="00154638"/>
    <w:rsid w:val="00154CEA"/>
    <w:rsid w:val="00154DA5"/>
    <w:rsid w:val="00156B1D"/>
    <w:rsid w:val="00160DA0"/>
    <w:rsid w:val="00163307"/>
    <w:rsid w:val="00163E0F"/>
    <w:rsid w:val="00165B48"/>
    <w:rsid w:val="00167344"/>
    <w:rsid w:val="0017021F"/>
    <w:rsid w:val="001716C1"/>
    <w:rsid w:val="00171B1D"/>
    <w:rsid w:val="00172553"/>
    <w:rsid w:val="001727E5"/>
    <w:rsid w:val="00173AEC"/>
    <w:rsid w:val="00173F62"/>
    <w:rsid w:val="00175E9D"/>
    <w:rsid w:val="00176525"/>
    <w:rsid w:val="00176A5B"/>
    <w:rsid w:val="00177EC4"/>
    <w:rsid w:val="00181CA4"/>
    <w:rsid w:val="0018409B"/>
    <w:rsid w:val="0018491C"/>
    <w:rsid w:val="001854F3"/>
    <w:rsid w:val="00185622"/>
    <w:rsid w:val="0018775D"/>
    <w:rsid w:val="00187DCF"/>
    <w:rsid w:val="00191422"/>
    <w:rsid w:val="00194162"/>
    <w:rsid w:val="0019416F"/>
    <w:rsid w:val="001948FC"/>
    <w:rsid w:val="00195BA4"/>
    <w:rsid w:val="00195C0C"/>
    <w:rsid w:val="00196B19"/>
    <w:rsid w:val="00197DE8"/>
    <w:rsid w:val="001A0294"/>
    <w:rsid w:val="001A142B"/>
    <w:rsid w:val="001A3811"/>
    <w:rsid w:val="001A4AD3"/>
    <w:rsid w:val="001A4D8E"/>
    <w:rsid w:val="001A7315"/>
    <w:rsid w:val="001B08B9"/>
    <w:rsid w:val="001B1AD9"/>
    <w:rsid w:val="001B323A"/>
    <w:rsid w:val="001B4A20"/>
    <w:rsid w:val="001B55F3"/>
    <w:rsid w:val="001B7F12"/>
    <w:rsid w:val="001C0D51"/>
    <w:rsid w:val="001C2D74"/>
    <w:rsid w:val="001C35FA"/>
    <w:rsid w:val="001C4958"/>
    <w:rsid w:val="001C505F"/>
    <w:rsid w:val="001C6F15"/>
    <w:rsid w:val="001C7AAF"/>
    <w:rsid w:val="001D0666"/>
    <w:rsid w:val="001D11CA"/>
    <w:rsid w:val="001D4DBA"/>
    <w:rsid w:val="001D5444"/>
    <w:rsid w:val="001D54D1"/>
    <w:rsid w:val="001D6A1D"/>
    <w:rsid w:val="001D6C29"/>
    <w:rsid w:val="001D799C"/>
    <w:rsid w:val="001D7BBA"/>
    <w:rsid w:val="001E13D5"/>
    <w:rsid w:val="001E2F54"/>
    <w:rsid w:val="001E3BB5"/>
    <w:rsid w:val="001E5365"/>
    <w:rsid w:val="001E6174"/>
    <w:rsid w:val="001F0083"/>
    <w:rsid w:val="001F054A"/>
    <w:rsid w:val="001F0878"/>
    <w:rsid w:val="001F1B29"/>
    <w:rsid w:val="001F1FC2"/>
    <w:rsid w:val="001F2918"/>
    <w:rsid w:val="001F5894"/>
    <w:rsid w:val="001F62ED"/>
    <w:rsid w:val="00200D35"/>
    <w:rsid w:val="00201BA6"/>
    <w:rsid w:val="002021CD"/>
    <w:rsid w:val="002023AD"/>
    <w:rsid w:val="00202917"/>
    <w:rsid w:val="00202A79"/>
    <w:rsid w:val="00202EAC"/>
    <w:rsid w:val="0020332E"/>
    <w:rsid w:val="00203E9B"/>
    <w:rsid w:val="00205B26"/>
    <w:rsid w:val="00205E9A"/>
    <w:rsid w:val="002060D9"/>
    <w:rsid w:val="00206E4F"/>
    <w:rsid w:val="00210C0B"/>
    <w:rsid w:val="00212C16"/>
    <w:rsid w:val="0021582C"/>
    <w:rsid w:val="00216823"/>
    <w:rsid w:val="0021740C"/>
    <w:rsid w:val="00220DD5"/>
    <w:rsid w:val="002212FF"/>
    <w:rsid w:val="00223609"/>
    <w:rsid w:val="00224343"/>
    <w:rsid w:val="0022447B"/>
    <w:rsid w:val="00225E94"/>
    <w:rsid w:val="00226088"/>
    <w:rsid w:val="00227564"/>
    <w:rsid w:val="002277DC"/>
    <w:rsid w:val="00231282"/>
    <w:rsid w:val="00233226"/>
    <w:rsid w:val="00234243"/>
    <w:rsid w:val="0023480A"/>
    <w:rsid w:val="00236264"/>
    <w:rsid w:val="00236D14"/>
    <w:rsid w:val="00237611"/>
    <w:rsid w:val="00243215"/>
    <w:rsid w:val="0024444A"/>
    <w:rsid w:val="002448A7"/>
    <w:rsid w:val="002453FF"/>
    <w:rsid w:val="00246F5A"/>
    <w:rsid w:val="00247212"/>
    <w:rsid w:val="00247FD6"/>
    <w:rsid w:val="00250D76"/>
    <w:rsid w:val="00251B0F"/>
    <w:rsid w:val="002539DE"/>
    <w:rsid w:val="00256CEE"/>
    <w:rsid w:val="00257762"/>
    <w:rsid w:val="00257CD4"/>
    <w:rsid w:val="00261218"/>
    <w:rsid w:val="00261A13"/>
    <w:rsid w:val="002624A8"/>
    <w:rsid w:val="00263CFE"/>
    <w:rsid w:val="002641CB"/>
    <w:rsid w:val="002643CF"/>
    <w:rsid w:val="002644BD"/>
    <w:rsid w:val="00264EC7"/>
    <w:rsid w:val="002710D5"/>
    <w:rsid w:val="00271138"/>
    <w:rsid w:val="00271B6E"/>
    <w:rsid w:val="00273C0E"/>
    <w:rsid w:val="002747AC"/>
    <w:rsid w:val="00274E0F"/>
    <w:rsid w:val="0027783D"/>
    <w:rsid w:val="00281329"/>
    <w:rsid w:val="0028202D"/>
    <w:rsid w:val="00284A31"/>
    <w:rsid w:val="00285066"/>
    <w:rsid w:val="00286402"/>
    <w:rsid w:val="00286903"/>
    <w:rsid w:val="002905D5"/>
    <w:rsid w:val="0029101F"/>
    <w:rsid w:val="00291F71"/>
    <w:rsid w:val="00292751"/>
    <w:rsid w:val="002928CC"/>
    <w:rsid w:val="00293461"/>
    <w:rsid w:val="002957B9"/>
    <w:rsid w:val="00295904"/>
    <w:rsid w:val="00296529"/>
    <w:rsid w:val="0029686A"/>
    <w:rsid w:val="002968D3"/>
    <w:rsid w:val="00296E43"/>
    <w:rsid w:val="002A1C80"/>
    <w:rsid w:val="002A2F07"/>
    <w:rsid w:val="002A33D6"/>
    <w:rsid w:val="002A3588"/>
    <w:rsid w:val="002A39C1"/>
    <w:rsid w:val="002A3DCF"/>
    <w:rsid w:val="002A4B0F"/>
    <w:rsid w:val="002A64DC"/>
    <w:rsid w:val="002A6700"/>
    <w:rsid w:val="002B0CE5"/>
    <w:rsid w:val="002B2865"/>
    <w:rsid w:val="002B2D98"/>
    <w:rsid w:val="002B36B0"/>
    <w:rsid w:val="002B4E43"/>
    <w:rsid w:val="002B58C3"/>
    <w:rsid w:val="002B5F7A"/>
    <w:rsid w:val="002B6A0A"/>
    <w:rsid w:val="002B6A0F"/>
    <w:rsid w:val="002B7CDA"/>
    <w:rsid w:val="002B7D1F"/>
    <w:rsid w:val="002C01B0"/>
    <w:rsid w:val="002C07D0"/>
    <w:rsid w:val="002C1C2D"/>
    <w:rsid w:val="002C21C5"/>
    <w:rsid w:val="002C2D2B"/>
    <w:rsid w:val="002C3666"/>
    <w:rsid w:val="002C40CC"/>
    <w:rsid w:val="002C4936"/>
    <w:rsid w:val="002C4A61"/>
    <w:rsid w:val="002C4BDA"/>
    <w:rsid w:val="002C4CFF"/>
    <w:rsid w:val="002C54A6"/>
    <w:rsid w:val="002C6B3A"/>
    <w:rsid w:val="002C6E7A"/>
    <w:rsid w:val="002C7431"/>
    <w:rsid w:val="002D14FD"/>
    <w:rsid w:val="002D1608"/>
    <w:rsid w:val="002D1B62"/>
    <w:rsid w:val="002D2B89"/>
    <w:rsid w:val="002D3C16"/>
    <w:rsid w:val="002D43A9"/>
    <w:rsid w:val="002D49A8"/>
    <w:rsid w:val="002E00B5"/>
    <w:rsid w:val="002E0983"/>
    <w:rsid w:val="002E101D"/>
    <w:rsid w:val="002E1D7C"/>
    <w:rsid w:val="002E2F4D"/>
    <w:rsid w:val="002E6E57"/>
    <w:rsid w:val="002F0A79"/>
    <w:rsid w:val="002F1EAB"/>
    <w:rsid w:val="002F1FAD"/>
    <w:rsid w:val="002F2096"/>
    <w:rsid w:val="002F2DDA"/>
    <w:rsid w:val="002F34D4"/>
    <w:rsid w:val="002F377B"/>
    <w:rsid w:val="002F3B62"/>
    <w:rsid w:val="002F4C34"/>
    <w:rsid w:val="002F5DD7"/>
    <w:rsid w:val="002F74C3"/>
    <w:rsid w:val="00300514"/>
    <w:rsid w:val="003014BB"/>
    <w:rsid w:val="0030344C"/>
    <w:rsid w:val="0030389E"/>
    <w:rsid w:val="00304A6C"/>
    <w:rsid w:val="00304EBE"/>
    <w:rsid w:val="00304F8E"/>
    <w:rsid w:val="00305535"/>
    <w:rsid w:val="0030638B"/>
    <w:rsid w:val="00310662"/>
    <w:rsid w:val="0031080B"/>
    <w:rsid w:val="00310ABF"/>
    <w:rsid w:val="003110EB"/>
    <w:rsid w:val="00312E69"/>
    <w:rsid w:val="00313565"/>
    <w:rsid w:val="00314D3E"/>
    <w:rsid w:val="0031523D"/>
    <w:rsid w:val="003154E5"/>
    <w:rsid w:val="00315ED3"/>
    <w:rsid w:val="003168AE"/>
    <w:rsid w:val="00320D34"/>
    <w:rsid w:val="0032219F"/>
    <w:rsid w:val="0032240B"/>
    <w:rsid w:val="00322E7D"/>
    <w:rsid w:val="00323753"/>
    <w:rsid w:val="0032576C"/>
    <w:rsid w:val="0032689C"/>
    <w:rsid w:val="00326A29"/>
    <w:rsid w:val="00327669"/>
    <w:rsid w:val="00331547"/>
    <w:rsid w:val="00331642"/>
    <w:rsid w:val="0033165B"/>
    <w:rsid w:val="0033588D"/>
    <w:rsid w:val="00335A5D"/>
    <w:rsid w:val="00335F13"/>
    <w:rsid w:val="003364DD"/>
    <w:rsid w:val="003364E5"/>
    <w:rsid w:val="0033766C"/>
    <w:rsid w:val="0033773B"/>
    <w:rsid w:val="003405E7"/>
    <w:rsid w:val="00341143"/>
    <w:rsid w:val="00341E5B"/>
    <w:rsid w:val="0034306C"/>
    <w:rsid w:val="00343F48"/>
    <w:rsid w:val="00344526"/>
    <w:rsid w:val="003445C4"/>
    <w:rsid w:val="00344F4A"/>
    <w:rsid w:val="003477BF"/>
    <w:rsid w:val="00347913"/>
    <w:rsid w:val="0035141D"/>
    <w:rsid w:val="00352EB0"/>
    <w:rsid w:val="00353251"/>
    <w:rsid w:val="00353DD9"/>
    <w:rsid w:val="00357007"/>
    <w:rsid w:val="003604E2"/>
    <w:rsid w:val="00360739"/>
    <w:rsid w:val="003610F4"/>
    <w:rsid w:val="003620C2"/>
    <w:rsid w:val="00362746"/>
    <w:rsid w:val="00362788"/>
    <w:rsid w:val="00362842"/>
    <w:rsid w:val="003642C5"/>
    <w:rsid w:val="00364698"/>
    <w:rsid w:val="00364B9A"/>
    <w:rsid w:val="00367119"/>
    <w:rsid w:val="00367237"/>
    <w:rsid w:val="00370B24"/>
    <w:rsid w:val="00373486"/>
    <w:rsid w:val="003737DA"/>
    <w:rsid w:val="00373AD5"/>
    <w:rsid w:val="00381A31"/>
    <w:rsid w:val="0038256E"/>
    <w:rsid w:val="00382E60"/>
    <w:rsid w:val="0038317B"/>
    <w:rsid w:val="003836E8"/>
    <w:rsid w:val="00385261"/>
    <w:rsid w:val="00386A54"/>
    <w:rsid w:val="003918C2"/>
    <w:rsid w:val="00392698"/>
    <w:rsid w:val="003935AB"/>
    <w:rsid w:val="00393CAA"/>
    <w:rsid w:val="00393CE2"/>
    <w:rsid w:val="00394CEE"/>
    <w:rsid w:val="00395619"/>
    <w:rsid w:val="00395683"/>
    <w:rsid w:val="00395949"/>
    <w:rsid w:val="0039621C"/>
    <w:rsid w:val="003966A6"/>
    <w:rsid w:val="00397CD2"/>
    <w:rsid w:val="003A144B"/>
    <w:rsid w:val="003A20CC"/>
    <w:rsid w:val="003A28BA"/>
    <w:rsid w:val="003A46BE"/>
    <w:rsid w:val="003A4763"/>
    <w:rsid w:val="003B0C7A"/>
    <w:rsid w:val="003B0C81"/>
    <w:rsid w:val="003B22D3"/>
    <w:rsid w:val="003B23B1"/>
    <w:rsid w:val="003B2F6A"/>
    <w:rsid w:val="003B3DB8"/>
    <w:rsid w:val="003B42D9"/>
    <w:rsid w:val="003B49EE"/>
    <w:rsid w:val="003B4E24"/>
    <w:rsid w:val="003B6B3D"/>
    <w:rsid w:val="003B745F"/>
    <w:rsid w:val="003B7FF6"/>
    <w:rsid w:val="003C2040"/>
    <w:rsid w:val="003C31E2"/>
    <w:rsid w:val="003C4AC7"/>
    <w:rsid w:val="003C53CD"/>
    <w:rsid w:val="003D0B83"/>
    <w:rsid w:val="003D2670"/>
    <w:rsid w:val="003D3DD5"/>
    <w:rsid w:val="003D4C5E"/>
    <w:rsid w:val="003D4E0B"/>
    <w:rsid w:val="003D7203"/>
    <w:rsid w:val="003E003E"/>
    <w:rsid w:val="003E1204"/>
    <w:rsid w:val="003E12C7"/>
    <w:rsid w:val="003E1546"/>
    <w:rsid w:val="003E1827"/>
    <w:rsid w:val="003E1D68"/>
    <w:rsid w:val="003E2E81"/>
    <w:rsid w:val="003E4B35"/>
    <w:rsid w:val="003E4CEF"/>
    <w:rsid w:val="003E4E31"/>
    <w:rsid w:val="003E698A"/>
    <w:rsid w:val="003E7CB7"/>
    <w:rsid w:val="003F0491"/>
    <w:rsid w:val="003F538B"/>
    <w:rsid w:val="003F56EA"/>
    <w:rsid w:val="003F5FB4"/>
    <w:rsid w:val="003F7FB0"/>
    <w:rsid w:val="00401384"/>
    <w:rsid w:val="004013FD"/>
    <w:rsid w:val="00401E47"/>
    <w:rsid w:val="00402319"/>
    <w:rsid w:val="00404025"/>
    <w:rsid w:val="00404708"/>
    <w:rsid w:val="0040542F"/>
    <w:rsid w:val="00405812"/>
    <w:rsid w:val="004059F8"/>
    <w:rsid w:val="00405A4D"/>
    <w:rsid w:val="00413705"/>
    <w:rsid w:val="00413DED"/>
    <w:rsid w:val="00414459"/>
    <w:rsid w:val="0041485A"/>
    <w:rsid w:val="004154A5"/>
    <w:rsid w:val="00415964"/>
    <w:rsid w:val="004168E2"/>
    <w:rsid w:val="00416E43"/>
    <w:rsid w:val="0042318F"/>
    <w:rsid w:val="004237C6"/>
    <w:rsid w:val="00423D86"/>
    <w:rsid w:val="00424166"/>
    <w:rsid w:val="004241E9"/>
    <w:rsid w:val="0042701C"/>
    <w:rsid w:val="004271D2"/>
    <w:rsid w:val="00427A74"/>
    <w:rsid w:val="004320E8"/>
    <w:rsid w:val="00432A52"/>
    <w:rsid w:val="00433B3A"/>
    <w:rsid w:val="00433B92"/>
    <w:rsid w:val="00435439"/>
    <w:rsid w:val="00435B46"/>
    <w:rsid w:val="00436618"/>
    <w:rsid w:val="00440E5A"/>
    <w:rsid w:val="0044143C"/>
    <w:rsid w:val="00441B25"/>
    <w:rsid w:val="004421AE"/>
    <w:rsid w:val="00442D4D"/>
    <w:rsid w:val="00446643"/>
    <w:rsid w:val="00447ED6"/>
    <w:rsid w:val="004502AC"/>
    <w:rsid w:val="00454BD1"/>
    <w:rsid w:val="004554B3"/>
    <w:rsid w:val="00460171"/>
    <w:rsid w:val="0046130E"/>
    <w:rsid w:val="00462D09"/>
    <w:rsid w:val="0046315C"/>
    <w:rsid w:val="00465EF1"/>
    <w:rsid w:val="004663A0"/>
    <w:rsid w:val="00466F26"/>
    <w:rsid w:val="00470EF2"/>
    <w:rsid w:val="00472FCF"/>
    <w:rsid w:val="00473029"/>
    <w:rsid w:val="00473700"/>
    <w:rsid w:val="00474A0A"/>
    <w:rsid w:val="00474B66"/>
    <w:rsid w:val="00476A7E"/>
    <w:rsid w:val="00476EF8"/>
    <w:rsid w:val="00477504"/>
    <w:rsid w:val="00477C53"/>
    <w:rsid w:val="0048150E"/>
    <w:rsid w:val="00482C55"/>
    <w:rsid w:val="0048579C"/>
    <w:rsid w:val="00486477"/>
    <w:rsid w:val="00486C36"/>
    <w:rsid w:val="00487849"/>
    <w:rsid w:val="00492394"/>
    <w:rsid w:val="004927E2"/>
    <w:rsid w:val="0049363F"/>
    <w:rsid w:val="004936D6"/>
    <w:rsid w:val="00493C6E"/>
    <w:rsid w:val="004957D2"/>
    <w:rsid w:val="00496B5D"/>
    <w:rsid w:val="00496DE9"/>
    <w:rsid w:val="00497DEE"/>
    <w:rsid w:val="00497E05"/>
    <w:rsid w:val="004A01F7"/>
    <w:rsid w:val="004A0574"/>
    <w:rsid w:val="004A0BD6"/>
    <w:rsid w:val="004A173D"/>
    <w:rsid w:val="004A18F9"/>
    <w:rsid w:val="004A4729"/>
    <w:rsid w:val="004A4BC3"/>
    <w:rsid w:val="004A5F76"/>
    <w:rsid w:val="004A6099"/>
    <w:rsid w:val="004A6BFD"/>
    <w:rsid w:val="004A7B71"/>
    <w:rsid w:val="004A7C91"/>
    <w:rsid w:val="004B0186"/>
    <w:rsid w:val="004B111E"/>
    <w:rsid w:val="004B26A1"/>
    <w:rsid w:val="004B2BD0"/>
    <w:rsid w:val="004B31EC"/>
    <w:rsid w:val="004B3645"/>
    <w:rsid w:val="004B4012"/>
    <w:rsid w:val="004B4537"/>
    <w:rsid w:val="004B595C"/>
    <w:rsid w:val="004B6A13"/>
    <w:rsid w:val="004B7BDF"/>
    <w:rsid w:val="004C10BF"/>
    <w:rsid w:val="004C1804"/>
    <w:rsid w:val="004C1B8E"/>
    <w:rsid w:val="004C237C"/>
    <w:rsid w:val="004C26F0"/>
    <w:rsid w:val="004C35EC"/>
    <w:rsid w:val="004C3A4D"/>
    <w:rsid w:val="004C44C0"/>
    <w:rsid w:val="004C4E52"/>
    <w:rsid w:val="004C53A0"/>
    <w:rsid w:val="004C681A"/>
    <w:rsid w:val="004C71B0"/>
    <w:rsid w:val="004C7F17"/>
    <w:rsid w:val="004D214F"/>
    <w:rsid w:val="004D2988"/>
    <w:rsid w:val="004D2BBA"/>
    <w:rsid w:val="004D3C19"/>
    <w:rsid w:val="004D58CC"/>
    <w:rsid w:val="004D617D"/>
    <w:rsid w:val="004D70B3"/>
    <w:rsid w:val="004E1428"/>
    <w:rsid w:val="004E1AF2"/>
    <w:rsid w:val="004E256D"/>
    <w:rsid w:val="004E3A92"/>
    <w:rsid w:val="004F1517"/>
    <w:rsid w:val="004F195D"/>
    <w:rsid w:val="004F2A3E"/>
    <w:rsid w:val="004F31DF"/>
    <w:rsid w:val="004F3FDF"/>
    <w:rsid w:val="004F5D3E"/>
    <w:rsid w:val="004F710D"/>
    <w:rsid w:val="004F73E7"/>
    <w:rsid w:val="004F791D"/>
    <w:rsid w:val="004F7EEA"/>
    <w:rsid w:val="00500C88"/>
    <w:rsid w:val="005011B7"/>
    <w:rsid w:val="005016BC"/>
    <w:rsid w:val="00503BD9"/>
    <w:rsid w:val="0050504D"/>
    <w:rsid w:val="00505BA0"/>
    <w:rsid w:val="00506793"/>
    <w:rsid w:val="005109CA"/>
    <w:rsid w:val="0051292D"/>
    <w:rsid w:val="00512C6C"/>
    <w:rsid w:val="00513DA4"/>
    <w:rsid w:val="00516F3E"/>
    <w:rsid w:val="00517C14"/>
    <w:rsid w:val="005205F9"/>
    <w:rsid w:val="00520ECE"/>
    <w:rsid w:val="00521187"/>
    <w:rsid w:val="0052174E"/>
    <w:rsid w:val="005231C6"/>
    <w:rsid w:val="00523929"/>
    <w:rsid w:val="00523D48"/>
    <w:rsid w:val="00524146"/>
    <w:rsid w:val="0052456C"/>
    <w:rsid w:val="00524927"/>
    <w:rsid w:val="00524E99"/>
    <w:rsid w:val="00524F4F"/>
    <w:rsid w:val="005265E6"/>
    <w:rsid w:val="0053069F"/>
    <w:rsid w:val="0053473F"/>
    <w:rsid w:val="0053581A"/>
    <w:rsid w:val="00536E90"/>
    <w:rsid w:val="00536F01"/>
    <w:rsid w:val="00540C6E"/>
    <w:rsid w:val="00541F2A"/>
    <w:rsid w:val="0054337D"/>
    <w:rsid w:val="0054345B"/>
    <w:rsid w:val="00544911"/>
    <w:rsid w:val="00544E8E"/>
    <w:rsid w:val="005458EA"/>
    <w:rsid w:val="005504D7"/>
    <w:rsid w:val="00550D1D"/>
    <w:rsid w:val="00551E2F"/>
    <w:rsid w:val="00553405"/>
    <w:rsid w:val="00554FF8"/>
    <w:rsid w:val="00555E3E"/>
    <w:rsid w:val="00555E90"/>
    <w:rsid w:val="00561796"/>
    <w:rsid w:val="00561DB5"/>
    <w:rsid w:val="00562B93"/>
    <w:rsid w:val="00562BB7"/>
    <w:rsid w:val="005633E6"/>
    <w:rsid w:val="005648F0"/>
    <w:rsid w:val="0056533B"/>
    <w:rsid w:val="00567827"/>
    <w:rsid w:val="00567EC5"/>
    <w:rsid w:val="00570428"/>
    <w:rsid w:val="005704A5"/>
    <w:rsid w:val="0057098D"/>
    <w:rsid w:val="00570F0E"/>
    <w:rsid w:val="00571500"/>
    <w:rsid w:val="00572576"/>
    <w:rsid w:val="00572B1C"/>
    <w:rsid w:val="005736F2"/>
    <w:rsid w:val="00574286"/>
    <w:rsid w:val="00574E8E"/>
    <w:rsid w:val="0057562C"/>
    <w:rsid w:val="00576635"/>
    <w:rsid w:val="00576EB7"/>
    <w:rsid w:val="00577233"/>
    <w:rsid w:val="0058210C"/>
    <w:rsid w:val="005824AC"/>
    <w:rsid w:val="00582704"/>
    <w:rsid w:val="005829FD"/>
    <w:rsid w:val="00582B9A"/>
    <w:rsid w:val="00582CE1"/>
    <w:rsid w:val="005858E8"/>
    <w:rsid w:val="00585BCA"/>
    <w:rsid w:val="005878F8"/>
    <w:rsid w:val="0059035F"/>
    <w:rsid w:val="00590EE7"/>
    <w:rsid w:val="0059131D"/>
    <w:rsid w:val="00591EEB"/>
    <w:rsid w:val="005927DA"/>
    <w:rsid w:val="00596792"/>
    <w:rsid w:val="005968A3"/>
    <w:rsid w:val="0059691B"/>
    <w:rsid w:val="00596FC7"/>
    <w:rsid w:val="0059722B"/>
    <w:rsid w:val="0059745D"/>
    <w:rsid w:val="0059786E"/>
    <w:rsid w:val="005A01BE"/>
    <w:rsid w:val="005A087F"/>
    <w:rsid w:val="005A1965"/>
    <w:rsid w:val="005A1FDE"/>
    <w:rsid w:val="005A28E2"/>
    <w:rsid w:val="005A2E58"/>
    <w:rsid w:val="005A3A06"/>
    <w:rsid w:val="005A582C"/>
    <w:rsid w:val="005A67CE"/>
    <w:rsid w:val="005A6EB1"/>
    <w:rsid w:val="005B12CB"/>
    <w:rsid w:val="005B1859"/>
    <w:rsid w:val="005B1BE4"/>
    <w:rsid w:val="005B2BC5"/>
    <w:rsid w:val="005B4726"/>
    <w:rsid w:val="005B5E44"/>
    <w:rsid w:val="005B616B"/>
    <w:rsid w:val="005B6EDA"/>
    <w:rsid w:val="005B6F1D"/>
    <w:rsid w:val="005C005A"/>
    <w:rsid w:val="005C1C40"/>
    <w:rsid w:val="005C2512"/>
    <w:rsid w:val="005C4243"/>
    <w:rsid w:val="005C45D9"/>
    <w:rsid w:val="005C54F3"/>
    <w:rsid w:val="005C5939"/>
    <w:rsid w:val="005C6E73"/>
    <w:rsid w:val="005D0513"/>
    <w:rsid w:val="005D2088"/>
    <w:rsid w:val="005D4771"/>
    <w:rsid w:val="005E194C"/>
    <w:rsid w:val="005E1ACB"/>
    <w:rsid w:val="005E23C4"/>
    <w:rsid w:val="005E28DE"/>
    <w:rsid w:val="005E2A24"/>
    <w:rsid w:val="005E4732"/>
    <w:rsid w:val="005E53A7"/>
    <w:rsid w:val="005F2FD2"/>
    <w:rsid w:val="005F376B"/>
    <w:rsid w:val="005F3DE4"/>
    <w:rsid w:val="005F4039"/>
    <w:rsid w:val="005F4C65"/>
    <w:rsid w:val="005F4D88"/>
    <w:rsid w:val="005F586B"/>
    <w:rsid w:val="005F683E"/>
    <w:rsid w:val="0060128D"/>
    <w:rsid w:val="00602955"/>
    <w:rsid w:val="00602A7E"/>
    <w:rsid w:val="00603483"/>
    <w:rsid w:val="00603C28"/>
    <w:rsid w:val="006044D5"/>
    <w:rsid w:val="00604ADC"/>
    <w:rsid w:val="006056CE"/>
    <w:rsid w:val="00605AAE"/>
    <w:rsid w:val="00606900"/>
    <w:rsid w:val="0060757C"/>
    <w:rsid w:val="00607A3A"/>
    <w:rsid w:val="00607C98"/>
    <w:rsid w:val="00607CAD"/>
    <w:rsid w:val="00607E69"/>
    <w:rsid w:val="006106C8"/>
    <w:rsid w:val="00611660"/>
    <w:rsid w:val="00615C68"/>
    <w:rsid w:val="00616187"/>
    <w:rsid w:val="00616A8A"/>
    <w:rsid w:val="00620258"/>
    <w:rsid w:val="006208DD"/>
    <w:rsid w:val="00620B5E"/>
    <w:rsid w:val="006225A2"/>
    <w:rsid w:val="00622E6F"/>
    <w:rsid w:val="006239D5"/>
    <w:rsid w:val="00623AE9"/>
    <w:rsid w:val="00624D2D"/>
    <w:rsid w:val="006277CB"/>
    <w:rsid w:val="006301FE"/>
    <w:rsid w:val="00632438"/>
    <w:rsid w:val="0063277F"/>
    <w:rsid w:val="00633EC7"/>
    <w:rsid w:val="00634259"/>
    <w:rsid w:val="00636A1C"/>
    <w:rsid w:val="00636F06"/>
    <w:rsid w:val="0063736C"/>
    <w:rsid w:val="006374AD"/>
    <w:rsid w:val="00637B39"/>
    <w:rsid w:val="0064180C"/>
    <w:rsid w:val="00641B73"/>
    <w:rsid w:val="00641DD2"/>
    <w:rsid w:val="00643907"/>
    <w:rsid w:val="00644CF6"/>
    <w:rsid w:val="006451F7"/>
    <w:rsid w:val="006471D4"/>
    <w:rsid w:val="00647AD4"/>
    <w:rsid w:val="00650272"/>
    <w:rsid w:val="00651720"/>
    <w:rsid w:val="00651A38"/>
    <w:rsid w:val="00653F32"/>
    <w:rsid w:val="006557CE"/>
    <w:rsid w:val="0065588D"/>
    <w:rsid w:val="00655E94"/>
    <w:rsid w:val="0065718C"/>
    <w:rsid w:val="006605E9"/>
    <w:rsid w:val="00661A2F"/>
    <w:rsid w:val="00662E0B"/>
    <w:rsid w:val="0066342B"/>
    <w:rsid w:val="00665DE3"/>
    <w:rsid w:val="00665EBF"/>
    <w:rsid w:val="0067081B"/>
    <w:rsid w:val="00670ED7"/>
    <w:rsid w:val="0067337B"/>
    <w:rsid w:val="00677F83"/>
    <w:rsid w:val="00680010"/>
    <w:rsid w:val="00680835"/>
    <w:rsid w:val="00680AC4"/>
    <w:rsid w:val="00683813"/>
    <w:rsid w:val="00683E25"/>
    <w:rsid w:val="00687371"/>
    <w:rsid w:val="00687509"/>
    <w:rsid w:val="00690CDF"/>
    <w:rsid w:val="006930D1"/>
    <w:rsid w:val="006940A8"/>
    <w:rsid w:val="006970FB"/>
    <w:rsid w:val="00697F53"/>
    <w:rsid w:val="006A04C2"/>
    <w:rsid w:val="006A1C49"/>
    <w:rsid w:val="006A1C70"/>
    <w:rsid w:val="006A2A0B"/>
    <w:rsid w:val="006A3610"/>
    <w:rsid w:val="006A38CE"/>
    <w:rsid w:val="006A3B30"/>
    <w:rsid w:val="006A4717"/>
    <w:rsid w:val="006A5B9E"/>
    <w:rsid w:val="006A7906"/>
    <w:rsid w:val="006B03BB"/>
    <w:rsid w:val="006B1B9A"/>
    <w:rsid w:val="006B25AB"/>
    <w:rsid w:val="006B30CA"/>
    <w:rsid w:val="006B3379"/>
    <w:rsid w:val="006B3BD4"/>
    <w:rsid w:val="006B44FC"/>
    <w:rsid w:val="006B49B3"/>
    <w:rsid w:val="006B4EDE"/>
    <w:rsid w:val="006C0A52"/>
    <w:rsid w:val="006C140D"/>
    <w:rsid w:val="006C17F5"/>
    <w:rsid w:val="006C1E12"/>
    <w:rsid w:val="006C33DF"/>
    <w:rsid w:val="006C3DBA"/>
    <w:rsid w:val="006C4E6C"/>
    <w:rsid w:val="006C602E"/>
    <w:rsid w:val="006C62F6"/>
    <w:rsid w:val="006C6DE8"/>
    <w:rsid w:val="006C6F84"/>
    <w:rsid w:val="006C70A2"/>
    <w:rsid w:val="006D0952"/>
    <w:rsid w:val="006D0B12"/>
    <w:rsid w:val="006D10FF"/>
    <w:rsid w:val="006D1C60"/>
    <w:rsid w:val="006D3666"/>
    <w:rsid w:val="006D5B3E"/>
    <w:rsid w:val="006D73F1"/>
    <w:rsid w:val="006D7B8E"/>
    <w:rsid w:val="006E0179"/>
    <w:rsid w:val="006E067D"/>
    <w:rsid w:val="006E1092"/>
    <w:rsid w:val="006E109D"/>
    <w:rsid w:val="006E177F"/>
    <w:rsid w:val="006E2F86"/>
    <w:rsid w:val="006E36FB"/>
    <w:rsid w:val="006E46E3"/>
    <w:rsid w:val="006E4F97"/>
    <w:rsid w:val="006E6DDC"/>
    <w:rsid w:val="006E7B34"/>
    <w:rsid w:val="006F1E0B"/>
    <w:rsid w:val="006F2F09"/>
    <w:rsid w:val="006F4A8A"/>
    <w:rsid w:val="006F561C"/>
    <w:rsid w:val="006F60B2"/>
    <w:rsid w:val="006F622A"/>
    <w:rsid w:val="006F672E"/>
    <w:rsid w:val="006F6E10"/>
    <w:rsid w:val="006F71BF"/>
    <w:rsid w:val="007008B9"/>
    <w:rsid w:val="00700C79"/>
    <w:rsid w:val="00700F7E"/>
    <w:rsid w:val="00702EDB"/>
    <w:rsid w:val="00703F9A"/>
    <w:rsid w:val="00704964"/>
    <w:rsid w:val="00705736"/>
    <w:rsid w:val="00706107"/>
    <w:rsid w:val="00706D2C"/>
    <w:rsid w:val="00707A57"/>
    <w:rsid w:val="00710B3F"/>
    <w:rsid w:val="007113CE"/>
    <w:rsid w:val="007117E2"/>
    <w:rsid w:val="00711BF7"/>
    <w:rsid w:val="00713301"/>
    <w:rsid w:val="00714398"/>
    <w:rsid w:val="00714C8B"/>
    <w:rsid w:val="00714F21"/>
    <w:rsid w:val="00716F22"/>
    <w:rsid w:val="007205F4"/>
    <w:rsid w:val="00723324"/>
    <w:rsid w:val="00723F41"/>
    <w:rsid w:val="007243EC"/>
    <w:rsid w:val="00724931"/>
    <w:rsid w:val="00724B0E"/>
    <w:rsid w:val="00725C23"/>
    <w:rsid w:val="00725E29"/>
    <w:rsid w:val="00726E4F"/>
    <w:rsid w:val="00727337"/>
    <w:rsid w:val="00727575"/>
    <w:rsid w:val="00727EA1"/>
    <w:rsid w:val="00732D89"/>
    <w:rsid w:val="007336A0"/>
    <w:rsid w:val="00733C8D"/>
    <w:rsid w:val="00733CB2"/>
    <w:rsid w:val="00733CE9"/>
    <w:rsid w:val="00736A46"/>
    <w:rsid w:val="00736CBB"/>
    <w:rsid w:val="00740F79"/>
    <w:rsid w:val="007413B1"/>
    <w:rsid w:val="007416A2"/>
    <w:rsid w:val="00742ACD"/>
    <w:rsid w:val="00742FA5"/>
    <w:rsid w:val="0074428D"/>
    <w:rsid w:val="007455BA"/>
    <w:rsid w:val="00745C06"/>
    <w:rsid w:val="00747CD4"/>
    <w:rsid w:val="00747E6D"/>
    <w:rsid w:val="00751C63"/>
    <w:rsid w:val="007521E1"/>
    <w:rsid w:val="00753009"/>
    <w:rsid w:val="007533D7"/>
    <w:rsid w:val="00755ABC"/>
    <w:rsid w:val="007561D7"/>
    <w:rsid w:val="00757060"/>
    <w:rsid w:val="00757CD6"/>
    <w:rsid w:val="007600B2"/>
    <w:rsid w:val="007604D8"/>
    <w:rsid w:val="0076067A"/>
    <w:rsid w:val="00760B26"/>
    <w:rsid w:val="00762D97"/>
    <w:rsid w:val="0076445C"/>
    <w:rsid w:val="007661FB"/>
    <w:rsid w:val="007667FB"/>
    <w:rsid w:val="00766D19"/>
    <w:rsid w:val="007672FE"/>
    <w:rsid w:val="00770DEF"/>
    <w:rsid w:val="00771CCD"/>
    <w:rsid w:val="00771F57"/>
    <w:rsid w:val="00772577"/>
    <w:rsid w:val="007734C0"/>
    <w:rsid w:val="00773826"/>
    <w:rsid w:val="0077405C"/>
    <w:rsid w:val="007751B6"/>
    <w:rsid w:val="00775282"/>
    <w:rsid w:val="00776109"/>
    <w:rsid w:val="007809F8"/>
    <w:rsid w:val="00781AF1"/>
    <w:rsid w:val="00782615"/>
    <w:rsid w:val="00782655"/>
    <w:rsid w:val="00782E94"/>
    <w:rsid w:val="0078341C"/>
    <w:rsid w:val="00784B53"/>
    <w:rsid w:val="00785D8A"/>
    <w:rsid w:val="00786DCD"/>
    <w:rsid w:val="00786F52"/>
    <w:rsid w:val="00787D0D"/>
    <w:rsid w:val="0079207F"/>
    <w:rsid w:val="00792716"/>
    <w:rsid w:val="00795483"/>
    <w:rsid w:val="00795E44"/>
    <w:rsid w:val="00796A9E"/>
    <w:rsid w:val="007971DA"/>
    <w:rsid w:val="007A17D2"/>
    <w:rsid w:val="007A1A11"/>
    <w:rsid w:val="007A2CE3"/>
    <w:rsid w:val="007A3932"/>
    <w:rsid w:val="007A51D3"/>
    <w:rsid w:val="007A68C9"/>
    <w:rsid w:val="007A770D"/>
    <w:rsid w:val="007B00D5"/>
    <w:rsid w:val="007B0FD4"/>
    <w:rsid w:val="007B136A"/>
    <w:rsid w:val="007B351B"/>
    <w:rsid w:val="007B40DB"/>
    <w:rsid w:val="007B4D37"/>
    <w:rsid w:val="007B6991"/>
    <w:rsid w:val="007B7381"/>
    <w:rsid w:val="007B77AE"/>
    <w:rsid w:val="007B7FC1"/>
    <w:rsid w:val="007C0E1F"/>
    <w:rsid w:val="007C0F69"/>
    <w:rsid w:val="007C226D"/>
    <w:rsid w:val="007C27C5"/>
    <w:rsid w:val="007C3471"/>
    <w:rsid w:val="007C379D"/>
    <w:rsid w:val="007C4768"/>
    <w:rsid w:val="007C48ED"/>
    <w:rsid w:val="007C5931"/>
    <w:rsid w:val="007D096E"/>
    <w:rsid w:val="007D0FAE"/>
    <w:rsid w:val="007D13AD"/>
    <w:rsid w:val="007D21A0"/>
    <w:rsid w:val="007D227D"/>
    <w:rsid w:val="007D40B7"/>
    <w:rsid w:val="007D490B"/>
    <w:rsid w:val="007D4C19"/>
    <w:rsid w:val="007D4C1E"/>
    <w:rsid w:val="007D565E"/>
    <w:rsid w:val="007D7DDB"/>
    <w:rsid w:val="007E0E49"/>
    <w:rsid w:val="007E115B"/>
    <w:rsid w:val="007E1451"/>
    <w:rsid w:val="007E2563"/>
    <w:rsid w:val="007E5395"/>
    <w:rsid w:val="007E55F8"/>
    <w:rsid w:val="007E561A"/>
    <w:rsid w:val="007E6051"/>
    <w:rsid w:val="007E614F"/>
    <w:rsid w:val="007F1A90"/>
    <w:rsid w:val="007F1FCF"/>
    <w:rsid w:val="007F3497"/>
    <w:rsid w:val="007F4362"/>
    <w:rsid w:val="007F46F7"/>
    <w:rsid w:val="007F7B0A"/>
    <w:rsid w:val="00800BA2"/>
    <w:rsid w:val="00801C62"/>
    <w:rsid w:val="0080604A"/>
    <w:rsid w:val="0080669B"/>
    <w:rsid w:val="00807DDF"/>
    <w:rsid w:val="00811A27"/>
    <w:rsid w:val="00812279"/>
    <w:rsid w:val="00812F5C"/>
    <w:rsid w:val="0081364A"/>
    <w:rsid w:val="00813C0D"/>
    <w:rsid w:val="0081499B"/>
    <w:rsid w:val="00814FEF"/>
    <w:rsid w:val="0081558E"/>
    <w:rsid w:val="008157DB"/>
    <w:rsid w:val="008162F3"/>
    <w:rsid w:val="008170AA"/>
    <w:rsid w:val="00817B73"/>
    <w:rsid w:val="00817C01"/>
    <w:rsid w:val="008206F0"/>
    <w:rsid w:val="00820C96"/>
    <w:rsid w:val="00825E36"/>
    <w:rsid w:val="00825F87"/>
    <w:rsid w:val="00825FE7"/>
    <w:rsid w:val="008262ED"/>
    <w:rsid w:val="008268C8"/>
    <w:rsid w:val="008279CC"/>
    <w:rsid w:val="0083050A"/>
    <w:rsid w:val="00830D25"/>
    <w:rsid w:val="008311E0"/>
    <w:rsid w:val="00831412"/>
    <w:rsid w:val="00831C04"/>
    <w:rsid w:val="008320B2"/>
    <w:rsid w:val="00834C20"/>
    <w:rsid w:val="00834DF0"/>
    <w:rsid w:val="00835076"/>
    <w:rsid w:val="00835F0E"/>
    <w:rsid w:val="008360BE"/>
    <w:rsid w:val="00836A7D"/>
    <w:rsid w:val="00837CD6"/>
    <w:rsid w:val="00842114"/>
    <w:rsid w:val="00842A62"/>
    <w:rsid w:val="00843693"/>
    <w:rsid w:val="00843736"/>
    <w:rsid w:val="008450D1"/>
    <w:rsid w:val="008454CA"/>
    <w:rsid w:val="00845F40"/>
    <w:rsid w:val="008477F2"/>
    <w:rsid w:val="008512CD"/>
    <w:rsid w:val="008546EF"/>
    <w:rsid w:val="00855075"/>
    <w:rsid w:val="0085537F"/>
    <w:rsid w:val="0085573E"/>
    <w:rsid w:val="00856147"/>
    <w:rsid w:val="00856F7C"/>
    <w:rsid w:val="00857C8B"/>
    <w:rsid w:val="00860D02"/>
    <w:rsid w:val="008614E4"/>
    <w:rsid w:val="00863D27"/>
    <w:rsid w:val="0086548E"/>
    <w:rsid w:val="008707E3"/>
    <w:rsid w:val="00870C5E"/>
    <w:rsid w:val="00871009"/>
    <w:rsid w:val="00872A10"/>
    <w:rsid w:val="00872EA2"/>
    <w:rsid w:val="00873D86"/>
    <w:rsid w:val="00874221"/>
    <w:rsid w:val="008745E0"/>
    <w:rsid w:val="00875E17"/>
    <w:rsid w:val="00877CEB"/>
    <w:rsid w:val="00881B51"/>
    <w:rsid w:val="008824E3"/>
    <w:rsid w:val="00885CB6"/>
    <w:rsid w:val="008860F3"/>
    <w:rsid w:val="00886503"/>
    <w:rsid w:val="00887549"/>
    <w:rsid w:val="0088774D"/>
    <w:rsid w:val="008904D0"/>
    <w:rsid w:val="00890600"/>
    <w:rsid w:val="008915CC"/>
    <w:rsid w:val="00891C78"/>
    <w:rsid w:val="00891F8F"/>
    <w:rsid w:val="008924B7"/>
    <w:rsid w:val="00893916"/>
    <w:rsid w:val="00893C9A"/>
    <w:rsid w:val="00896ABF"/>
    <w:rsid w:val="00897F08"/>
    <w:rsid w:val="008A052D"/>
    <w:rsid w:val="008A080C"/>
    <w:rsid w:val="008A1E6E"/>
    <w:rsid w:val="008A2B3B"/>
    <w:rsid w:val="008A399B"/>
    <w:rsid w:val="008A3D47"/>
    <w:rsid w:val="008A6EC3"/>
    <w:rsid w:val="008B04DA"/>
    <w:rsid w:val="008B0A61"/>
    <w:rsid w:val="008B1572"/>
    <w:rsid w:val="008B1740"/>
    <w:rsid w:val="008B2122"/>
    <w:rsid w:val="008B2DA4"/>
    <w:rsid w:val="008B34D3"/>
    <w:rsid w:val="008B4054"/>
    <w:rsid w:val="008B40F6"/>
    <w:rsid w:val="008B4CDB"/>
    <w:rsid w:val="008B58C6"/>
    <w:rsid w:val="008C3D9E"/>
    <w:rsid w:val="008C3F9B"/>
    <w:rsid w:val="008C4BC1"/>
    <w:rsid w:val="008C4CB0"/>
    <w:rsid w:val="008C5B13"/>
    <w:rsid w:val="008C5D3A"/>
    <w:rsid w:val="008C7B42"/>
    <w:rsid w:val="008D25CC"/>
    <w:rsid w:val="008D41EA"/>
    <w:rsid w:val="008D73C3"/>
    <w:rsid w:val="008D7BF0"/>
    <w:rsid w:val="008E055A"/>
    <w:rsid w:val="008E0C1A"/>
    <w:rsid w:val="008E1326"/>
    <w:rsid w:val="008E39C9"/>
    <w:rsid w:val="008E6C6F"/>
    <w:rsid w:val="008F31EB"/>
    <w:rsid w:val="008F3391"/>
    <w:rsid w:val="008F3DA7"/>
    <w:rsid w:val="008F47BE"/>
    <w:rsid w:val="008F48D6"/>
    <w:rsid w:val="00903B8D"/>
    <w:rsid w:val="00905754"/>
    <w:rsid w:val="009102FC"/>
    <w:rsid w:val="009117FE"/>
    <w:rsid w:val="00912755"/>
    <w:rsid w:val="009128AA"/>
    <w:rsid w:val="009128BD"/>
    <w:rsid w:val="00912BFB"/>
    <w:rsid w:val="00913068"/>
    <w:rsid w:val="00913494"/>
    <w:rsid w:val="00914325"/>
    <w:rsid w:val="0091635D"/>
    <w:rsid w:val="00916881"/>
    <w:rsid w:val="0091742D"/>
    <w:rsid w:val="009209AE"/>
    <w:rsid w:val="009212E3"/>
    <w:rsid w:val="00921AC3"/>
    <w:rsid w:val="00922AEB"/>
    <w:rsid w:val="00923D50"/>
    <w:rsid w:val="00923E33"/>
    <w:rsid w:val="009240D7"/>
    <w:rsid w:val="00924C99"/>
    <w:rsid w:val="009255E4"/>
    <w:rsid w:val="00933713"/>
    <w:rsid w:val="0093563A"/>
    <w:rsid w:val="00937D0F"/>
    <w:rsid w:val="009405F9"/>
    <w:rsid w:val="0094062B"/>
    <w:rsid w:val="0094301C"/>
    <w:rsid w:val="00943387"/>
    <w:rsid w:val="00945215"/>
    <w:rsid w:val="00945ADD"/>
    <w:rsid w:val="00945D61"/>
    <w:rsid w:val="00945E8A"/>
    <w:rsid w:val="0095079D"/>
    <w:rsid w:val="00951296"/>
    <w:rsid w:val="009540C1"/>
    <w:rsid w:val="0095500C"/>
    <w:rsid w:val="00956F31"/>
    <w:rsid w:val="009575C9"/>
    <w:rsid w:val="0095789A"/>
    <w:rsid w:val="00961E2C"/>
    <w:rsid w:val="0096257B"/>
    <w:rsid w:val="00964B2D"/>
    <w:rsid w:val="009653FD"/>
    <w:rsid w:val="00967914"/>
    <w:rsid w:val="00970078"/>
    <w:rsid w:val="00970E49"/>
    <w:rsid w:val="00971505"/>
    <w:rsid w:val="00972040"/>
    <w:rsid w:val="009734DD"/>
    <w:rsid w:val="00973708"/>
    <w:rsid w:val="009747FC"/>
    <w:rsid w:val="0097581E"/>
    <w:rsid w:val="00982184"/>
    <w:rsid w:val="00983017"/>
    <w:rsid w:val="009842E1"/>
    <w:rsid w:val="00984977"/>
    <w:rsid w:val="0098528D"/>
    <w:rsid w:val="0098661B"/>
    <w:rsid w:val="00987F8D"/>
    <w:rsid w:val="00990DE4"/>
    <w:rsid w:val="00990F2D"/>
    <w:rsid w:val="009917EF"/>
    <w:rsid w:val="00992FD5"/>
    <w:rsid w:val="00993AFB"/>
    <w:rsid w:val="00993C84"/>
    <w:rsid w:val="00994EDD"/>
    <w:rsid w:val="0099749A"/>
    <w:rsid w:val="009978CC"/>
    <w:rsid w:val="009A07C3"/>
    <w:rsid w:val="009A11BE"/>
    <w:rsid w:val="009A2512"/>
    <w:rsid w:val="009A2640"/>
    <w:rsid w:val="009A2C34"/>
    <w:rsid w:val="009A3E80"/>
    <w:rsid w:val="009A5937"/>
    <w:rsid w:val="009A6399"/>
    <w:rsid w:val="009A6A85"/>
    <w:rsid w:val="009A738E"/>
    <w:rsid w:val="009A7648"/>
    <w:rsid w:val="009A7D29"/>
    <w:rsid w:val="009B0292"/>
    <w:rsid w:val="009B1B1E"/>
    <w:rsid w:val="009B27DC"/>
    <w:rsid w:val="009B2B9A"/>
    <w:rsid w:val="009B2C3D"/>
    <w:rsid w:val="009B438A"/>
    <w:rsid w:val="009B45B5"/>
    <w:rsid w:val="009B54BA"/>
    <w:rsid w:val="009B59BB"/>
    <w:rsid w:val="009B608C"/>
    <w:rsid w:val="009C09B6"/>
    <w:rsid w:val="009C1060"/>
    <w:rsid w:val="009C2696"/>
    <w:rsid w:val="009C3427"/>
    <w:rsid w:val="009C3DAB"/>
    <w:rsid w:val="009C74A8"/>
    <w:rsid w:val="009C75AA"/>
    <w:rsid w:val="009C7C3F"/>
    <w:rsid w:val="009D01CD"/>
    <w:rsid w:val="009D0E39"/>
    <w:rsid w:val="009D1490"/>
    <w:rsid w:val="009D3313"/>
    <w:rsid w:val="009D41C1"/>
    <w:rsid w:val="009D49F4"/>
    <w:rsid w:val="009D520D"/>
    <w:rsid w:val="009D60B2"/>
    <w:rsid w:val="009E1F0D"/>
    <w:rsid w:val="009E27A5"/>
    <w:rsid w:val="009E28A5"/>
    <w:rsid w:val="009E6E2F"/>
    <w:rsid w:val="009F07D5"/>
    <w:rsid w:val="009F1130"/>
    <w:rsid w:val="009F19AB"/>
    <w:rsid w:val="009F2326"/>
    <w:rsid w:val="009F28CD"/>
    <w:rsid w:val="009F451A"/>
    <w:rsid w:val="009F4C92"/>
    <w:rsid w:val="009F58D6"/>
    <w:rsid w:val="009F76BB"/>
    <w:rsid w:val="00A013C8"/>
    <w:rsid w:val="00A020A8"/>
    <w:rsid w:val="00A02C27"/>
    <w:rsid w:val="00A02DD0"/>
    <w:rsid w:val="00A033D1"/>
    <w:rsid w:val="00A04E3E"/>
    <w:rsid w:val="00A056B8"/>
    <w:rsid w:val="00A077CD"/>
    <w:rsid w:val="00A10D25"/>
    <w:rsid w:val="00A1247D"/>
    <w:rsid w:val="00A13A2D"/>
    <w:rsid w:val="00A13FF7"/>
    <w:rsid w:val="00A14042"/>
    <w:rsid w:val="00A144FB"/>
    <w:rsid w:val="00A158D4"/>
    <w:rsid w:val="00A175A6"/>
    <w:rsid w:val="00A2009B"/>
    <w:rsid w:val="00A20502"/>
    <w:rsid w:val="00A2095F"/>
    <w:rsid w:val="00A20A88"/>
    <w:rsid w:val="00A20C46"/>
    <w:rsid w:val="00A22F70"/>
    <w:rsid w:val="00A22F82"/>
    <w:rsid w:val="00A24B4B"/>
    <w:rsid w:val="00A25244"/>
    <w:rsid w:val="00A25658"/>
    <w:rsid w:val="00A26E47"/>
    <w:rsid w:val="00A27025"/>
    <w:rsid w:val="00A271C6"/>
    <w:rsid w:val="00A27AC9"/>
    <w:rsid w:val="00A3046F"/>
    <w:rsid w:val="00A315D0"/>
    <w:rsid w:val="00A32FFA"/>
    <w:rsid w:val="00A33DC2"/>
    <w:rsid w:val="00A3408F"/>
    <w:rsid w:val="00A34536"/>
    <w:rsid w:val="00A34B21"/>
    <w:rsid w:val="00A35905"/>
    <w:rsid w:val="00A35C26"/>
    <w:rsid w:val="00A35C83"/>
    <w:rsid w:val="00A3654A"/>
    <w:rsid w:val="00A37B70"/>
    <w:rsid w:val="00A40919"/>
    <w:rsid w:val="00A430CC"/>
    <w:rsid w:val="00A43B56"/>
    <w:rsid w:val="00A4482F"/>
    <w:rsid w:val="00A4710A"/>
    <w:rsid w:val="00A47A55"/>
    <w:rsid w:val="00A51D0C"/>
    <w:rsid w:val="00A51FDF"/>
    <w:rsid w:val="00A53345"/>
    <w:rsid w:val="00A53450"/>
    <w:rsid w:val="00A53B17"/>
    <w:rsid w:val="00A54DD4"/>
    <w:rsid w:val="00A5589E"/>
    <w:rsid w:val="00A5673C"/>
    <w:rsid w:val="00A60779"/>
    <w:rsid w:val="00A60CD4"/>
    <w:rsid w:val="00A618F3"/>
    <w:rsid w:val="00A663C7"/>
    <w:rsid w:val="00A70A05"/>
    <w:rsid w:val="00A71121"/>
    <w:rsid w:val="00A71A7D"/>
    <w:rsid w:val="00A71CC8"/>
    <w:rsid w:val="00A72AF3"/>
    <w:rsid w:val="00A72BBA"/>
    <w:rsid w:val="00A72E67"/>
    <w:rsid w:val="00A7321F"/>
    <w:rsid w:val="00A73FD2"/>
    <w:rsid w:val="00A75751"/>
    <w:rsid w:val="00A75AC8"/>
    <w:rsid w:val="00A75EA2"/>
    <w:rsid w:val="00A762EC"/>
    <w:rsid w:val="00A76787"/>
    <w:rsid w:val="00A775B1"/>
    <w:rsid w:val="00A833B0"/>
    <w:rsid w:val="00A83CF9"/>
    <w:rsid w:val="00A84BC9"/>
    <w:rsid w:val="00A86DA8"/>
    <w:rsid w:val="00A910C0"/>
    <w:rsid w:val="00A94C20"/>
    <w:rsid w:val="00A97628"/>
    <w:rsid w:val="00AA0672"/>
    <w:rsid w:val="00AA0D9E"/>
    <w:rsid w:val="00AA24AE"/>
    <w:rsid w:val="00AA2685"/>
    <w:rsid w:val="00AA3F83"/>
    <w:rsid w:val="00AA48B5"/>
    <w:rsid w:val="00AA4CF5"/>
    <w:rsid w:val="00AA5CC9"/>
    <w:rsid w:val="00AA6DD6"/>
    <w:rsid w:val="00AA7841"/>
    <w:rsid w:val="00AB0DF8"/>
    <w:rsid w:val="00AB1EE6"/>
    <w:rsid w:val="00AB1EFB"/>
    <w:rsid w:val="00AB30CE"/>
    <w:rsid w:val="00AB3CC9"/>
    <w:rsid w:val="00AB40E3"/>
    <w:rsid w:val="00AB502A"/>
    <w:rsid w:val="00AB539F"/>
    <w:rsid w:val="00AB545C"/>
    <w:rsid w:val="00AB55BF"/>
    <w:rsid w:val="00AB56B6"/>
    <w:rsid w:val="00AB5EFE"/>
    <w:rsid w:val="00AB6B2E"/>
    <w:rsid w:val="00AB7D6C"/>
    <w:rsid w:val="00AC1DA8"/>
    <w:rsid w:val="00AC48D2"/>
    <w:rsid w:val="00AC7098"/>
    <w:rsid w:val="00AC74DB"/>
    <w:rsid w:val="00AD035B"/>
    <w:rsid w:val="00AD5E47"/>
    <w:rsid w:val="00AD6DCC"/>
    <w:rsid w:val="00AE0244"/>
    <w:rsid w:val="00AE0F66"/>
    <w:rsid w:val="00AE209F"/>
    <w:rsid w:val="00AE615D"/>
    <w:rsid w:val="00AE6733"/>
    <w:rsid w:val="00AE6CB7"/>
    <w:rsid w:val="00AE7369"/>
    <w:rsid w:val="00AF1B9E"/>
    <w:rsid w:val="00AF289F"/>
    <w:rsid w:val="00AF3684"/>
    <w:rsid w:val="00AF4039"/>
    <w:rsid w:val="00AF634A"/>
    <w:rsid w:val="00AF63C7"/>
    <w:rsid w:val="00AF6827"/>
    <w:rsid w:val="00AF7B03"/>
    <w:rsid w:val="00B004B2"/>
    <w:rsid w:val="00B02978"/>
    <w:rsid w:val="00B03B34"/>
    <w:rsid w:val="00B03DC7"/>
    <w:rsid w:val="00B04E53"/>
    <w:rsid w:val="00B062A5"/>
    <w:rsid w:val="00B10276"/>
    <w:rsid w:val="00B103B8"/>
    <w:rsid w:val="00B10940"/>
    <w:rsid w:val="00B1338D"/>
    <w:rsid w:val="00B140E9"/>
    <w:rsid w:val="00B1460A"/>
    <w:rsid w:val="00B14C0E"/>
    <w:rsid w:val="00B1547C"/>
    <w:rsid w:val="00B15F99"/>
    <w:rsid w:val="00B16495"/>
    <w:rsid w:val="00B169C6"/>
    <w:rsid w:val="00B17843"/>
    <w:rsid w:val="00B2060F"/>
    <w:rsid w:val="00B20799"/>
    <w:rsid w:val="00B20FEF"/>
    <w:rsid w:val="00B21DEE"/>
    <w:rsid w:val="00B23282"/>
    <w:rsid w:val="00B235DA"/>
    <w:rsid w:val="00B23638"/>
    <w:rsid w:val="00B24CA2"/>
    <w:rsid w:val="00B26434"/>
    <w:rsid w:val="00B30A89"/>
    <w:rsid w:val="00B31AF5"/>
    <w:rsid w:val="00B33C79"/>
    <w:rsid w:val="00B34A48"/>
    <w:rsid w:val="00B34B9A"/>
    <w:rsid w:val="00B35875"/>
    <w:rsid w:val="00B360FA"/>
    <w:rsid w:val="00B36C7F"/>
    <w:rsid w:val="00B37016"/>
    <w:rsid w:val="00B37EC8"/>
    <w:rsid w:val="00B428BC"/>
    <w:rsid w:val="00B42A92"/>
    <w:rsid w:val="00B43239"/>
    <w:rsid w:val="00B436C7"/>
    <w:rsid w:val="00B44B7E"/>
    <w:rsid w:val="00B4546B"/>
    <w:rsid w:val="00B456DD"/>
    <w:rsid w:val="00B45917"/>
    <w:rsid w:val="00B46754"/>
    <w:rsid w:val="00B52E36"/>
    <w:rsid w:val="00B53B70"/>
    <w:rsid w:val="00B5519A"/>
    <w:rsid w:val="00B55EBD"/>
    <w:rsid w:val="00B56BD8"/>
    <w:rsid w:val="00B570B2"/>
    <w:rsid w:val="00B57217"/>
    <w:rsid w:val="00B6058F"/>
    <w:rsid w:val="00B60636"/>
    <w:rsid w:val="00B61009"/>
    <w:rsid w:val="00B63040"/>
    <w:rsid w:val="00B64414"/>
    <w:rsid w:val="00B64B75"/>
    <w:rsid w:val="00B655BB"/>
    <w:rsid w:val="00B670D7"/>
    <w:rsid w:val="00B7054A"/>
    <w:rsid w:val="00B71103"/>
    <w:rsid w:val="00B71EE0"/>
    <w:rsid w:val="00B72759"/>
    <w:rsid w:val="00B738BE"/>
    <w:rsid w:val="00B7403D"/>
    <w:rsid w:val="00B758F0"/>
    <w:rsid w:val="00B808C6"/>
    <w:rsid w:val="00B81213"/>
    <w:rsid w:val="00B821A2"/>
    <w:rsid w:val="00B85871"/>
    <w:rsid w:val="00B858C3"/>
    <w:rsid w:val="00B90D39"/>
    <w:rsid w:val="00B911F0"/>
    <w:rsid w:val="00B91F44"/>
    <w:rsid w:val="00B9238E"/>
    <w:rsid w:val="00B92B77"/>
    <w:rsid w:val="00B95884"/>
    <w:rsid w:val="00B979E4"/>
    <w:rsid w:val="00B97A78"/>
    <w:rsid w:val="00BA756F"/>
    <w:rsid w:val="00BB01AC"/>
    <w:rsid w:val="00BB0EA6"/>
    <w:rsid w:val="00BB1DC3"/>
    <w:rsid w:val="00BB2DB8"/>
    <w:rsid w:val="00BB3BED"/>
    <w:rsid w:val="00BB419D"/>
    <w:rsid w:val="00BB51AC"/>
    <w:rsid w:val="00BB532F"/>
    <w:rsid w:val="00BB6954"/>
    <w:rsid w:val="00BB72E3"/>
    <w:rsid w:val="00BC1B0F"/>
    <w:rsid w:val="00BC235D"/>
    <w:rsid w:val="00BC2C5B"/>
    <w:rsid w:val="00BC357A"/>
    <w:rsid w:val="00BC3E63"/>
    <w:rsid w:val="00BC3F39"/>
    <w:rsid w:val="00BC401B"/>
    <w:rsid w:val="00BC7460"/>
    <w:rsid w:val="00BC7EFB"/>
    <w:rsid w:val="00BD028E"/>
    <w:rsid w:val="00BD097B"/>
    <w:rsid w:val="00BD0D4F"/>
    <w:rsid w:val="00BD1571"/>
    <w:rsid w:val="00BD199D"/>
    <w:rsid w:val="00BD4526"/>
    <w:rsid w:val="00BD4934"/>
    <w:rsid w:val="00BD5E77"/>
    <w:rsid w:val="00BD797F"/>
    <w:rsid w:val="00BE154F"/>
    <w:rsid w:val="00BE2584"/>
    <w:rsid w:val="00BE48C5"/>
    <w:rsid w:val="00BE4B3E"/>
    <w:rsid w:val="00BE5266"/>
    <w:rsid w:val="00BE640B"/>
    <w:rsid w:val="00BE734B"/>
    <w:rsid w:val="00BE7B83"/>
    <w:rsid w:val="00BF1F5E"/>
    <w:rsid w:val="00BF36E0"/>
    <w:rsid w:val="00BF4A9F"/>
    <w:rsid w:val="00C002AF"/>
    <w:rsid w:val="00C0046C"/>
    <w:rsid w:val="00C009CE"/>
    <w:rsid w:val="00C019D0"/>
    <w:rsid w:val="00C020A8"/>
    <w:rsid w:val="00C0227E"/>
    <w:rsid w:val="00C05665"/>
    <w:rsid w:val="00C0772E"/>
    <w:rsid w:val="00C07A87"/>
    <w:rsid w:val="00C07EFF"/>
    <w:rsid w:val="00C1148F"/>
    <w:rsid w:val="00C1157A"/>
    <w:rsid w:val="00C11966"/>
    <w:rsid w:val="00C14407"/>
    <w:rsid w:val="00C14B49"/>
    <w:rsid w:val="00C14E46"/>
    <w:rsid w:val="00C15777"/>
    <w:rsid w:val="00C161A8"/>
    <w:rsid w:val="00C168FF"/>
    <w:rsid w:val="00C2052C"/>
    <w:rsid w:val="00C20D89"/>
    <w:rsid w:val="00C22B94"/>
    <w:rsid w:val="00C23649"/>
    <w:rsid w:val="00C23BCF"/>
    <w:rsid w:val="00C245D4"/>
    <w:rsid w:val="00C24D38"/>
    <w:rsid w:val="00C25974"/>
    <w:rsid w:val="00C25DF9"/>
    <w:rsid w:val="00C25E85"/>
    <w:rsid w:val="00C2657D"/>
    <w:rsid w:val="00C27183"/>
    <w:rsid w:val="00C2770E"/>
    <w:rsid w:val="00C30167"/>
    <w:rsid w:val="00C31B4B"/>
    <w:rsid w:val="00C32B80"/>
    <w:rsid w:val="00C3313F"/>
    <w:rsid w:val="00C40DE6"/>
    <w:rsid w:val="00C41B31"/>
    <w:rsid w:val="00C41B8E"/>
    <w:rsid w:val="00C42930"/>
    <w:rsid w:val="00C42A54"/>
    <w:rsid w:val="00C436D4"/>
    <w:rsid w:val="00C439E4"/>
    <w:rsid w:val="00C460F9"/>
    <w:rsid w:val="00C4653C"/>
    <w:rsid w:val="00C476FD"/>
    <w:rsid w:val="00C477BB"/>
    <w:rsid w:val="00C50057"/>
    <w:rsid w:val="00C50E4F"/>
    <w:rsid w:val="00C51442"/>
    <w:rsid w:val="00C52FCA"/>
    <w:rsid w:val="00C53EE7"/>
    <w:rsid w:val="00C55193"/>
    <w:rsid w:val="00C560A9"/>
    <w:rsid w:val="00C561C9"/>
    <w:rsid w:val="00C56849"/>
    <w:rsid w:val="00C57229"/>
    <w:rsid w:val="00C572E3"/>
    <w:rsid w:val="00C57382"/>
    <w:rsid w:val="00C60034"/>
    <w:rsid w:val="00C60CA0"/>
    <w:rsid w:val="00C61F13"/>
    <w:rsid w:val="00C62072"/>
    <w:rsid w:val="00C63557"/>
    <w:rsid w:val="00C64406"/>
    <w:rsid w:val="00C64DBA"/>
    <w:rsid w:val="00C66804"/>
    <w:rsid w:val="00C669B9"/>
    <w:rsid w:val="00C66AF3"/>
    <w:rsid w:val="00C705C2"/>
    <w:rsid w:val="00C71544"/>
    <w:rsid w:val="00C715A3"/>
    <w:rsid w:val="00C72A20"/>
    <w:rsid w:val="00C7353B"/>
    <w:rsid w:val="00C73785"/>
    <w:rsid w:val="00C74561"/>
    <w:rsid w:val="00C76075"/>
    <w:rsid w:val="00C76FA3"/>
    <w:rsid w:val="00C83025"/>
    <w:rsid w:val="00C83C82"/>
    <w:rsid w:val="00C841C8"/>
    <w:rsid w:val="00C842B9"/>
    <w:rsid w:val="00C84CB8"/>
    <w:rsid w:val="00C87108"/>
    <w:rsid w:val="00C879EC"/>
    <w:rsid w:val="00C90A82"/>
    <w:rsid w:val="00C90C43"/>
    <w:rsid w:val="00C91F97"/>
    <w:rsid w:val="00C92A83"/>
    <w:rsid w:val="00C94FAE"/>
    <w:rsid w:val="00C962A6"/>
    <w:rsid w:val="00C96342"/>
    <w:rsid w:val="00C96A1C"/>
    <w:rsid w:val="00C96EA4"/>
    <w:rsid w:val="00C97BC5"/>
    <w:rsid w:val="00CA0FDE"/>
    <w:rsid w:val="00CA1537"/>
    <w:rsid w:val="00CA20B3"/>
    <w:rsid w:val="00CA21A9"/>
    <w:rsid w:val="00CA30D5"/>
    <w:rsid w:val="00CA3439"/>
    <w:rsid w:val="00CA3FA2"/>
    <w:rsid w:val="00CA5CC5"/>
    <w:rsid w:val="00CA5EED"/>
    <w:rsid w:val="00CA6E3D"/>
    <w:rsid w:val="00CA7994"/>
    <w:rsid w:val="00CB1FE0"/>
    <w:rsid w:val="00CB21F2"/>
    <w:rsid w:val="00CB2399"/>
    <w:rsid w:val="00CB43B5"/>
    <w:rsid w:val="00CB47E7"/>
    <w:rsid w:val="00CB4A95"/>
    <w:rsid w:val="00CB4AB5"/>
    <w:rsid w:val="00CB4CBF"/>
    <w:rsid w:val="00CB513A"/>
    <w:rsid w:val="00CB5F90"/>
    <w:rsid w:val="00CB73B5"/>
    <w:rsid w:val="00CB7F0F"/>
    <w:rsid w:val="00CC025D"/>
    <w:rsid w:val="00CC1E26"/>
    <w:rsid w:val="00CC1E42"/>
    <w:rsid w:val="00CC22D0"/>
    <w:rsid w:val="00CC23FC"/>
    <w:rsid w:val="00CC2ECD"/>
    <w:rsid w:val="00CC362B"/>
    <w:rsid w:val="00CC3AB9"/>
    <w:rsid w:val="00CC429E"/>
    <w:rsid w:val="00CC4DE6"/>
    <w:rsid w:val="00CC4FB9"/>
    <w:rsid w:val="00CC6C72"/>
    <w:rsid w:val="00CC6FAC"/>
    <w:rsid w:val="00CD00E4"/>
    <w:rsid w:val="00CD0134"/>
    <w:rsid w:val="00CD0CE1"/>
    <w:rsid w:val="00CD1497"/>
    <w:rsid w:val="00CD2435"/>
    <w:rsid w:val="00CD349C"/>
    <w:rsid w:val="00CD48C7"/>
    <w:rsid w:val="00CD4A25"/>
    <w:rsid w:val="00CD5E88"/>
    <w:rsid w:val="00CD7F24"/>
    <w:rsid w:val="00CE0290"/>
    <w:rsid w:val="00CE02CA"/>
    <w:rsid w:val="00CE11FB"/>
    <w:rsid w:val="00CE169A"/>
    <w:rsid w:val="00CE19FC"/>
    <w:rsid w:val="00CE3C44"/>
    <w:rsid w:val="00CE49BB"/>
    <w:rsid w:val="00CE4A88"/>
    <w:rsid w:val="00CE57AB"/>
    <w:rsid w:val="00CE62B2"/>
    <w:rsid w:val="00CE6FDB"/>
    <w:rsid w:val="00CF0AFB"/>
    <w:rsid w:val="00CF0F27"/>
    <w:rsid w:val="00CF1723"/>
    <w:rsid w:val="00CF4A75"/>
    <w:rsid w:val="00CF6EE7"/>
    <w:rsid w:val="00CF7CEE"/>
    <w:rsid w:val="00CF7FE9"/>
    <w:rsid w:val="00D017D5"/>
    <w:rsid w:val="00D03033"/>
    <w:rsid w:val="00D034BB"/>
    <w:rsid w:val="00D03ED0"/>
    <w:rsid w:val="00D05C13"/>
    <w:rsid w:val="00D064D2"/>
    <w:rsid w:val="00D06681"/>
    <w:rsid w:val="00D06738"/>
    <w:rsid w:val="00D06C4D"/>
    <w:rsid w:val="00D07518"/>
    <w:rsid w:val="00D07CE3"/>
    <w:rsid w:val="00D10615"/>
    <w:rsid w:val="00D10EC5"/>
    <w:rsid w:val="00D11BAB"/>
    <w:rsid w:val="00D12425"/>
    <w:rsid w:val="00D1249E"/>
    <w:rsid w:val="00D127F5"/>
    <w:rsid w:val="00D1295D"/>
    <w:rsid w:val="00D145EF"/>
    <w:rsid w:val="00D150FA"/>
    <w:rsid w:val="00D15BF6"/>
    <w:rsid w:val="00D170D0"/>
    <w:rsid w:val="00D175CB"/>
    <w:rsid w:val="00D211E7"/>
    <w:rsid w:val="00D2133A"/>
    <w:rsid w:val="00D223F1"/>
    <w:rsid w:val="00D22A3C"/>
    <w:rsid w:val="00D25F17"/>
    <w:rsid w:val="00D26862"/>
    <w:rsid w:val="00D30C86"/>
    <w:rsid w:val="00D30F79"/>
    <w:rsid w:val="00D34721"/>
    <w:rsid w:val="00D37071"/>
    <w:rsid w:val="00D40D2A"/>
    <w:rsid w:val="00D41624"/>
    <w:rsid w:val="00D41E2A"/>
    <w:rsid w:val="00D42B8C"/>
    <w:rsid w:val="00D43AB3"/>
    <w:rsid w:val="00D4708D"/>
    <w:rsid w:val="00D50AB2"/>
    <w:rsid w:val="00D5149B"/>
    <w:rsid w:val="00D52DF6"/>
    <w:rsid w:val="00D531DF"/>
    <w:rsid w:val="00D54B35"/>
    <w:rsid w:val="00D54D02"/>
    <w:rsid w:val="00D55B3E"/>
    <w:rsid w:val="00D5687C"/>
    <w:rsid w:val="00D57813"/>
    <w:rsid w:val="00D57E6B"/>
    <w:rsid w:val="00D616DD"/>
    <w:rsid w:val="00D62A22"/>
    <w:rsid w:val="00D632BF"/>
    <w:rsid w:val="00D64F4F"/>
    <w:rsid w:val="00D6536F"/>
    <w:rsid w:val="00D675C3"/>
    <w:rsid w:val="00D7023E"/>
    <w:rsid w:val="00D7242E"/>
    <w:rsid w:val="00D72BAD"/>
    <w:rsid w:val="00D73624"/>
    <w:rsid w:val="00D74A2A"/>
    <w:rsid w:val="00D75818"/>
    <w:rsid w:val="00D75AD8"/>
    <w:rsid w:val="00D765C4"/>
    <w:rsid w:val="00D76793"/>
    <w:rsid w:val="00D77593"/>
    <w:rsid w:val="00D77B27"/>
    <w:rsid w:val="00D82D81"/>
    <w:rsid w:val="00D84B1C"/>
    <w:rsid w:val="00D84FBA"/>
    <w:rsid w:val="00D8507C"/>
    <w:rsid w:val="00D8670D"/>
    <w:rsid w:val="00D86D5E"/>
    <w:rsid w:val="00D87014"/>
    <w:rsid w:val="00D911B0"/>
    <w:rsid w:val="00D9160A"/>
    <w:rsid w:val="00D91B2F"/>
    <w:rsid w:val="00D92997"/>
    <w:rsid w:val="00D94AFF"/>
    <w:rsid w:val="00D94DCD"/>
    <w:rsid w:val="00D95246"/>
    <w:rsid w:val="00D963E2"/>
    <w:rsid w:val="00D97245"/>
    <w:rsid w:val="00D97C3F"/>
    <w:rsid w:val="00DA04D8"/>
    <w:rsid w:val="00DA1A68"/>
    <w:rsid w:val="00DA3030"/>
    <w:rsid w:val="00DA3D71"/>
    <w:rsid w:val="00DA4D94"/>
    <w:rsid w:val="00DA4F09"/>
    <w:rsid w:val="00DA728C"/>
    <w:rsid w:val="00DA756B"/>
    <w:rsid w:val="00DB04F3"/>
    <w:rsid w:val="00DB1DA8"/>
    <w:rsid w:val="00DB2780"/>
    <w:rsid w:val="00DB2A5C"/>
    <w:rsid w:val="00DB2B9F"/>
    <w:rsid w:val="00DB32C8"/>
    <w:rsid w:val="00DB3ED1"/>
    <w:rsid w:val="00DB44D9"/>
    <w:rsid w:val="00DB4E89"/>
    <w:rsid w:val="00DB5957"/>
    <w:rsid w:val="00DB6218"/>
    <w:rsid w:val="00DB7D27"/>
    <w:rsid w:val="00DC00D6"/>
    <w:rsid w:val="00DC04E1"/>
    <w:rsid w:val="00DC0A6F"/>
    <w:rsid w:val="00DC1149"/>
    <w:rsid w:val="00DC13C6"/>
    <w:rsid w:val="00DC28C9"/>
    <w:rsid w:val="00DC3F2E"/>
    <w:rsid w:val="00DC43E9"/>
    <w:rsid w:val="00DC472D"/>
    <w:rsid w:val="00DC4872"/>
    <w:rsid w:val="00DC5350"/>
    <w:rsid w:val="00DC577E"/>
    <w:rsid w:val="00DC5AB5"/>
    <w:rsid w:val="00DC6396"/>
    <w:rsid w:val="00DC683B"/>
    <w:rsid w:val="00DC7861"/>
    <w:rsid w:val="00DD0DFE"/>
    <w:rsid w:val="00DD1C32"/>
    <w:rsid w:val="00DD1F04"/>
    <w:rsid w:val="00DD2909"/>
    <w:rsid w:val="00DD2A01"/>
    <w:rsid w:val="00DD2FFF"/>
    <w:rsid w:val="00DD3202"/>
    <w:rsid w:val="00DD34C8"/>
    <w:rsid w:val="00DD3998"/>
    <w:rsid w:val="00DD3C41"/>
    <w:rsid w:val="00DD41FC"/>
    <w:rsid w:val="00DD4C8E"/>
    <w:rsid w:val="00DD5A82"/>
    <w:rsid w:val="00DD6038"/>
    <w:rsid w:val="00DD6B26"/>
    <w:rsid w:val="00DD6EE5"/>
    <w:rsid w:val="00DD7774"/>
    <w:rsid w:val="00DD7BF4"/>
    <w:rsid w:val="00DE0F94"/>
    <w:rsid w:val="00DE1AEA"/>
    <w:rsid w:val="00DE28E8"/>
    <w:rsid w:val="00DE2B2A"/>
    <w:rsid w:val="00DE34C7"/>
    <w:rsid w:val="00DE39B7"/>
    <w:rsid w:val="00DE4A30"/>
    <w:rsid w:val="00DE78B0"/>
    <w:rsid w:val="00DE7F8D"/>
    <w:rsid w:val="00DF04E8"/>
    <w:rsid w:val="00DF1C6B"/>
    <w:rsid w:val="00DF2491"/>
    <w:rsid w:val="00DF4426"/>
    <w:rsid w:val="00DF5CF7"/>
    <w:rsid w:val="00DF61E9"/>
    <w:rsid w:val="00DF678C"/>
    <w:rsid w:val="00DF7139"/>
    <w:rsid w:val="00DF7C16"/>
    <w:rsid w:val="00E02968"/>
    <w:rsid w:val="00E02AC7"/>
    <w:rsid w:val="00E039E7"/>
    <w:rsid w:val="00E05DDB"/>
    <w:rsid w:val="00E12411"/>
    <w:rsid w:val="00E12652"/>
    <w:rsid w:val="00E13037"/>
    <w:rsid w:val="00E141AF"/>
    <w:rsid w:val="00E14575"/>
    <w:rsid w:val="00E15A01"/>
    <w:rsid w:val="00E15D0A"/>
    <w:rsid w:val="00E1799A"/>
    <w:rsid w:val="00E2240E"/>
    <w:rsid w:val="00E225BC"/>
    <w:rsid w:val="00E23D7B"/>
    <w:rsid w:val="00E25F8B"/>
    <w:rsid w:val="00E273AC"/>
    <w:rsid w:val="00E27AFE"/>
    <w:rsid w:val="00E34EC1"/>
    <w:rsid w:val="00E35690"/>
    <w:rsid w:val="00E36CEC"/>
    <w:rsid w:val="00E37250"/>
    <w:rsid w:val="00E372B7"/>
    <w:rsid w:val="00E400B2"/>
    <w:rsid w:val="00E40AB6"/>
    <w:rsid w:val="00E41038"/>
    <w:rsid w:val="00E41302"/>
    <w:rsid w:val="00E4184B"/>
    <w:rsid w:val="00E42BA6"/>
    <w:rsid w:val="00E42F45"/>
    <w:rsid w:val="00E44276"/>
    <w:rsid w:val="00E451F7"/>
    <w:rsid w:val="00E4553E"/>
    <w:rsid w:val="00E460E7"/>
    <w:rsid w:val="00E47519"/>
    <w:rsid w:val="00E51A7F"/>
    <w:rsid w:val="00E51B9C"/>
    <w:rsid w:val="00E51F70"/>
    <w:rsid w:val="00E52863"/>
    <w:rsid w:val="00E53C42"/>
    <w:rsid w:val="00E54ECB"/>
    <w:rsid w:val="00E54F80"/>
    <w:rsid w:val="00E55013"/>
    <w:rsid w:val="00E5573F"/>
    <w:rsid w:val="00E63125"/>
    <w:rsid w:val="00E673BF"/>
    <w:rsid w:val="00E67868"/>
    <w:rsid w:val="00E67970"/>
    <w:rsid w:val="00E70D6E"/>
    <w:rsid w:val="00E72BD3"/>
    <w:rsid w:val="00E738F6"/>
    <w:rsid w:val="00E73FA1"/>
    <w:rsid w:val="00E748FF"/>
    <w:rsid w:val="00E75B1C"/>
    <w:rsid w:val="00E75E85"/>
    <w:rsid w:val="00E77C45"/>
    <w:rsid w:val="00E82989"/>
    <w:rsid w:val="00E82FCA"/>
    <w:rsid w:val="00E8515B"/>
    <w:rsid w:val="00E85228"/>
    <w:rsid w:val="00E85550"/>
    <w:rsid w:val="00E860D0"/>
    <w:rsid w:val="00E8770A"/>
    <w:rsid w:val="00E87C04"/>
    <w:rsid w:val="00E909C7"/>
    <w:rsid w:val="00E90D25"/>
    <w:rsid w:val="00E92D15"/>
    <w:rsid w:val="00E9382C"/>
    <w:rsid w:val="00E93A9B"/>
    <w:rsid w:val="00E9490C"/>
    <w:rsid w:val="00E94CE4"/>
    <w:rsid w:val="00E95455"/>
    <w:rsid w:val="00E954CB"/>
    <w:rsid w:val="00E95A89"/>
    <w:rsid w:val="00E95E8E"/>
    <w:rsid w:val="00E9619F"/>
    <w:rsid w:val="00E968AF"/>
    <w:rsid w:val="00EA0976"/>
    <w:rsid w:val="00EA0B00"/>
    <w:rsid w:val="00EA12EF"/>
    <w:rsid w:val="00EA217E"/>
    <w:rsid w:val="00EA34B5"/>
    <w:rsid w:val="00EA532A"/>
    <w:rsid w:val="00EA5C98"/>
    <w:rsid w:val="00EA6199"/>
    <w:rsid w:val="00EA65B4"/>
    <w:rsid w:val="00EB0973"/>
    <w:rsid w:val="00EB1190"/>
    <w:rsid w:val="00EB1A86"/>
    <w:rsid w:val="00EB2138"/>
    <w:rsid w:val="00EB2197"/>
    <w:rsid w:val="00EB2BEB"/>
    <w:rsid w:val="00EB448E"/>
    <w:rsid w:val="00EB486F"/>
    <w:rsid w:val="00EB507D"/>
    <w:rsid w:val="00EB733C"/>
    <w:rsid w:val="00EC18EE"/>
    <w:rsid w:val="00EC1EB8"/>
    <w:rsid w:val="00EC334B"/>
    <w:rsid w:val="00EC545F"/>
    <w:rsid w:val="00EC67DF"/>
    <w:rsid w:val="00EC75EB"/>
    <w:rsid w:val="00ED1000"/>
    <w:rsid w:val="00ED490A"/>
    <w:rsid w:val="00ED5D0E"/>
    <w:rsid w:val="00ED6EC4"/>
    <w:rsid w:val="00EE035B"/>
    <w:rsid w:val="00EE1BB8"/>
    <w:rsid w:val="00EE2302"/>
    <w:rsid w:val="00EE2877"/>
    <w:rsid w:val="00EE351E"/>
    <w:rsid w:val="00EE3B6E"/>
    <w:rsid w:val="00EE3B93"/>
    <w:rsid w:val="00EE4301"/>
    <w:rsid w:val="00EE48D3"/>
    <w:rsid w:val="00EF1E21"/>
    <w:rsid w:val="00EF31BB"/>
    <w:rsid w:val="00EF3F42"/>
    <w:rsid w:val="00EF4901"/>
    <w:rsid w:val="00EF6E94"/>
    <w:rsid w:val="00F03DBD"/>
    <w:rsid w:val="00F060F3"/>
    <w:rsid w:val="00F06162"/>
    <w:rsid w:val="00F062C6"/>
    <w:rsid w:val="00F0760E"/>
    <w:rsid w:val="00F0763A"/>
    <w:rsid w:val="00F07950"/>
    <w:rsid w:val="00F1078D"/>
    <w:rsid w:val="00F10AD6"/>
    <w:rsid w:val="00F114A0"/>
    <w:rsid w:val="00F11BE8"/>
    <w:rsid w:val="00F11F7A"/>
    <w:rsid w:val="00F1350B"/>
    <w:rsid w:val="00F15292"/>
    <w:rsid w:val="00F21F25"/>
    <w:rsid w:val="00F22303"/>
    <w:rsid w:val="00F2340B"/>
    <w:rsid w:val="00F2392E"/>
    <w:rsid w:val="00F24474"/>
    <w:rsid w:val="00F255E8"/>
    <w:rsid w:val="00F26057"/>
    <w:rsid w:val="00F26C09"/>
    <w:rsid w:val="00F26C7D"/>
    <w:rsid w:val="00F328E9"/>
    <w:rsid w:val="00F32FA6"/>
    <w:rsid w:val="00F33102"/>
    <w:rsid w:val="00F333C4"/>
    <w:rsid w:val="00F345DF"/>
    <w:rsid w:val="00F3460B"/>
    <w:rsid w:val="00F36F36"/>
    <w:rsid w:val="00F37C87"/>
    <w:rsid w:val="00F40F0D"/>
    <w:rsid w:val="00F40FFA"/>
    <w:rsid w:val="00F41683"/>
    <w:rsid w:val="00F43BE7"/>
    <w:rsid w:val="00F445FE"/>
    <w:rsid w:val="00F468E2"/>
    <w:rsid w:val="00F471B5"/>
    <w:rsid w:val="00F5088F"/>
    <w:rsid w:val="00F527E1"/>
    <w:rsid w:val="00F53E8F"/>
    <w:rsid w:val="00F54B93"/>
    <w:rsid w:val="00F55CC3"/>
    <w:rsid w:val="00F55CF0"/>
    <w:rsid w:val="00F56911"/>
    <w:rsid w:val="00F57C3C"/>
    <w:rsid w:val="00F61A60"/>
    <w:rsid w:val="00F644E1"/>
    <w:rsid w:val="00F652E7"/>
    <w:rsid w:val="00F659C6"/>
    <w:rsid w:val="00F6677C"/>
    <w:rsid w:val="00F66BAD"/>
    <w:rsid w:val="00F671FD"/>
    <w:rsid w:val="00F678C5"/>
    <w:rsid w:val="00F67F8A"/>
    <w:rsid w:val="00F67FD1"/>
    <w:rsid w:val="00F7019A"/>
    <w:rsid w:val="00F70942"/>
    <w:rsid w:val="00F766F6"/>
    <w:rsid w:val="00F76B23"/>
    <w:rsid w:val="00F80455"/>
    <w:rsid w:val="00F81AB5"/>
    <w:rsid w:val="00F81F6B"/>
    <w:rsid w:val="00F82C8F"/>
    <w:rsid w:val="00F85119"/>
    <w:rsid w:val="00F85172"/>
    <w:rsid w:val="00F85410"/>
    <w:rsid w:val="00F85E29"/>
    <w:rsid w:val="00F86A8F"/>
    <w:rsid w:val="00F87904"/>
    <w:rsid w:val="00F909A0"/>
    <w:rsid w:val="00F915CE"/>
    <w:rsid w:val="00F956E2"/>
    <w:rsid w:val="00F95AD2"/>
    <w:rsid w:val="00F96D95"/>
    <w:rsid w:val="00F97287"/>
    <w:rsid w:val="00FA12B8"/>
    <w:rsid w:val="00FA3230"/>
    <w:rsid w:val="00FA32B1"/>
    <w:rsid w:val="00FA3B7C"/>
    <w:rsid w:val="00FA5C91"/>
    <w:rsid w:val="00FA73F2"/>
    <w:rsid w:val="00FB0849"/>
    <w:rsid w:val="00FB0E0B"/>
    <w:rsid w:val="00FB23CE"/>
    <w:rsid w:val="00FB2888"/>
    <w:rsid w:val="00FB29CE"/>
    <w:rsid w:val="00FB3079"/>
    <w:rsid w:val="00FB3B60"/>
    <w:rsid w:val="00FB4848"/>
    <w:rsid w:val="00FB5695"/>
    <w:rsid w:val="00FC1CFA"/>
    <w:rsid w:val="00FC232A"/>
    <w:rsid w:val="00FC23E5"/>
    <w:rsid w:val="00FC2E0D"/>
    <w:rsid w:val="00FC3761"/>
    <w:rsid w:val="00FC3FAD"/>
    <w:rsid w:val="00FC51DA"/>
    <w:rsid w:val="00FD0B2F"/>
    <w:rsid w:val="00FD2251"/>
    <w:rsid w:val="00FD2AEA"/>
    <w:rsid w:val="00FD2CFB"/>
    <w:rsid w:val="00FD401F"/>
    <w:rsid w:val="00FD5FFE"/>
    <w:rsid w:val="00FD6589"/>
    <w:rsid w:val="00FD7025"/>
    <w:rsid w:val="00FD7DE8"/>
    <w:rsid w:val="00FE116C"/>
    <w:rsid w:val="00FE3667"/>
    <w:rsid w:val="00FE5CD4"/>
    <w:rsid w:val="00FE66CE"/>
    <w:rsid w:val="00FF1EB2"/>
    <w:rsid w:val="00FF38C8"/>
    <w:rsid w:val="00FF41DD"/>
    <w:rsid w:val="00FF4412"/>
    <w:rsid w:val="00FF6A2B"/>
    <w:rsid w:val="00FF6E77"/>
    <w:rsid w:val="05250150"/>
    <w:rsid w:val="2BC187CC"/>
    <w:rsid w:val="4740555D"/>
    <w:rsid w:val="4A97DF9D"/>
    <w:rsid w:val="59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B3FE"/>
  <w15:chartTrackingRefBased/>
  <w15:docId w15:val="{224BDCBC-7CB4-479A-96B7-6E421911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15C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3D4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15C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15C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15C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15C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15C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15C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15C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A3D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Nad,Odstavec cíl se seznamem,Odstavec se seznamem5,Odstavec_muj,Bullet Number,Odstavec se seznamem a odrážkou,1 úroveň Odstavec se seznamem,Odrazky,Bullet List,lp1,Puce,Use Case List Paragraph,Heading2,Bullet for no #'s,Body Bullet"/>
    <w:basedOn w:val="Normln"/>
    <w:link w:val="OdstavecseseznamemChar"/>
    <w:uiPriority w:val="34"/>
    <w:qFormat/>
    <w:rsid w:val="008A3D47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Bullet Number Char,Odstavec se seznamem a odrážkou Char,1 úroveň Odstavec se seznamem Char,Odrazky Char,Bullet List Char,lp1 Char,Puce Char"/>
    <w:basedOn w:val="Standardnpsmoodstavce"/>
    <w:link w:val="Odstavecseseznamem"/>
    <w:uiPriority w:val="34"/>
    <w:qFormat/>
    <w:locked/>
    <w:rsid w:val="00AF63C7"/>
  </w:style>
  <w:style w:type="paragraph" w:styleId="Bezmezer">
    <w:name w:val="No Spacing"/>
    <w:link w:val="BezmezerChar"/>
    <w:uiPriority w:val="1"/>
    <w:qFormat/>
    <w:rsid w:val="00AF63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BezmezerChar">
    <w:name w:val="Bez mezer Char"/>
    <w:link w:val="Bezmezer"/>
    <w:uiPriority w:val="1"/>
    <w:rsid w:val="00AF63C7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891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915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15C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8915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8915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8915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8915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15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uiPriority w:val="35"/>
    <w:unhideWhenUsed/>
    <w:qFormat/>
    <w:rsid w:val="00D22A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nhideWhenUsed/>
    <w:rsid w:val="0036274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627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627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627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362746"/>
    <w:rPr>
      <w:b/>
      <w:bCs/>
      <w:sz w:val="20"/>
      <w:szCs w:val="20"/>
    </w:rPr>
  </w:style>
  <w:style w:type="paragraph" w:customStyle="1" w:styleId="Textodstavce">
    <w:name w:val="Text odstavce"/>
    <w:basedOn w:val="Normln"/>
    <w:rsid w:val="00A27025"/>
    <w:pPr>
      <w:numPr>
        <w:ilvl w:val="6"/>
        <w:numId w:val="22"/>
      </w:numPr>
      <w:tabs>
        <w:tab w:val="left" w:pos="851"/>
      </w:tabs>
      <w:spacing w:before="120" w:after="120" w:line="276" w:lineRule="auto"/>
      <w:jc w:val="both"/>
      <w:outlineLvl w:val="6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27025"/>
    <w:pPr>
      <w:numPr>
        <w:ilvl w:val="8"/>
        <w:numId w:val="22"/>
      </w:numPr>
      <w:spacing w:before="120" w:after="120" w:line="276" w:lineRule="auto"/>
      <w:jc w:val="both"/>
      <w:outlineLvl w:val="8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27025"/>
    <w:pPr>
      <w:numPr>
        <w:ilvl w:val="7"/>
        <w:numId w:val="22"/>
      </w:numPr>
      <w:spacing w:before="120" w:after="120" w:line="276" w:lineRule="auto"/>
      <w:jc w:val="both"/>
      <w:outlineLvl w:val="7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9128BD"/>
    <w:pPr>
      <w:suppressAutoHyphens/>
      <w:spacing w:after="140" w:line="276" w:lineRule="auto"/>
    </w:pPr>
    <w:rPr>
      <w:rFonts w:eastAsiaTheme="minorHAns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128BD"/>
    <w:rPr>
      <w:rFonts w:eastAsiaTheme="minorHAnsi"/>
      <w:lang w:val="en-US" w:eastAsia="en-US"/>
    </w:rPr>
  </w:style>
  <w:style w:type="character" w:styleId="Siln">
    <w:name w:val="Strong"/>
    <w:basedOn w:val="Standardnpsmoodstavce"/>
    <w:uiPriority w:val="22"/>
    <w:qFormat/>
    <w:rsid w:val="009128BD"/>
    <w:rPr>
      <w:b/>
      <w:bCs/>
    </w:rPr>
  </w:style>
  <w:style w:type="character" w:styleId="Hypertextovodkaz">
    <w:name w:val="Hyperlink"/>
    <w:uiPriority w:val="99"/>
    <w:qFormat/>
    <w:rsid w:val="00FB23CE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2C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unhideWhenUsed/>
    <w:rsid w:val="00E15D0A"/>
    <w:rPr>
      <w:color w:val="954F72" w:themeColor="followedHyperlink"/>
      <w:u w:val="single"/>
    </w:rPr>
  </w:style>
  <w:style w:type="table" w:styleId="Mkatabulky">
    <w:name w:val="Table Grid"/>
    <w:basedOn w:val="Normlntabulka"/>
    <w:rsid w:val="003B42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3B42D9"/>
    <w:pPr>
      <w:numPr>
        <w:numId w:val="33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20"/>
      <w:szCs w:val="18"/>
      <w:lang w:eastAsia="cs-CZ"/>
      <w14:ligatures w14:val="none"/>
    </w:rPr>
  </w:style>
  <w:style w:type="paragraph" w:styleId="Zpat">
    <w:name w:val="footer"/>
    <w:aliases w:val=" Char"/>
    <w:basedOn w:val="Normln"/>
    <w:link w:val="Zpat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patChar">
    <w:name w:val="Zápatí Char"/>
    <w:aliases w:val=" Char Char"/>
    <w:basedOn w:val="Standardnpsmoodstavce"/>
    <w:link w:val="Zpat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styleId="slostrnky">
    <w:name w:val="page number"/>
    <w:basedOn w:val="Standardnpsmoodstavce"/>
    <w:rsid w:val="003B42D9"/>
  </w:style>
  <w:style w:type="paragraph" w:styleId="Zhlav">
    <w:name w:val="header"/>
    <w:basedOn w:val="Normln"/>
    <w:link w:val="Zhlav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Prosttext">
    <w:name w:val="Plain Text"/>
    <w:basedOn w:val="Normln"/>
    <w:link w:val="ProsttextChar"/>
    <w:rsid w:val="003B42D9"/>
    <w:pPr>
      <w:spacing w:before="120" w:after="120" w:line="276" w:lineRule="auto"/>
      <w:jc w:val="both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rsid w:val="003B42D9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table" w:styleId="Webovtabulka2">
    <w:name w:val="Table Web 2"/>
    <w:basedOn w:val="Normlntabulka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B42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Nzev">
    <w:name w:val="Title"/>
    <w:basedOn w:val="Nadpis3"/>
    <w:next w:val="Normln"/>
    <w:link w:val="NzevChar"/>
    <w:uiPriority w:val="10"/>
    <w:qFormat/>
    <w:rsid w:val="003B42D9"/>
    <w:pPr>
      <w:keepNext w:val="0"/>
      <w:numPr>
        <w:ilvl w:val="0"/>
        <w:numId w:val="0"/>
      </w:numPr>
      <w:autoSpaceDE w:val="0"/>
      <w:autoSpaceDN w:val="0"/>
      <w:adjustRightInd w:val="0"/>
      <w:spacing w:before="120" w:after="120" w:line="276" w:lineRule="auto"/>
      <w:ind w:left="864" w:right="6" w:hanging="864"/>
    </w:pPr>
    <w:rPr>
      <w:rFonts w:ascii="Verdana" w:eastAsia="Times New Roman" w:hAnsi="Verdana" w:cs="Arial"/>
      <w:b/>
      <w:bCs/>
      <w:color w:val="auto"/>
      <w:kern w:val="0"/>
      <w:szCs w:val="20"/>
      <w:u w:val="single"/>
      <w:lang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3B42D9"/>
    <w:rPr>
      <w:rFonts w:ascii="Verdana" w:eastAsia="Times New Roman" w:hAnsi="Verdana" w:cs="Arial"/>
      <w:b/>
      <w:bCs/>
      <w:kern w:val="0"/>
      <w:sz w:val="24"/>
      <w:szCs w:val="20"/>
      <w:u w:val="single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3B42D9"/>
    <w:pPr>
      <w:spacing w:before="120" w:after="120" w:line="276" w:lineRule="auto"/>
      <w:ind w:left="540"/>
      <w:jc w:val="both"/>
    </w:pPr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42D9"/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3B42D9"/>
    <w:pPr>
      <w:keepNext w:val="0"/>
      <w:pageBreakBefore/>
      <w:numPr>
        <w:numId w:val="0"/>
      </w:numPr>
      <w:spacing w:before="480" w:after="120" w:line="276" w:lineRule="auto"/>
      <w:outlineLvl w:val="9"/>
    </w:pPr>
    <w:rPr>
      <w:b/>
      <w:bCs/>
      <w:caps/>
      <w:kern w:val="0"/>
      <w:sz w:val="28"/>
      <w:szCs w:val="28"/>
      <w:lang w:eastAsia="en-US"/>
      <w14:ligatures w14:val="none"/>
    </w:rPr>
  </w:style>
  <w:style w:type="paragraph" w:styleId="Obsah2">
    <w:name w:val="toc 2"/>
    <w:basedOn w:val="Normln"/>
    <w:next w:val="Normln"/>
    <w:autoRedefine/>
    <w:uiPriority w:val="39"/>
    <w:qFormat/>
    <w:rsid w:val="005E2A24"/>
    <w:pPr>
      <w:tabs>
        <w:tab w:val="left" w:pos="900"/>
        <w:tab w:val="right" w:leader="dot" w:pos="9062"/>
      </w:tabs>
      <w:spacing w:before="120" w:after="100" w:line="276" w:lineRule="auto"/>
      <w:ind w:left="240"/>
      <w:jc w:val="both"/>
    </w:pPr>
    <w:rPr>
      <w:rFonts w:ascii="Verdana" w:eastAsiaTheme="majorEastAsia" w:hAnsi="Verdana" w:cs="Times New Roman"/>
      <w:bCs/>
      <w:noProof/>
      <w:kern w:val="0"/>
      <w:sz w:val="18"/>
      <w:szCs w:val="18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rsid w:val="003B42D9"/>
    <w:pPr>
      <w:spacing w:before="120" w:after="120" w:line="276" w:lineRule="auto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B42D9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qFormat/>
    <w:rsid w:val="005E2A24"/>
    <w:pPr>
      <w:tabs>
        <w:tab w:val="left" w:pos="540"/>
        <w:tab w:val="right" w:leader="dot" w:pos="9059"/>
      </w:tabs>
      <w:spacing w:before="120" w:after="100" w:line="276" w:lineRule="auto"/>
      <w:jc w:val="both"/>
    </w:pPr>
    <w:rPr>
      <w:rFonts w:ascii="Verdana" w:eastAsiaTheme="majorEastAsia" w:hAnsi="Verdana" w:cs="Times New Roman"/>
      <w:bCs/>
      <w:caps/>
      <w:noProof/>
      <w:kern w:val="0"/>
      <w:sz w:val="20"/>
      <w:szCs w:val="18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nhideWhenUsed/>
    <w:rsid w:val="003B42D9"/>
    <w:pPr>
      <w:spacing w:before="120" w:after="120" w:line="276" w:lineRule="auto"/>
      <w:ind w:firstLine="567"/>
      <w:jc w:val="both"/>
    </w:pPr>
    <w:rPr>
      <w:rFonts w:eastAsiaTheme="minorHAnsi"/>
      <w:kern w:val="0"/>
      <w:sz w:val="16"/>
      <w:szCs w:val="20"/>
      <w:lang w:eastAsia="en-US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rsid w:val="003B42D9"/>
    <w:rPr>
      <w:rFonts w:eastAsiaTheme="minorHAnsi"/>
      <w:kern w:val="0"/>
      <w:sz w:val="16"/>
      <w:szCs w:val="20"/>
      <w:lang w:eastAsia="en-US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3B42D9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qFormat/>
    <w:rsid w:val="003B42D9"/>
    <w:pPr>
      <w:tabs>
        <w:tab w:val="right" w:leader="dot" w:pos="9059"/>
      </w:tabs>
      <w:spacing w:before="120" w:after="100" w:line="276" w:lineRule="auto"/>
      <w:ind w:left="357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4">
    <w:name w:val="toc 4"/>
    <w:basedOn w:val="Normln"/>
    <w:next w:val="Normln"/>
    <w:autoRedefine/>
    <w:uiPriority w:val="39"/>
    <w:rsid w:val="003B42D9"/>
    <w:pPr>
      <w:spacing w:before="120" w:after="120" w:line="276" w:lineRule="auto"/>
      <w:ind w:left="5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5">
    <w:name w:val="toc 5"/>
    <w:basedOn w:val="Normln"/>
    <w:next w:val="Normln"/>
    <w:autoRedefine/>
    <w:rsid w:val="003B42D9"/>
    <w:pPr>
      <w:spacing w:before="120" w:after="120" w:line="276" w:lineRule="auto"/>
      <w:ind w:left="72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6">
    <w:name w:val="toc 6"/>
    <w:basedOn w:val="Normln"/>
    <w:next w:val="Normln"/>
    <w:autoRedefine/>
    <w:rsid w:val="003B42D9"/>
    <w:pPr>
      <w:spacing w:before="120" w:after="120" w:line="276" w:lineRule="auto"/>
      <w:ind w:left="90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7">
    <w:name w:val="toc 7"/>
    <w:basedOn w:val="Normln"/>
    <w:next w:val="Normln"/>
    <w:autoRedefine/>
    <w:rsid w:val="003B42D9"/>
    <w:pPr>
      <w:spacing w:before="120" w:after="120" w:line="276" w:lineRule="auto"/>
      <w:ind w:left="108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8">
    <w:name w:val="toc 8"/>
    <w:basedOn w:val="Normln"/>
    <w:next w:val="Normln"/>
    <w:autoRedefine/>
    <w:rsid w:val="003B42D9"/>
    <w:pPr>
      <w:spacing w:before="120" w:after="120" w:line="276" w:lineRule="auto"/>
      <w:ind w:left="126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9">
    <w:name w:val="toc 9"/>
    <w:basedOn w:val="Normln"/>
    <w:next w:val="Normln"/>
    <w:autoRedefine/>
    <w:rsid w:val="003B42D9"/>
    <w:pPr>
      <w:spacing w:before="120" w:after="120" w:line="276" w:lineRule="auto"/>
      <w:ind w:left="14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azka1">
    <w:name w:val="Odrazka_1"/>
    <w:basedOn w:val="Odstavecseseznamem"/>
    <w:next w:val="Normln"/>
    <w:qFormat/>
    <w:rsid w:val="003B42D9"/>
    <w:pPr>
      <w:numPr>
        <w:numId w:val="34"/>
      </w:numPr>
      <w:spacing w:before="120" w:after="120" w:line="276" w:lineRule="auto"/>
      <w:contextualSpacing w:val="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ka">
    <w:name w:val="Odrážka"/>
    <w:basedOn w:val="Odstavecseseznamem"/>
    <w:link w:val="OdrkaChar"/>
    <w:qFormat/>
    <w:rsid w:val="003B42D9"/>
    <w:pPr>
      <w:numPr>
        <w:numId w:val="35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Tabulka">
    <w:name w:val="Tabulka"/>
    <w:basedOn w:val="Normln"/>
    <w:link w:val="TabulkaChar"/>
    <w:qFormat/>
    <w:rsid w:val="003B42D9"/>
    <w:pPr>
      <w:spacing w:before="120" w:after="120" w:line="240" w:lineRule="auto"/>
      <w:jc w:val="both"/>
    </w:pPr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TabulkaChar">
    <w:name w:val="Tabulka Char"/>
    <w:basedOn w:val="Standardnpsmoodstavce"/>
    <w:link w:val="Tabulka"/>
    <w:rsid w:val="003B42D9"/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content">
    <w:name w:val="content"/>
    <w:basedOn w:val="Standardnpsmoodstavce"/>
    <w:rsid w:val="003B42D9"/>
  </w:style>
  <w:style w:type="paragraph" w:customStyle="1" w:styleId="Style1">
    <w:name w:val="Style1"/>
    <w:basedOn w:val="Normln"/>
    <w:link w:val="Style1Char"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character" w:customStyle="1" w:styleId="Style1Char">
    <w:name w:val="Style1 Char"/>
    <w:link w:val="Style1"/>
    <w:rsid w:val="003B42D9"/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paragraph" w:customStyle="1" w:styleId="Bullet1">
    <w:name w:val="Bullet1"/>
    <w:basedOn w:val="Bezmezer"/>
    <w:link w:val="Bullet1Char"/>
    <w:qFormat/>
    <w:rsid w:val="003B42D9"/>
    <w:pPr>
      <w:spacing w:after="60"/>
      <w:jc w:val="left"/>
    </w:pPr>
    <w:rPr>
      <w:rFonts w:ascii="Calibri" w:hAnsi="Calibri"/>
      <w:sz w:val="20"/>
      <w:szCs w:val="22"/>
    </w:rPr>
  </w:style>
  <w:style w:type="character" w:customStyle="1" w:styleId="Bullet1Char">
    <w:name w:val="Bullet1 Char"/>
    <w:basedOn w:val="Standardnpsmoodstavce"/>
    <w:link w:val="Bullet1"/>
    <w:rsid w:val="003B42D9"/>
    <w:rPr>
      <w:rFonts w:ascii="Calibri" w:eastAsia="Times New Roman" w:hAnsi="Calibri" w:cs="Times New Roman"/>
      <w:kern w:val="0"/>
      <w:sz w:val="20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unhideWhenUsed/>
    <w:rsid w:val="003B42D9"/>
    <w:pPr>
      <w:spacing w:before="200" w:after="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paragraph" w:styleId="Rejstk1">
    <w:name w:val="index 1"/>
    <w:basedOn w:val="Normln"/>
    <w:next w:val="Normln"/>
    <w:autoRedefine/>
    <w:unhideWhenUsed/>
    <w:rsid w:val="003B42D9"/>
    <w:pPr>
      <w:spacing w:before="200" w:after="0" w:line="240" w:lineRule="auto"/>
      <w:ind w:left="220" w:hanging="220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table" w:styleId="Stednstnovn1zvraznn5">
    <w:name w:val="Medium Shading 1 Accent 5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ipertable">
    <w:name w:val="Viper table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/>
  </w:style>
  <w:style w:type="table" w:styleId="Stednstnovn1zvraznn6">
    <w:name w:val="Medium Shading 1 Accent 6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5">
    <w:name w:val="Light Grid Accent 5"/>
    <w:aliases w:val="Antonova tabulka"/>
    <w:basedOn w:val="Normlntabulka"/>
    <w:uiPriority w:val="62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  <w:sz w:val="22"/>
      </w:rPr>
      <w:tblPr/>
      <w:tcPr>
        <w:shd w:val="clear" w:color="auto" w:fill="92CDDC"/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 Math" w:eastAsia="Times New Roman" w:hAnsi="Cambria Math" w:cs="Times New Roman"/>
        <w:b w:val="0"/>
        <w:bCs/>
        <w:sz w:val="22"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Odstavecseseznamem1">
    <w:name w:val="Odstavec se seznamem1"/>
    <w:basedOn w:val="Normln"/>
    <w:uiPriority w:val="34"/>
    <w:qFormat/>
    <w:rsid w:val="003B42D9"/>
    <w:pPr>
      <w:spacing w:before="200" w:after="200" w:line="276" w:lineRule="auto"/>
      <w:ind w:left="720" w:firstLine="454"/>
      <w:contextualSpacing/>
    </w:pPr>
    <w:rPr>
      <w:rFonts w:ascii="Cambria" w:eastAsia="Times New Roman" w:hAnsi="Cambria" w:cs="Times New Roman"/>
      <w:kern w:val="0"/>
      <w:sz w:val="20"/>
      <w:szCs w:val="24"/>
      <w:lang w:val="en-US" w:eastAsia="cs-CZ" w:bidi="en-US"/>
      <w14:ligatures w14:val="none"/>
    </w:rPr>
  </w:style>
  <w:style w:type="paragraph" w:customStyle="1" w:styleId="Tabulkatext">
    <w:name w:val="Tabulka text"/>
    <w:basedOn w:val="Normln"/>
    <w:rsid w:val="003B42D9"/>
    <w:pPr>
      <w:spacing w:before="40" w:after="20" w:line="240" w:lineRule="auto"/>
      <w:ind w:firstLine="454"/>
    </w:pPr>
    <w:rPr>
      <w:rFonts w:ascii="Times New Roman" w:eastAsia="Calibri" w:hAnsi="Times New Roman" w:cs="Times New Roman"/>
      <w:kern w:val="0"/>
      <w:sz w:val="2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styleId="Normlnweb">
    <w:name w:val="Normal (Web)"/>
    <w:basedOn w:val="Normln"/>
    <w:uiPriority w:val="99"/>
    <w:unhideWhenUsed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unhideWhenUsed/>
    <w:rsid w:val="003B4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B42D9"/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left">
    <w:name w:val="left"/>
    <w:basedOn w:val="Standardnpsmoodstavce"/>
    <w:rsid w:val="003B42D9"/>
  </w:style>
  <w:style w:type="character" w:customStyle="1" w:styleId="system1">
    <w:name w:val="system1"/>
    <w:rsid w:val="003B42D9"/>
    <w:rPr>
      <w:b w:val="0"/>
      <w:bCs w:val="0"/>
      <w:i w:val="0"/>
      <w:iCs w:val="0"/>
      <w:color w:val="DA8103"/>
    </w:rPr>
  </w:style>
  <w:style w:type="paragraph" w:customStyle="1" w:styleId="StyleLinespacingsingle">
    <w:name w:val="Style Line spacing:  single"/>
    <w:basedOn w:val="Normln"/>
    <w:rsid w:val="003B42D9"/>
    <w:pPr>
      <w:spacing w:before="40" w:after="40" w:line="240" w:lineRule="auto"/>
    </w:pPr>
    <w:rPr>
      <w:rFonts w:ascii="Verdana" w:eastAsia="Times New Roman" w:hAnsi="Verdana" w:cs="Times New Roman"/>
      <w:kern w:val="0"/>
      <w:sz w:val="20"/>
      <w:szCs w:val="20"/>
      <w:lang w:val="en-US" w:eastAsia="cs-CZ"/>
      <w14:ligatures w14:val="none"/>
    </w:rPr>
  </w:style>
  <w:style w:type="paragraph" w:styleId="Rozloendokumentu">
    <w:name w:val="Document Map"/>
    <w:basedOn w:val="Normln"/>
    <w:link w:val="RozloendokumentuChar"/>
    <w:uiPriority w:val="99"/>
    <w:unhideWhenUsed/>
    <w:rsid w:val="003B42D9"/>
    <w:pPr>
      <w:spacing w:after="0" w:line="240" w:lineRule="auto"/>
      <w:ind w:firstLine="454"/>
      <w:jc w:val="both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3B42D9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yle10">
    <w:name w:val="style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vysvtlivek">
    <w:name w:val="endnote text"/>
    <w:basedOn w:val="Normln"/>
    <w:link w:val="TextvysvtlivekChar"/>
    <w:uiPriority w:val="99"/>
    <w:unhideWhenUsed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3B42D9"/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styleId="Odkaznavysvtlivky">
    <w:name w:val="endnote reference"/>
    <w:unhideWhenUsed/>
    <w:rsid w:val="003B42D9"/>
    <w:rPr>
      <w:vertAlign w:val="superscript"/>
    </w:rPr>
  </w:style>
  <w:style w:type="character" w:styleId="Zdraznn">
    <w:name w:val="Emphasis"/>
    <w:uiPriority w:val="20"/>
    <w:qFormat/>
    <w:rsid w:val="003B42D9"/>
    <w:rPr>
      <w:i/>
      <w:iCs/>
    </w:rPr>
  </w:style>
  <w:style w:type="character" w:styleId="PromnnHTML">
    <w:name w:val="HTML Variable"/>
    <w:uiPriority w:val="99"/>
    <w:unhideWhenUsed/>
    <w:rsid w:val="003B42D9"/>
    <w:rPr>
      <w:i/>
      <w:iCs/>
    </w:rPr>
  </w:style>
  <w:style w:type="table" w:customStyle="1" w:styleId="PPtabulka1">
    <w:name w:val="PP_tabulka1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jc w:val="center"/>
      <w:tblBorders>
        <w:top w:val="single" w:sz="8" w:space="0" w:color="000000"/>
        <w:bottom w:val="single" w:sz="8" w:space="0" w:color="000000"/>
      </w:tblBorders>
    </w:tblPr>
    <w:trPr>
      <w:jc w:val="center"/>
    </w:trPr>
    <w:tblStylePr w:type="firstRow">
      <w:pPr>
        <w:spacing w:before="0" w:after="0" w:line="240" w:lineRule="auto"/>
      </w:pPr>
      <w:rPr>
        <w:rFonts w:ascii="Cambria Math" w:hAnsi="Cambria Math"/>
        <w:b/>
        <w:bCs/>
        <w:color w:val="auto"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DE9F4"/>
      </w:tcPr>
    </w:tblStylePr>
  </w:style>
  <w:style w:type="table" w:customStyle="1" w:styleId="PPtabulka2">
    <w:name w:val="PP_tabulka2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tblHeader/>
      <w:jc w:val="center"/>
    </w:trPr>
    <w:tblStylePr w:type="firstRow">
      <w:rPr>
        <w:rFonts w:ascii="Cambria Math" w:hAnsi="Cambria Math"/>
        <w:b w:val="0"/>
        <w:sz w:val="20"/>
      </w:rPr>
    </w:tblStylePr>
  </w:style>
  <w:style w:type="table" w:customStyle="1" w:styleId="Svtlstnovnzvraznn11">
    <w:name w:val="Světlé stínování – zvýraznění 11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365F91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resultoftext">
    <w:name w:val="resultoftext"/>
    <w:rsid w:val="003B42D9"/>
  </w:style>
  <w:style w:type="table" w:styleId="Svtlstnovn">
    <w:name w:val="Light Shading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ph">
    <w:name w:val="ph"/>
    <w:rsid w:val="003B42D9"/>
  </w:style>
  <w:style w:type="paragraph" w:customStyle="1" w:styleId="Nadpistitulnstrnky">
    <w:name w:val="Nadpis titulní stránky"/>
    <w:basedOn w:val="Normln"/>
    <w:next w:val="Normln"/>
    <w:rsid w:val="003B42D9"/>
    <w:pPr>
      <w:keepNext/>
      <w:keepLines/>
      <w:suppressAutoHyphens/>
      <w:spacing w:before="120" w:after="240" w:line="720" w:lineRule="atLeast"/>
      <w:ind w:firstLine="284"/>
      <w:jc w:val="center"/>
    </w:pPr>
    <w:rPr>
      <w:rFonts w:ascii="Arial" w:eastAsia="Times New Roman" w:hAnsi="Arial" w:cs="Times New Roman"/>
      <w:caps/>
      <w:spacing w:val="65"/>
      <w:kern w:val="1"/>
      <w:sz w:val="64"/>
      <w:szCs w:val="20"/>
      <w:lang w:eastAsia="ar-SA"/>
      <w14:ligatures w14:val="none"/>
    </w:rPr>
  </w:style>
  <w:style w:type="character" w:customStyle="1" w:styleId="WW8Num3z0">
    <w:name w:val="WW8Num3z0"/>
    <w:rsid w:val="003B42D9"/>
    <w:rPr>
      <w:rFonts w:ascii="Symbol" w:hAnsi="Symbol"/>
    </w:rPr>
  </w:style>
  <w:style w:type="character" w:styleId="Zdraznnjemn">
    <w:name w:val="Subtle Emphasis"/>
    <w:uiPriority w:val="19"/>
    <w:qFormat/>
    <w:rsid w:val="003B42D9"/>
    <w:rPr>
      <w:i/>
      <w:iCs/>
      <w:color w:val="808080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3B42D9"/>
    <w:pPr>
      <w:suppressAutoHyphens w:val="0"/>
      <w:spacing w:before="200" w:after="120"/>
      <w:ind w:firstLine="210"/>
      <w:jc w:val="both"/>
    </w:pPr>
    <w:rPr>
      <w:rFonts w:ascii="Calibri" w:eastAsia="Calibri" w:hAnsi="Calibri" w:cs="Times New Roman"/>
      <w:kern w:val="0"/>
      <w:sz w:val="20"/>
      <w:szCs w:val="24"/>
      <w:lang w:val="cs-CZ" w:eastAsia="cs-CZ"/>
      <w14:ligatures w14:val="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3B42D9"/>
    <w:rPr>
      <w:rFonts w:ascii="Calibri" w:eastAsia="Calibri" w:hAnsi="Calibri" w:cs="Times New Roman"/>
      <w:kern w:val="0"/>
      <w:sz w:val="20"/>
      <w:szCs w:val="24"/>
      <w:lang w:val="en-US" w:eastAsia="cs-CZ"/>
      <w14:ligatures w14:val="none"/>
    </w:rPr>
  </w:style>
  <w:style w:type="paragraph" w:styleId="slovanseznam">
    <w:name w:val="List Number"/>
    <w:basedOn w:val="Normln"/>
    <w:rsid w:val="003B42D9"/>
    <w:pPr>
      <w:numPr>
        <w:numId w:val="36"/>
      </w:num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Svtlstnovnzvraznn5">
    <w:name w:val="Light Shading Accent 5"/>
    <w:basedOn w:val="Normlntabulka"/>
    <w:uiPriority w:val="60"/>
    <w:rsid w:val="003B42D9"/>
    <w:pPr>
      <w:spacing w:after="0" w:line="240" w:lineRule="auto"/>
    </w:pPr>
    <w:rPr>
      <w:rFonts w:eastAsiaTheme="minorHAnsi"/>
      <w:color w:val="2E74B5" w:themeColor="accent5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Svtlseznamzvraznn1">
    <w:name w:val="Light List Accent 1"/>
    <w:basedOn w:val="Normlntabulka"/>
    <w:uiPriority w:val="61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O2Tabulka">
    <w:name w:val="O2 Tabulka"/>
    <w:basedOn w:val="Normlntabulka"/>
    <w:uiPriority w:val="99"/>
    <w:rsid w:val="003B42D9"/>
    <w:pPr>
      <w:keepLines/>
      <w:spacing w:before="40" w:after="40" w:line="240" w:lineRule="auto"/>
    </w:pPr>
    <w:rPr>
      <w:rFonts w:ascii="Arial" w:eastAsiaTheme="minorHAnsi" w:hAnsi="Arial"/>
      <w:color w:val="1C2674"/>
      <w:kern w:val="0"/>
      <w:sz w:val="16"/>
      <w:lang w:eastAsia="en-US"/>
      <w14:ligatures w14:val="none"/>
      <w14:numSpacing w14:val="tabular"/>
    </w:rPr>
    <w:tblPr>
      <w:tblStyleRowBandSize w:val="1"/>
      <w:tblStyleColBandSize w:val="1"/>
      <w:tblBorders>
        <w:top w:val="single" w:sz="4" w:space="0" w:color="1C2674"/>
        <w:left w:val="single" w:sz="4" w:space="0" w:color="1C2674"/>
        <w:bottom w:val="single" w:sz="4" w:space="0" w:color="1C2674"/>
        <w:right w:val="single" w:sz="4" w:space="0" w:color="1C2674"/>
        <w:insideH w:val="single" w:sz="4" w:space="0" w:color="1C2674"/>
        <w:insideV w:val="single" w:sz="4" w:space="0" w:color="1C2674"/>
      </w:tblBorders>
    </w:tblPr>
    <w:trPr>
      <w:cantSplit/>
    </w:trPr>
    <w:tcPr>
      <w:shd w:val="clear" w:color="auto" w:fill="auto"/>
      <w:vAlign w:val="center"/>
    </w:tcPr>
    <w:tblStylePr w:type="firstRow">
      <w:pPr>
        <w:keepNext/>
        <w:wordWrap/>
        <w:jc w:val="center"/>
      </w:pPr>
      <w:rPr>
        <w:rFonts w:ascii="Arial" w:hAnsi="Arial"/>
        <w:b/>
        <w:sz w:val="18"/>
      </w:rPr>
      <w:tblPr/>
      <w:tcPr>
        <w:shd w:val="clear" w:color="auto" w:fill="54B6E7"/>
      </w:tcPr>
    </w:tblStylePr>
    <w:tblStylePr w:type="lastRow">
      <w:rPr>
        <w:rFonts w:ascii="Arial" w:hAnsi="Arial"/>
        <w:b/>
        <w:color w:val="1C2674"/>
        <w:sz w:val="18"/>
      </w:rPr>
    </w:tblStylePr>
    <w:tblStylePr w:type="firstCol">
      <w:pPr>
        <w:jc w:val="left"/>
      </w:pPr>
      <w:rPr>
        <w:rFonts w:ascii="Arial" w:hAnsi="Arial"/>
        <w:b/>
        <w:color w:val="54B6E7"/>
        <w:sz w:val="18"/>
      </w:rPr>
      <w:tblPr/>
      <w:tcPr>
        <w:shd w:val="clear" w:color="auto" w:fill="54B6E7"/>
      </w:tcPr>
    </w:tblStylePr>
  </w:style>
  <w:style w:type="numbering" w:customStyle="1" w:styleId="O2seznam">
    <w:name w:val="O2 seznam"/>
    <w:uiPriority w:val="99"/>
    <w:rsid w:val="003B42D9"/>
    <w:pPr>
      <w:numPr>
        <w:numId w:val="37"/>
      </w:numPr>
    </w:pPr>
  </w:style>
  <w:style w:type="paragraph" w:customStyle="1" w:styleId="TabulkaO2">
    <w:name w:val="Tabulka O2"/>
    <w:basedOn w:val="Normln"/>
    <w:qFormat/>
    <w:rsid w:val="003B42D9"/>
    <w:pPr>
      <w:keepLines/>
      <w:spacing w:before="40" w:after="40" w:line="240" w:lineRule="auto"/>
    </w:pPr>
    <w:rPr>
      <w:rFonts w:ascii="Arial" w:eastAsiaTheme="minorHAnsi" w:hAnsi="Arial"/>
      <w:color w:val="000066"/>
      <w:kern w:val="0"/>
      <w:sz w:val="16"/>
      <w:lang w:eastAsia="en-US"/>
      <w14:ligatures w14:val="none"/>
      <w14:numSpacing w14:val="tabular"/>
    </w:rPr>
  </w:style>
  <w:style w:type="paragraph" w:customStyle="1" w:styleId="LogoO2">
    <w:name w:val="Logo O2"/>
    <w:link w:val="LogoO2Char"/>
    <w:rsid w:val="003B42D9"/>
    <w:pPr>
      <w:spacing w:after="0" w:line="240" w:lineRule="auto"/>
    </w:pPr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character" w:customStyle="1" w:styleId="LogoO2Char">
    <w:name w:val="Logo O2 Char"/>
    <w:basedOn w:val="Standardnpsmoodstavce"/>
    <w:link w:val="LogoO2"/>
    <w:rsid w:val="003B42D9"/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table" w:styleId="Svtlstnovnzvraznn3">
    <w:name w:val="Light Shading Accent 3"/>
    <w:basedOn w:val="Normlntabulka"/>
    <w:uiPriority w:val="60"/>
    <w:rsid w:val="003B42D9"/>
    <w:pPr>
      <w:spacing w:after="0" w:line="240" w:lineRule="auto"/>
    </w:pPr>
    <w:rPr>
      <w:rFonts w:eastAsiaTheme="minorHAnsi"/>
      <w:color w:val="7B7B7B" w:themeColor="accent3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3B42D9"/>
    <w:pPr>
      <w:spacing w:after="0" w:line="240" w:lineRule="auto"/>
    </w:pPr>
    <w:rPr>
      <w:rFonts w:eastAsiaTheme="minorHAnsi"/>
      <w:color w:val="BF8F00" w:themeColor="accent4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mkatabulky">
    <w:name w:val="Grid Table Light"/>
    <w:basedOn w:val="Normlntabulka"/>
    <w:uiPriority w:val="40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rkaChar">
    <w:name w:val="Odrážka Char"/>
    <w:basedOn w:val="Standardnpsmoodstavce"/>
    <w:link w:val="Odrka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Poznmkapodtabulkou">
    <w:name w:val="Poznámka pod tabulkou"/>
    <w:basedOn w:val="Normln"/>
    <w:link w:val="PoznmkapodtabulkouChar"/>
    <w:rsid w:val="003B42D9"/>
    <w:pPr>
      <w:keepNext/>
      <w:tabs>
        <w:tab w:val="left" w:pos="284"/>
      </w:tabs>
      <w:spacing w:before="120" w:after="360" w:line="240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">
    <w:name w:val="Poznámka pod tabulkou Char"/>
    <w:basedOn w:val="Standardnpsmoodstavce"/>
    <w:link w:val="Poznmkapodtabulkou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paragraph" w:customStyle="1" w:styleId="poznmkapodtabulkou0">
    <w:name w:val="poznámka pod tabulkou"/>
    <w:basedOn w:val="Normln"/>
    <w:link w:val="poznmkapodtabulkouChar0"/>
    <w:qFormat/>
    <w:rsid w:val="003B42D9"/>
    <w:pPr>
      <w:spacing w:before="120" w:after="360" w:line="288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0">
    <w:name w:val="poznámka pod tabulkou Char"/>
    <w:basedOn w:val="Standardnpsmoodstavce"/>
    <w:link w:val="poznmkapodtabulkou0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table" w:customStyle="1" w:styleId="tab-alef-zhlav">
    <w:name w:val="tab-alef - záhlaví"/>
    <w:aliases w:val="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  <w:tblStylePr w:type="firstCol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StylCalibri">
    <w:name w:val="Styl Calibri"/>
    <w:basedOn w:val="Standardnpsmoodstavce"/>
    <w:rsid w:val="003B42D9"/>
    <w:rPr>
      <w:rFonts w:ascii="Calibri" w:hAnsi="Calibri"/>
    </w:rPr>
  </w:style>
  <w:style w:type="table" w:customStyle="1" w:styleId="Prosttabulka11">
    <w:name w:val="Prostá tabulka 11"/>
    <w:basedOn w:val="Normlntabulka"/>
    <w:uiPriority w:val="41"/>
    <w:rsid w:val="003B42D9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-alef-zhlavzvraznn">
    <w:name w:val="tab-alef - záhlaví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normln-mal">
    <w:name w:val="normální-malé"/>
    <w:basedOn w:val="Standardnpsmoodstavce"/>
    <w:uiPriority w:val="99"/>
    <w:rsid w:val="003B42D9"/>
    <w:rPr>
      <w:rFonts w:cs="Times New Roman"/>
      <w:sz w:val="20"/>
      <w:szCs w:val="20"/>
    </w:rPr>
  </w:style>
  <w:style w:type="table" w:customStyle="1" w:styleId="tab-alef-1sloupeczvraznn">
    <w:name w:val="tab-alef - 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rPr>
        <w:rFonts w:cs="Times New Roman"/>
        <w:b w:val="0"/>
      </w:rPr>
    </w:tblStylePr>
    <w:tblStylePr w:type="firstCol">
      <w:rPr>
        <w:rFonts w:cs="Times New Roman"/>
        <w:b w:val="0"/>
      </w:rPr>
      <w:tblPr/>
      <w:tcPr>
        <w:shd w:val="clear" w:color="auto" w:fill="A8C4C8"/>
      </w:tcPr>
    </w:tblStylePr>
  </w:style>
  <w:style w:type="character" w:styleId="KdHTML">
    <w:name w:val="HTML Code"/>
    <w:basedOn w:val="Standardnpsmoodstavce"/>
    <w:uiPriority w:val="99"/>
    <w:semiHidden/>
    <w:unhideWhenUsed/>
    <w:rsid w:val="003B42D9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ln"/>
    <w:rsid w:val="003B42D9"/>
    <w:pPr>
      <w:spacing w:after="0" w:line="240" w:lineRule="auto"/>
    </w:pPr>
    <w:rPr>
      <w:rFonts w:ascii="Helvetica" w:eastAsia="Times New Roman" w:hAnsi="Helvetica" w:cs="Times New Roman"/>
      <w:kern w:val="0"/>
      <w:sz w:val="18"/>
      <w:szCs w:val="18"/>
      <w:lang w:eastAsia="cs-CZ"/>
      <w14:ligatures w14:val="none"/>
    </w:rPr>
  </w:style>
  <w:style w:type="numbering" w:customStyle="1" w:styleId="Styl1">
    <w:name w:val="Styl1"/>
    <w:uiPriority w:val="99"/>
    <w:rsid w:val="003B42D9"/>
    <w:pPr>
      <w:numPr>
        <w:numId w:val="38"/>
      </w:numPr>
    </w:pPr>
  </w:style>
  <w:style w:type="paragraph" w:customStyle="1" w:styleId="BodyText">
    <w:name w:val="BodyText"/>
    <w:rsid w:val="003B42D9"/>
    <w:pPr>
      <w:suppressAutoHyphens/>
      <w:spacing w:before="120" w:after="0" w:line="320" w:lineRule="exact"/>
      <w:jc w:val="both"/>
    </w:pPr>
    <w:rPr>
      <w:rFonts w:ascii="Arial" w:eastAsia="Arial" w:hAnsi="Arial" w:cs="Arial"/>
      <w:bCs/>
      <w:kern w:val="0"/>
      <w:sz w:val="18"/>
      <w:szCs w:val="18"/>
      <w:lang w:val="en-GB" w:eastAsia="ar-SA"/>
      <w14:ligatures w14:val="none"/>
    </w:rPr>
  </w:style>
  <w:style w:type="character" w:styleId="slodku">
    <w:name w:val="line number"/>
    <w:basedOn w:val="Standardnpsmoodstavce"/>
    <w:rsid w:val="003B42D9"/>
  </w:style>
  <w:style w:type="paragraph" w:styleId="Hlavikarejstku">
    <w:name w:val="index heading"/>
    <w:basedOn w:val="Normln"/>
    <w:next w:val="Rejstk1"/>
    <w:semiHidden/>
    <w:rsid w:val="003B42D9"/>
    <w:pPr>
      <w:keepLines/>
      <w:spacing w:after="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edsazen">
    <w:name w:val="Předsazený"/>
    <w:basedOn w:val="Normln"/>
    <w:next w:val="Normln"/>
    <w:rsid w:val="003B42D9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kern w:val="0"/>
      <w:sz w:val="18"/>
      <w:szCs w:val="24"/>
      <w:lang w:eastAsia="cs-CZ"/>
      <w14:ligatures w14:val="none"/>
    </w:rPr>
  </w:style>
  <w:style w:type="paragraph" w:styleId="Rejstk2">
    <w:name w:val="index 2"/>
    <w:basedOn w:val="Normln"/>
    <w:next w:val="Normln"/>
    <w:autoRedefine/>
    <w:rsid w:val="003B42D9"/>
    <w:pPr>
      <w:keepLines/>
      <w:spacing w:after="0" w:line="260" w:lineRule="exact"/>
      <w:ind w:left="28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styleId="Rejstk3">
    <w:name w:val="index 3"/>
    <w:basedOn w:val="Normln"/>
    <w:next w:val="Normln"/>
    <w:autoRedefine/>
    <w:rsid w:val="003B42D9"/>
    <w:pPr>
      <w:keepLines/>
      <w:spacing w:after="0" w:line="260" w:lineRule="exact"/>
      <w:ind w:left="566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Systmovpole">
    <w:name w:val="Systémová pole"/>
    <w:basedOn w:val="Pedsazen"/>
    <w:rsid w:val="003B42D9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customStyle="1" w:styleId="Vloenobjekt">
    <w:name w:val="Vložený objekt"/>
    <w:basedOn w:val="Normln"/>
    <w:rsid w:val="003B42D9"/>
    <w:pPr>
      <w:keepLines/>
      <w:spacing w:after="28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drojovkd">
    <w:name w:val="Zdrojový kód"/>
    <w:rsid w:val="003B42D9"/>
    <w:pPr>
      <w:spacing w:after="0" w:line="240" w:lineRule="auto"/>
    </w:pPr>
    <w:rPr>
      <w:rFonts w:ascii="Courier New" w:eastAsia="Times New Roman" w:hAnsi="Courier New" w:cs="Times New Roman"/>
      <w:noProof/>
      <w:kern w:val="0"/>
      <w:sz w:val="16"/>
      <w:szCs w:val="24"/>
      <w:lang w:eastAsia="cs-CZ"/>
      <w14:ligatures w14:val="none"/>
    </w:rPr>
  </w:style>
  <w:style w:type="paragraph" w:customStyle="1" w:styleId="NormlnOdstavec">
    <w:name w:val="Normální.Odstavec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2">
    <w:name w:val="Normální.Odstavec2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1">
    <w:name w:val="Normální.Odstavec1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aSZIF">
    <w:name w:val="Za SZIF"/>
    <w:basedOn w:val="Normln"/>
    <w:rsid w:val="003B42D9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odpisreferenta">
    <w:name w:val="Podpis referenta"/>
    <w:basedOn w:val="Normln"/>
    <w:rsid w:val="003B42D9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adresa">
    <w:name w:val="adresa"/>
    <w:rsid w:val="003B42D9"/>
    <w:pPr>
      <w:spacing w:after="0" w:line="240" w:lineRule="auto"/>
    </w:pPr>
    <w:rPr>
      <w:rFonts w:ascii="Verdana" w:eastAsia="Times New Roman" w:hAnsi="Verdana" w:cs="Times New Roman"/>
      <w:color w:val="034A31"/>
      <w:kern w:val="0"/>
      <w:sz w:val="14"/>
      <w:szCs w:val="24"/>
      <w:lang w:eastAsia="cs-CZ"/>
      <w14:ligatures w14:val="none"/>
    </w:rPr>
  </w:style>
  <w:style w:type="numbering" w:styleId="111111">
    <w:name w:val="Outline List 2"/>
    <w:basedOn w:val="Bezseznamu"/>
    <w:rsid w:val="003B42D9"/>
    <w:pPr>
      <w:numPr>
        <w:numId w:val="39"/>
      </w:numPr>
    </w:pPr>
  </w:style>
  <w:style w:type="paragraph" w:customStyle="1" w:styleId="nzevtiskoviny">
    <w:name w:val="název tiskoviny"/>
    <w:rsid w:val="003B42D9"/>
    <w:pPr>
      <w:spacing w:after="0" w:line="240" w:lineRule="auto"/>
    </w:pPr>
    <w:rPr>
      <w:rFonts w:ascii="Verdana" w:eastAsia="Times New Roman" w:hAnsi="Verdana" w:cs="Times New Roman"/>
      <w:b/>
      <w:caps/>
      <w:color w:val="034A31"/>
      <w:kern w:val="0"/>
      <w:sz w:val="34"/>
      <w:szCs w:val="24"/>
      <w:lang w:eastAsia="cs-CZ"/>
      <w14:ligatures w14:val="none"/>
    </w:rPr>
  </w:style>
  <w:style w:type="paragraph" w:customStyle="1" w:styleId="Pznaky">
    <w:name w:val="Příznaky"/>
    <w:rsid w:val="003B42D9"/>
    <w:pPr>
      <w:spacing w:after="0" w:line="240" w:lineRule="auto"/>
    </w:pPr>
    <w:rPr>
      <w:rFonts w:ascii="Verdana" w:eastAsia="Times New Roman" w:hAnsi="Verdana" w:cs="Times New Roman"/>
      <w:b/>
      <w:color w:val="034A31"/>
      <w:kern w:val="0"/>
      <w:sz w:val="18"/>
      <w:szCs w:val="24"/>
      <w:lang w:eastAsia="cs-CZ"/>
      <w14:ligatures w14:val="none"/>
    </w:rPr>
  </w:style>
  <w:style w:type="paragraph" w:customStyle="1" w:styleId="Zkladnodstavec">
    <w:name w:val="[Základní odstavec]"/>
    <w:basedOn w:val="Normln"/>
    <w:uiPriority w:val="99"/>
    <w:rsid w:val="003B42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3B42D9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3B42D9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4"/>
    <w:rsid w:val="003B42D9"/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Styl2">
    <w:name w:val="Styl2"/>
    <w:basedOn w:val="Standardnpsmoodstavce"/>
    <w:uiPriority w:val="1"/>
    <w:rsid w:val="003B42D9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3B42D9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3B42D9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styleId="Zkladntextodsazen">
    <w:name w:val="Body Text Indent"/>
    <w:basedOn w:val="Normln"/>
    <w:link w:val="ZkladntextodsazenChar"/>
    <w:rsid w:val="003B42D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3B42D9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3">
    <w:name w:val="Body Text 3"/>
    <w:basedOn w:val="Normln"/>
    <w:link w:val="Zkladntext3Char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Zkladntext3Char">
    <w:name w:val="Základní text 3 Char"/>
    <w:basedOn w:val="Standardnpsmoodstavce"/>
    <w:link w:val="Zkladntext3"/>
    <w:rsid w:val="003B42D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Styl3">
    <w:name w:val="Styl3"/>
    <w:basedOn w:val="Nadpis1"/>
    <w:autoRedefine/>
    <w:rsid w:val="003B42D9"/>
    <w:pPr>
      <w:keepNext w:val="0"/>
      <w:keepLines w:val="0"/>
      <w:numPr>
        <w:numId w:val="0"/>
      </w:numPr>
      <w:shd w:val="solid" w:color="FFFFFF" w:fill="FFFFFF"/>
      <w:spacing w:before="360" w:after="240" w:line="240" w:lineRule="auto"/>
      <w:jc w:val="both"/>
    </w:pPr>
    <w:rPr>
      <w:rFonts w:ascii="Arial" w:eastAsia="Times New Roman" w:hAnsi="Arial" w:cs="Times New Roman"/>
      <w:b/>
      <w:bCs/>
      <w:caps/>
      <w:color w:val="auto"/>
      <w:kern w:val="0"/>
      <w:sz w:val="20"/>
      <w:szCs w:val="20"/>
      <w:u w:val="single"/>
      <w:lang w:eastAsia="en-US"/>
      <w14:ligatures w14:val="none"/>
    </w:rPr>
  </w:style>
  <w:style w:type="paragraph" w:customStyle="1" w:styleId="dkanormln">
    <w:name w:val="Øádka normální"/>
    <w:basedOn w:val="Normln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4"/>
      <w:lang w:eastAsia="cs-CZ"/>
      <w14:ligatures w14:val="none"/>
    </w:rPr>
  </w:style>
  <w:style w:type="paragraph" w:customStyle="1" w:styleId="normalodsazene">
    <w:name w:val="normalodsazene"/>
    <w:basedOn w:val="Normln"/>
    <w:rsid w:val="003B42D9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character" w:customStyle="1" w:styleId="CharChar">
    <w:name w:val="Char Char"/>
    <w:rsid w:val="003B42D9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customStyle="1" w:styleId="CharCharCharCharCharCharChar">
    <w:name w:val="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character" w:customStyle="1" w:styleId="Styl1Char">
    <w:name w:val="Styl1 Char"/>
    <w:rsid w:val="003B42D9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3B42D9"/>
  </w:style>
  <w:style w:type="paragraph" w:customStyle="1" w:styleId="RLTextlnkuslovan">
    <w:name w:val="RL Text článku číslovaný"/>
    <w:basedOn w:val="Normln"/>
    <w:link w:val="RLTextlnkuslovanChar"/>
    <w:qFormat/>
    <w:rsid w:val="003B42D9"/>
    <w:pPr>
      <w:numPr>
        <w:ilvl w:val="1"/>
        <w:numId w:val="40"/>
      </w:numPr>
      <w:spacing w:after="120" w:line="280" w:lineRule="exact"/>
      <w:jc w:val="both"/>
    </w:pPr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3B42D9"/>
    <w:pPr>
      <w:keepNext/>
      <w:numPr>
        <w:numId w:val="40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paragraph" w:customStyle="1" w:styleId="RLdajeosmluvnstran">
    <w:name w:val="RL 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paragraph" w:customStyle="1" w:styleId="RLProhlensmluvnchstran">
    <w:name w:val="RL Prohlášení smluvních stran"/>
    <w:basedOn w:val="Normln"/>
    <w:link w:val="RLProhlensmluvnchstranChar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paragraph" w:customStyle="1" w:styleId="Seznamploh">
    <w:name w:val="Seznam příloh"/>
    <w:basedOn w:val="RLTextlnkuslovan"/>
    <w:link w:val="SeznamplohChar"/>
    <w:rsid w:val="003B42D9"/>
  </w:style>
  <w:style w:type="paragraph" w:customStyle="1" w:styleId="RLnzevsmlouvy">
    <w:name w:val="RL název smlouvy"/>
    <w:basedOn w:val="Normln"/>
    <w:next w:val="Normln"/>
    <w:rsid w:val="003B42D9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  <w14:ligatures w14:val="none"/>
    </w:rPr>
  </w:style>
  <w:style w:type="character" w:customStyle="1" w:styleId="Kurzva">
    <w:name w:val="Kurzíva"/>
    <w:rsid w:val="003B42D9"/>
    <w:rPr>
      <w:i/>
    </w:rPr>
  </w:style>
  <w:style w:type="character" w:customStyle="1" w:styleId="RLProhlensmluvnchstranChar">
    <w:name w:val="RL Prohlášení smluvních stran Char"/>
    <w:link w:val="RLProhlensmluvnchstran"/>
    <w:rsid w:val="003B42D9"/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character" w:customStyle="1" w:styleId="RLTextlnkuslovanChar">
    <w:name w:val="RL Text článku číslovaný Char"/>
    <w:link w:val="RLTextlnkuslovan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doplnuchaze">
    <w:name w:val="doplní uchazeč"/>
    <w:basedOn w:val="Normln"/>
    <w:link w:val="doplnuchazeChar"/>
    <w:qFormat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character" w:customStyle="1" w:styleId="doplnuchazeChar">
    <w:name w:val="doplní uchazeč Char"/>
    <w:link w:val="doplnuchaze"/>
    <w:rsid w:val="003B42D9"/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paragraph" w:customStyle="1" w:styleId="RLNadpis1rovn">
    <w:name w:val="RL Nadpis 1. úrovně"/>
    <w:basedOn w:val="Normln"/>
    <w:next w:val="Normln"/>
    <w:qFormat/>
    <w:rsid w:val="003B42D9"/>
    <w:pPr>
      <w:pageBreakBefore/>
      <w:numPr>
        <w:numId w:val="41"/>
      </w:numPr>
      <w:spacing w:after="1000" w:line="560" w:lineRule="exact"/>
    </w:pPr>
    <w:rPr>
      <w:rFonts w:ascii="Calibri" w:eastAsia="Times New Roman" w:hAnsi="Calibri" w:cs="Times New Roman"/>
      <w:b/>
      <w:kern w:val="0"/>
      <w:sz w:val="40"/>
      <w:szCs w:val="40"/>
      <w:lang w:eastAsia="cs-CZ"/>
      <w14:ligatures w14:val="none"/>
    </w:rPr>
  </w:style>
  <w:style w:type="paragraph" w:customStyle="1" w:styleId="RLNadpis2rovn">
    <w:name w:val="RL Nadpis 2. úrovně"/>
    <w:basedOn w:val="Normln"/>
    <w:next w:val="Normln"/>
    <w:qFormat/>
    <w:rsid w:val="003B42D9"/>
    <w:pPr>
      <w:keepNext/>
      <w:numPr>
        <w:ilvl w:val="1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spacing w:val="20"/>
      <w:kern w:val="0"/>
      <w:sz w:val="23"/>
      <w:szCs w:val="24"/>
      <w:lang w:eastAsia="cs-CZ"/>
      <w14:ligatures w14:val="none"/>
    </w:rPr>
  </w:style>
  <w:style w:type="paragraph" w:customStyle="1" w:styleId="RLNadpis3rovn">
    <w:name w:val="RL Nadpis 3. úrovně"/>
    <w:basedOn w:val="Normln"/>
    <w:next w:val="Normln"/>
    <w:qFormat/>
    <w:rsid w:val="003B42D9"/>
    <w:pPr>
      <w:keepNext/>
      <w:numPr>
        <w:ilvl w:val="2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kern w:val="0"/>
      <w:lang w:eastAsia="cs-CZ"/>
      <w14:ligatures w14:val="none"/>
    </w:rPr>
  </w:style>
  <w:style w:type="paragraph" w:customStyle="1" w:styleId="RLslovanodstavec">
    <w:name w:val="RL Číslovaný odstavec"/>
    <w:basedOn w:val="Normln"/>
    <w:qFormat/>
    <w:rsid w:val="003B42D9"/>
    <w:pPr>
      <w:numPr>
        <w:numId w:val="42"/>
      </w:numPr>
      <w:spacing w:after="120" w:line="340" w:lineRule="exact"/>
    </w:pPr>
    <w:rPr>
      <w:rFonts w:ascii="Calibri" w:eastAsia="Times New Roman" w:hAnsi="Calibri" w:cs="Times New Roman"/>
      <w:spacing w:val="-4"/>
      <w:kern w:val="0"/>
      <w:szCs w:val="24"/>
      <w:lang w:eastAsia="cs-CZ"/>
      <w14:ligatures w14:val="none"/>
    </w:rPr>
  </w:style>
  <w:style w:type="character" w:customStyle="1" w:styleId="RLlneksmlouvyCharChar">
    <w:name w:val="RL Článek smlouvy Char Char"/>
    <w:link w:val="RLlneksmlouvy"/>
    <w:rsid w:val="003B42D9"/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character" w:customStyle="1" w:styleId="SeznamplohChar">
    <w:name w:val="Seznam příloh Char"/>
    <w:link w:val="Seznamploh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dajeosmluvnstran0">
    <w:name w:val="RL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character" w:customStyle="1" w:styleId="datatitle">
    <w:name w:val="data_title"/>
    <w:rsid w:val="003B42D9"/>
  </w:style>
  <w:style w:type="paragraph" w:customStyle="1" w:styleId="Standard">
    <w:name w:val="Standard"/>
    <w:rsid w:val="003B42D9"/>
    <w:pPr>
      <w:widowControl w:val="0"/>
      <w:suppressAutoHyphens/>
      <w:autoSpaceDN w:val="0"/>
      <w:spacing w:after="0" w:line="240" w:lineRule="auto"/>
    </w:pPr>
    <w:rPr>
      <w:rFonts w:ascii="Liberation Serif" w:eastAsia="Droid Sans" w:hAnsi="Liberation Serif" w:cs="Lohit Hindi"/>
      <w:kern w:val="3"/>
      <w:sz w:val="24"/>
      <w:szCs w:val="24"/>
      <w:lang w:bidi="hi-IN"/>
      <w14:ligatures w14:val="none"/>
    </w:rPr>
  </w:style>
  <w:style w:type="paragraph" w:customStyle="1" w:styleId="MDSR">
    <w:name w:val="MDS ČR"/>
    <w:uiPriority w:val="99"/>
    <w:rsid w:val="003B42D9"/>
    <w:pPr>
      <w:suppressAutoHyphens/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able">
    <w:name w:val="Table"/>
    <w:basedOn w:val="Standard"/>
    <w:rsid w:val="003B42D9"/>
    <w:pPr>
      <w:textAlignment w:val="baseline"/>
    </w:pPr>
    <w:rPr>
      <w:rFonts w:eastAsia="Calibri"/>
    </w:rPr>
  </w:style>
  <w:style w:type="paragraph" w:customStyle="1" w:styleId="4DNormln">
    <w:name w:val="4D Normální"/>
    <w:link w:val="4DNormlnChar"/>
    <w:rsid w:val="003B42D9"/>
    <w:pPr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character" w:customStyle="1" w:styleId="4DNormlnChar">
    <w:name w:val="4D Normální Char"/>
    <w:link w:val="4DNormln"/>
    <w:rsid w:val="003B42D9"/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character" w:customStyle="1" w:styleId="CitaceChar">
    <w:name w:val="Citace Char"/>
    <w:link w:val="Citace"/>
    <w:uiPriority w:val="29"/>
    <w:rsid w:val="003B42D9"/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3B42D9"/>
    <w:pPr>
      <w:pBdr>
        <w:top w:val="single" w:sz="4" w:space="10" w:color="4F81BD"/>
        <w:left w:val="single" w:sz="4" w:space="10" w:color="4F81BD"/>
      </w:pBdr>
      <w:spacing w:before="200" w:after="0" w:line="240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character" w:customStyle="1" w:styleId="CitaceintenzivnChar">
    <w:name w:val="Citace – intenzivní Char"/>
    <w:link w:val="Citaceintenzivn"/>
    <w:uiPriority w:val="30"/>
    <w:rsid w:val="003B42D9"/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42D9"/>
    <w:pPr>
      <w:spacing w:before="200" w:after="1000" w:line="240" w:lineRule="auto"/>
      <w:jc w:val="both"/>
    </w:pPr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3B42D9"/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character" w:customStyle="1" w:styleId="CittChar">
    <w:name w:val="Citát Char"/>
    <w:basedOn w:val="Standardnpsmoodstavce"/>
    <w:link w:val="Citt"/>
    <w:uiPriority w:val="29"/>
    <w:rsid w:val="003B42D9"/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42D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42D9"/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styleId="Zdraznnintenzivn">
    <w:name w:val="Intense Emphasis"/>
    <w:uiPriority w:val="21"/>
    <w:qFormat/>
    <w:rsid w:val="003B42D9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3B42D9"/>
    <w:rPr>
      <w:b/>
      <w:bCs/>
      <w:color w:val="4F81BD"/>
    </w:rPr>
  </w:style>
  <w:style w:type="character" w:styleId="Odkazintenzivn">
    <w:name w:val="Intense Reference"/>
    <w:uiPriority w:val="32"/>
    <w:qFormat/>
    <w:rsid w:val="003B42D9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3B42D9"/>
    <w:rPr>
      <w:b/>
      <w:bCs/>
      <w:i/>
      <w:iCs/>
      <w:spacing w:val="9"/>
    </w:rPr>
  </w:style>
  <w:style w:type="paragraph" w:styleId="Seznamsodrkami">
    <w:name w:val="List Bullet"/>
    <w:basedOn w:val="Normln"/>
    <w:uiPriority w:val="99"/>
    <w:rsid w:val="003B42D9"/>
    <w:pPr>
      <w:numPr>
        <w:numId w:val="43"/>
      </w:num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MZeSMLNadpis1">
    <w:name w:val="MZe SML Nadpis 1"/>
    <w:basedOn w:val="Normln"/>
    <w:uiPriority w:val="99"/>
    <w:rsid w:val="003B42D9"/>
    <w:pPr>
      <w:numPr>
        <w:numId w:val="44"/>
      </w:numPr>
      <w:tabs>
        <w:tab w:val="left" w:pos="567"/>
      </w:tabs>
      <w:spacing w:before="480" w:after="240" w:line="240" w:lineRule="auto"/>
      <w:ind w:left="652"/>
      <w:jc w:val="both"/>
    </w:pPr>
    <w:rPr>
      <w:rFonts w:ascii="Arial" w:eastAsia="Times New Roman" w:hAnsi="Arial" w:cs="Arial"/>
      <w:b/>
      <w:bCs/>
      <w:caps/>
      <w:kern w:val="0"/>
      <w:sz w:val="24"/>
      <w:szCs w:val="24"/>
      <w:lang w:eastAsia="cs-CZ"/>
      <w14:ligatures w14:val="none"/>
    </w:rPr>
  </w:style>
  <w:style w:type="paragraph" w:customStyle="1" w:styleId="MZeSMLNadpis2">
    <w:name w:val="MZe SML Nadpis 2"/>
    <w:basedOn w:val="Normln"/>
    <w:uiPriority w:val="99"/>
    <w:rsid w:val="003B42D9"/>
    <w:pPr>
      <w:numPr>
        <w:ilvl w:val="1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MZeSMLNAdpis3">
    <w:name w:val="MZe SML NAdpis 3"/>
    <w:basedOn w:val="Normln"/>
    <w:uiPriority w:val="99"/>
    <w:rsid w:val="003B42D9"/>
    <w:pPr>
      <w:keepNext/>
      <w:keepLines/>
      <w:numPr>
        <w:ilvl w:val="2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Text">
    <w:name w:val="Text"/>
    <w:rsid w:val="003B42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cs-CZ"/>
      <w14:ligatures w14:val="none"/>
    </w:rPr>
  </w:style>
  <w:style w:type="character" w:customStyle="1" w:styleId="Ohne">
    <w:name w:val="Ohne"/>
    <w:rsid w:val="003B42D9"/>
  </w:style>
  <w:style w:type="numbering" w:customStyle="1" w:styleId="Aufzhlungszeichen">
    <w:name w:val="Aufzählungszeichen"/>
    <w:rsid w:val="003B42D9"/>
    <w:pPr>
      <w:numPr>
        <w:numId w:val="45"/>
      </w:numPr>
    </w:pPr>
  </w:style>
  <w:style w:type="paragraph" w:customStyle="1" w:styleId="xl65">
    <w:name w:val="xl65"/>
    <w:basedOn w:val="Normln"/>
    <w:rsid w:val="003B42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6">
    <w:name w:val="xl66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xl64">
    <w:name w:val="xl64"/>
    <w:basedOn w:val="Normln"/>
    <w:rsid w:val="003B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7">
    <w:name w:val="xl67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zkladntext30">
    <w:name w:val="zkladntext30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zkladntext1">
    <w:name w:val="zkladntext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Odrazka2">
    <w:name w:val="Odrazka_2"/>
    <w:basedOn w:val="Odrazka1"/>
    <w:qFormat/>
    <w:rsid w:val="003B42D9"/>
    <w:pPr>
      <w:numPr>
        <w:numId w:val="0"/>
      </w:numPr>
      <w:ind w:left="1440" w:hanging="360"/>
    </w:pPr>
  </w:style>
  <w:style w:type="character" w:customStyle="1" w:styleId="cf01">
    <w:name w:val="cf01"/>
    <w:basedOn w:val="Standardnpsmoodstavce"/>
    <w:rsid w:val="00B164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.sap.com/notes/1972803" TargetMode="External"/><Relationship Id="rId18" Type="http://schemas.openxmlformats.org/officeDocument/2006/relationships/hyperlink" Target="https://me.sap.com/notes/1552925" TargetMode="External"/><Relationship Id="rId26" Type="http://schemas.openxmlformats.org/officeDocument/2006/relationships/hyperlink" Target="https://me.sap.com/notes/205547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e.sap.com/notes/2478541" TargetMode="External"/><Relationship Id="rId34" Type="http://schemas.openxmlformats.org/officeDocument/2006/relationships/hyperlink" Target="https://me.sap.com/notes/628131/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bm.com/support/pages/node/6020074" TargetMode="External"/><Relationship Id="rId17" Type="http://schemas.openxmlformats.org/officeDocument/2006/relationships/hyperlink" Target="https://me.sap.com/notes/1122387" TargetMode="External"/><Relationship Id="rId25" Type="http://schemas.openxmlformats.org/officeDocument/2006/relationships/hyperlink" Target="https://me.sap.com/notes/2188482/E" TargetMode="External"/><Relationship Id="rId33" Type="http://schemas.openxmlformats.org/officeDocument/2006/relationships/hyperlink" Target="https://me.sap.com/notes/2786364" TargetMode="External"/><Relationship Id="rId38" Type="http://schemas.openxmlformats.org/officeDocument/2006/relationships/hyperlink" Target="https://www.ibm.com/support/pages/about-sparse-fi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unchpad.support.sap.com/" TargetMode="External"/><Relationship Id="rId20" Type="http://schemas.openxmlformats.org/officeDocument/2006/relationships/hyperlink" Target="https://pages.community.sap.com/topics/linux/sap-on-ibm-power-systems-on-linux" TargetMode="External"/><Relationship Id="rId29" Type="http://schemas.openxmlformats.org/officeDocument/2006/relationships/hyperlink" Target="https://launchpad.support.sap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bm.com/support/docview.wss?uid=ssm1maps&amp;wv=1" TargetMode="External"/><Relationship Id="rId24" Type="http://schemas.openxmlformats.org/officeDocument/2006/relationships/hyperlink" Target="https://www.sap.com/dmc/exp/2014-09-02-hana-hardware/enEN/" TargetMode="External"/><Relationship Id="rId32" Type="http://schemas.openxmlformats.org/officeDocument/2006/relationships/hyperlink" Target="https://me.sap.com/notes/719971" TargetMode="External"/><Relationship Id="rId37" Type="http://schemas.openxmlformats.org/officeDocument/2006/relationships/image" Target="media/image3.jp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redbooks.ibm.com/abstracts/redp5579.html?Open" TargetMode="External"/><Relationship Id="rId23" Type="http://schemas.openxmlformats.org/officeDocument/2006/relationships/hyperlink" Target="https://me.sap.com/notes/2799900/E" TargetMode="External"/><Relationship Id="rId28" Type="http://schemas.openxmlformats.org/officeDocument/2006/relationships/hyperlink" Target="https://me.sap.com/notes/2230704" TargetMode="External"/><Relationship Id="rId36" Type="http://schemas.openxmlformats.org/officeDocument/2006/relationships/image" Target="media/image2.jpg"/><Relationship Id="rId10" Type="http://schemas.openxmlformats.org/officeDocument/2006/relationships/hyperlink" Target="https://me.sap.com/notes/1578479/E" TargetMode="External"/><Relationship Id="rId19" Type="http://schemas.openxmlformats.org/officeDocument/2006/relationships/hyperlink" Target="https://www.ibm.com/support/docview.wss?uid=ssm1maps&amp;wv=1" TargetMode="External"/><Relationship Id="rId31" Type="http://schemas.openxmlformats.org/officeDocument/2006/relationships/hyperlink" Target="https://me.sap.com/notes/1722076/E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edbooks.ibm.com/abstracts/sg247564.html?Open" TargetMode="External"/><Relationship Id="rId22" Type="http://schemas.openxmlformats.org/officeDocument/2006/relationships/hyperlink" Target="https://me.sap.com/notes/2606828" TargetMode="External"/><Relationship Id="rId27" Type="http://schemas.openxmlformats.org/officeDocument/2006/relationships/hyperlink" Target="https://me.sap.com/notes/1788665/E" TargetMode="External"/><Relationship Id="rId30" Type="http://schemas.openxmlformats.org/officeDocument/2006/relationships/hyperlink" Target="https://me.sap.com/notes/1178367" TargetMode="External"/><Relationship Id="rId35" Type="http://schemas.openxmlformats.org/officeDocument/2006/relationships/hyperlink" Target="https://help.sap.com/doc/1df380a7fa30410d848feb25088d4f0d/SWPM10_SP38/en-US/inst_content_server_ux_sp20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18545B-B8D2-4EC1-89CB-ABD582726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F6FE2-E676-4A16-A91E-62031912A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5D8B73-E433-4D05-8980-72297F2707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0CD94D-B726-433C-BF65-FBCBEB2AEE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94</Pages>
  <Words>20100</Words>
  <Characters>118591</Characters>
  <Application>Microsoft Office Word</Application>
  <DocSecurity>0</DocSecurity>
  <Lines>988</Lines>
  <Paragraphs>276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138415</CharactersWithSpaces>
  <SharedDoc>false</SharedDoc>
  <HLinks>
    <vt:vector size="642" baseType="variant">
      <vt:variant>
        <vt:i4>1245196</vt:i4>
      </vt:variant>
      <vt:variant>
        <vt:i4>741</vt:i4>
      </vt:variant>
      <vt:variant>
        <vt:i4>0</vt:i4>
      </vt:variant>
      <vt:variant>
        <vt:i4>5</vt:i4>
      </vt:variant>
      <vt:variant>
        <vt:lpwstr>https://www.ibm.com/support/pages/about-sparse-files</vt:lpwstr>
      </vt:variant>
      <vt:variant>
        <vt:lpwstr/>
      </vt:variant>
      <vt:variant>
        <vt:i4>1703968</vt:i4>
      </vt:variant>
      <vt:variant>
        <vt:i4>597</vt:i4>
      </vt:variant>
      <vt:variant>
        <vt:i4>0</vt:i4>
      </vt:variant>
      <vt:variant>
        <vt:i4>5</vt:i4>
      </vt:variant>
      <vt:variant>
        <vt:lpwstr>https://help.sap.com/doc/1df380a7fa30410d848feb25088d4f0d/SWPM10_SP38/en-US/inst_content_server_ux_sp20.pdf</vt:lpwstr>
      </vt:variant>
      <vt:variant>
        <vt:lpwstr/>
      </vt:variant>
      <vt:variant>
        <vt:i4>131099</vt:i4>
      </vt:variant>
      <vt:variant>
        <vt:i4>594</vt:i4>
      </vt:variant>
      <vt:variant>
        <vt:i4>0</vt:i4>
      </vt:variant>
      <vt:variant>
        <vt:i4>5</vt:i4>
      </vt:variant>
      <vt:variant>
        <vt:lpwstr>https://me.sap.com/notes/628131/E</vt:lpwstr>
      </vt:variant>
      <vt:variant>
        <vt:lpwstr/>
      </vt:variant>
      <vt:variant>
        <vt:i4>1900574</vt:i4>
      </vt:variant>
      <vt:variant>
        <vt:i4>591</vt:i4>
      </vt:variant>
      <vt:variant>
        <vt:i4>0</vt:i4>
      </vt:variant>
      <vt:variant>
        <vt:i4>5</vt:i4>
      </vt:variant>
      <vt:variant>
        <vt:lpwstr>https://me.sap.com/notes/2786364</vt:lpwstr>
      </vt:variant>
      <vt:variant>
        <vt:lpwstr/>
      </vt:variant>
      <vt:variant>
        <vt:i4>2687009</vt:i4>
      </vt:variant>
      <vt:variant>
        <vt:i4>588</vt:i4>
      </vt:variant>
      <vt:variant>
        <vt:i4>0</vt:i4>
      </vt:variant>
      <vt:variant>
        <vt:i4>5</vt:i4>
      </vt:variant>
      <vt:variant>
        <vt:lpwstr>https://me.sap.com/notes/719971</vt:lpwstr>
      </vt:variant>
      <vt:variant>
        <vt:lpwstr/>
      </vt:variant>
      <vt:variant>
        <vt:i4>7340084</vt:i4>
      </vt:variant>
      <vt:variant>
        <vt:i4>585</vt:i4>
      </vt:variant>
      <vt:variant>
        <vt:i4>0</vt:i4>
      </vt:variant>
      <vt:variant>
        <vt:i4>5</vt:i4>
      </vt:variant>
      <vt:variant>
        <vt:lpwstr>https://me.sap.com/notes/1722076/E</vt:lpwstr>
      </vt:variant>
      <vt:variant>
        <vt:lpwstr/>
      </vt:variant>
      <vt:variant>
        <vt:i4>1179670</vt:i4>
      </vt:variant>
      <vt:variant>
        <vt:i4>582</vt:i4>
      </vt:variant>
      <vt:variant>
        <vt:i4>0</vt:i4>
      </vt:variant>
      <vt:variant>
        <vt:i4>5</vt:i4>
      </vt:variant>
      <vt:variant>
        <vt:lpwstr>https://me.sap.com/notes/1178367</vt:lpwstr>
      </vt:variant>
      <vt:variant>
        <vt:lpwstr/>
      </vt:variant>
      <vt:variant>
        <vt:i4>851976</vt:i4>
      </vt:variant>
      <vt:variant>
        <vt:i4>579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/notes/1943937</vt:lpwstr>
      </vt:variant>
      <vt:variant>
        <vt:i4>1179675</vt:i4>
      </vt:variant>
      <vt:variant>
        <vt:i4>576</vt:i4>
      </vt:variant>
      <vt:variant>
        <vt:i4>0</vt:i4>
      </vt:variant>
      <vt:variant>
        <vt:i4>5</vt:i4>
      </vt:variant>
      <vt:variant>
        <vt:lpwstr>https://me.sap.com/notes/2230704</vt:lpwstr>
      </vt:variant>
      <vt:variant>
        <vt:lpwstr/>
      </vt:variant>
      <vt:variant>
        <vt:i4>8323135</vt:i4>
      </vt:variant>
      <vt:variant>
        <vt:i4>573</vt:i4>
      </vt:variant>
      <vt:variant>
        <vt:i4>0</vt:i4>
      </vt:variant>
      <vt:variant>
        <vt:i4>5</vt:i4>
      </vt:variant>
      <vt:variant>
        <vt:lpwstr>https://me.sap.com/notes/1788665/E</vt:lpwstr>
      </vt:variant>
      <vt:variant>
        <vt:lpwstr/>
      </vt:variant>
      <vt:variant>
        <vt:i4>1245211</vt:i4>
      </vt:variant>
      <vt:variant>
        <vt:i4>570</vt:i4>
      </vt:variant>
      <vt:variant>
        <vt:i4>0</vt:i4>
      </vt:variant>
      <vt:variant>
        <vt:i4>5</vt:i4>
      </vt:variant>
      <vt:variant>
        <vt:lpwstr>https://me.sap.com/notes/2055470</vt:lpwstr>
      </vt:variant>
      <vt:variant>
        <vt:lpwstr/>
      </vt:variant>
      <vt:variant>
        <vt:i4>7929911</vt:i4>
      </vt:variant>
      <vt:variant>
        <vt:i4>567</vt:i4>
      </vt:variant>
      <vt:variant>
        <vt:i4>0</vt:i4>
      </vt:variant>
      <vt:variant>
        <vt:i4>5</vt:i4>
      </vt:variant>
      <vt:variant>
        <vt:lpwstr>https://me.sap.com/notes/2188482/E</vt:lpwstr>
      </vt:variant>
      <vt:variant>
        <vt:lpwstr/>
      </vt:variant>
      <vt:variant>
        <vt:i4>720983</vt:i4>
      </vt:variant>
      <vt:variant>
        <vt:i4>564</vt:i4>
      </vt:variant>
      <vt:variant>
        <vt:i4>0</vt:i4>
      </vt:variant>
      <vt:variant>
        <vt:i4>5</vt:i4>
      </vt:variant>
      <vt:variant>
        <vt:lpwstr>https://www.sap.com/dmc/exp/2014-09-02-hana-hardware/enEN/</vt:lpwstr>
      </vt:variant>
      <vt:variant>
        <vt:lpwstr>/solutions</vt:lpwstr>
      </vt:variant>
      <vt:variant>
        <vt:i4>7798840</vt:i4>
      </vt:variant>
      <vt:variant>
        <vt:i4>561</vt:i4>
      </vt:variant>
      <vt:variant>
        <vt:i4>0</vt:i4>
      </vt:variant>
      <vt:variant>
        <vt:i4>5</vt:i4>
      </vt:variant>
      <vt:variant>
        <vt:lpwstr>https://me.sap.com/notes/2799900/E</vt:lpwstr>
      </vt:variant>
      <vt:variant>
        <vt:lpwstr/>
      </vt:variant>
      <vt:variant>
        <vt:i4>1179675</vt:i4>
      </vt:variant>
      <vt:variant>
        <vt:i4>558</vt:i4>
      </vt:variant>
      <vt:variant>
        <vt:i4>0</vt:i4>
      </vt:variant>
      <vt:variant>
        <vt:i4>5</vt:i4>
      </vt:variant>
      <vt:variant>
        <vt:lpwstr>https://me.sap.com/notes/2606828</vt:lpwstr>
      </vt:variant>
      <vt:variant>
        <vt:lpwstr/>
      </vt:variant>
      <vt:variant>
        <vt:i4>1114129</vt:i4>
      </vt:variant>
      <vt:variant>
        <vt:i4>555</vt:i4>
      </vt:variant>
      <vt:variant>
        <vt:i4>0</vt:i4>
      </vt:variant>
      <vt:variant>
        <vt:i4>5</vt:i4>
      </vt:variant>
      <vt:variant>
        <vt:lpwstr>https://me.sap.com/notes/2478541</vt:lpwstr>
      </vt:variant>
      <vt:variant>
        <vt:lpwstr/>
      </vt:variant>
      <vt:variant>
        <vt:i4>8192034</vt:i4>
      </vt:variant>
      <vt:variant>
        <vt:i4>552</vt:i4>
      </vt:variant>
      <vt:variant>
        <vt:i4>0</vt:i4>
      </vt:variant>
      <vt:variant>
        <vt:i4>5</vt:i4>
      </vt:variant>
      <vt:variant>
        <vt:lpwstr>https://pages.community.sap.com/topics/linux/sap-on-ibm-power-systems-on-linux</vt:lpwstr>
      </vt:variant>
      <vt:variant>
        <vt:lpwstr/>
      </vt:variant>
      <vt:variant>
        <vt:i4>4980749</vt:i4>
      </vt:variant>
      <vt:variant>
        <vt:i4>549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1572892</vt:i4>
      </vt:variant>
      <vt:variant>
        <vt:i4>546</vt:i4>
      </vt:variant>
      <vt:variant>
        <vt:i4>0</vt:i4>
      </vt:variant>
      <vt:variant>
        <vt:i4>5</vt:i4>
      </vt:variant>
      <vt:variant>
        <vt:lpwstr>https://me.sap.com/notes/1552925</vt:lpwstr>
      </vt:variant>
      <vt:variant>
        <vt:lpwstr/>
      </vt:variant>
      <vt:variant>
        <vt:i4>1507346</vt:i4>
      </vt:variant>
      <vt:variant>
        <vt:i4>543</vt:i4>
      </vt:variant>
      <vt:variant>
        <vt:i4>0</vt:i4>
      </vt:variant>
      <vt:variant>
        <vt:i4>5</vt:i4>
      </vt:variant>
      <vt:variant>
        <vt:lpwstr>https://me.sap.com/notes/1122387</vt:lpwstr>
      </vt:variant>
      <vt:variant>
        <vt:lpwstr/>
      </vt:variant>
      <vt:variant>
        <vt:i4>720906</vt:i4>
      </vt:variant>
      <vt:variant>
        <vt:i4>540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/notes/2369910</vt:lpwstr>
      </vt:variant>
      <vt:variant>
        <vt:i4>65551</vt:i4>
      </vt:variant>
      <vt:variant>
        <vt:i4>537</vt:i4>
      </vt:variant>
      <vt:variant>
        <vt:i4>0</vt:i4>
      </vt:variant>
      <vt:variant>
        <vt:i4>5</vt:i4>
      </vt:variant>
      <vt:variant>
        <vt:lpwstr>https://www.redbooks.ibm.com/abstracts/redp5579.html?Open</vt:lpwstr>
      </vt:variant>
      <vt:variant>
        <vt:lpwstr/>
      </vt:variant>
      <vt:variant>
        <vt:i4>5570628</vt:i4>
      </vt:variant>
      <vt:variant>
        <vt:i4>534</vt:i4>
      </vt:variant>
      <vt:variant>
        <vt:i4>0</vt:i4>
      </vt:variant>
      <vt:variant>
        <vt:i4>5</vt:i4>
      </vt:variant>
      <vt:variant>
        <vt:lpwstr>https://www.redbooks.ibm.com/abstracts/sg247564.html?Open</vt:lpwstr>
      </vt:variant>
      <vt:variant>
        <vt:lpwstr/>
      </vt:variant>
      <vt:variant>
        <vt:i4>1900562</vt:i4>
      </vt:variant>
      <vt:variant>
        <vt:i4>531</vt:i4>
      </vt:variant>
      <vt:variant>
        <vt:i4>0</vt:i4>
      </vt:variant>
      <vt:variant>
        <vt:i4>5</vt:i4>
      </vt:variant>
      <vt:variant>
        <vt:lpwstr>https://me.sap.com/notes/1972803</vt:lpwstr>
      </vt:variant>
      <vt:variant>
        <vt:lpwstr/>
      </vt:variant>
      <vt:variant>
        <vt:i4>3997732</vt:i4>
      </vt:variant>
      <vt:variant>
        <vt:i4>528</vt:i4>
      </vt:variant>
      <vt:variant>
        <vt:i4>0</vt:i4>
      </vt:variant>
      <vt:variant>
        <vt:i4>5</vt:i4>
      </vt:variant>
      <vt:variant>
        <vt:lpwstr>https://www.ibm.com/support/pages/node/6020074</vt:lpwstr>
      </vt:variant>
      <vt:variant>
        <vt:lpwstr/>
      </vt:variant>
      <vt:variant>
        <vt:i4>4980749</vt:i4>
      </vt:variant>
      <vt:variant>
        <vt:i4>525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8257596</vt:i4>
      </vt:variant>
      <vt:variant>
        <vt:i4>522</vt:i4>
      </vt:variant>
      <vt:variant>
        <vt:i4>0</vt:i4>
      </vt:variant>
      <vt:variant>
        <vt:i4>5</vt:i4>
      </vt:variant>
      <vt:variant>
        <vt:lpwstr>https://me.sap.com/notes/1578479/E</vt:lpwstr>
      </vt:variant>
      <vt:variant>
        <vt:lpwstr/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_Toc175608534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_Toc175608533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_Toc175608532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_Toc175608531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_Toc175608530</vt:lpwstr>
      </vt:variant>
      <vt:variant>
        <vt:i4>1835057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_Toc175608529</vt:lpwstr>
      </vt:variant>
      <vt:variant>
        <vt:i4>1835057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_Toc175608528</vt:lpwstr>
      </vt:variant>
      <vt:variant>
        <vt:i4>1835057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_Toc175608527</vt:lpwstr>
      </vt:variant>
      <vt:variant>
        <vt:i4>1835057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_Toc175608526</vt:lpwstr>
      </vt:variant>
      <vt:variant>
        <vt:i4>1835057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_Toc175608525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_Toc175608524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_Toc175608523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_Toc175608522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_Toc175608521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_Toc175608520</vt:lpwstr>
      </vt:variant>
      <vt:variant>
        <vt:i4>2031665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_Toc175608519</vt:lpwstr>
      </vt:variant>
      <vt:variant>
        <vt:i4>2031665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_Toc175608518</vt:lpwstr>
      </vt:variant>
      <vt:variant>
        <vt:i4>2031665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_Toc175608517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_Toc175608516</vt:lpwstr>
      </vt:variant>
      <vt:variant>
        <vt:i4>2031665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_Toc175608515</vt:lpwstr>
      </vt:variant>
      <vt:variant>
        <vt:i4>2031665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_Toc175608514</vt:lpwstr>
      </vt:variant>
      <vt:variant>
        <vt:i4>2031665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_Toc175608513</vt:lpwstr>
      </vt:variant>
      <vt:variant>
        <vt:i4>2031665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_Toc175608512</vt:lpwstr>
      </vt:variant>
      <vt:variant>
        <vt:i4>2031665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_Toc175608511</vt:lpwstr>
      </vt:variant>
      <vt:variant>
        <vt:i4>2031665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_Toc175608510</vt:lpwstr>
      </vt:variant>
      <vt:variant>
        <vt:i4>1966129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_Toc175608509</vt:lpwstr>
      </vt:variant>
      <vt:variant>
        <vt:i4>1966129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_Toc175608508</vt:lpwstr>
      </vt:variant>
      <vt:variant>
        <vt:i4>1966129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_Toc175608507</vt:lpwstr>
      </vt:variant>
      <vt:variant>
        <vt:i4>1966129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_Toc175608506</vt:lpwstr>
      </vt:variant>
      <vt:variant>
        <vt:i4>1966129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_Toc175608505</vt:lpwstr>
      </vt:variant>
      <vt:variant>
        <vt:i4>1966129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_Toc175608504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_Toc175608503</vt:lpwstr>
      </vt:variant>
      <vt:variant>
        <vt:i4>1966129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_Toc175608502</vt:lpwstr>
      </vt:variant>
      <vt:variant>
        <vt:i4>1966129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_Toc175608501</vt:lpwstr>
      </vt:variant>
      <vt:variant>
        <vt:i4>1966129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_Toc175608500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_Toc175608499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_Toc175608498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_Toc175608497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_Toc175608496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_Toc175608495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_Toc175608494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_Toc175608493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_Toc175608492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_Toc175608491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_Toc175608490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_Toc175608489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_Toc175608488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_Toc175608487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_Toc175608486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_Toc175608485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_Toc175608484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_Toc175608483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_Toc175608482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_Toc175608481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_Toc175608480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_Toc175608479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_Toc175608478</vt:lpwstr>
      </vt:variant>
      <vt:variant>
        <vt:i4>1638448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_Toc175608477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_Toc175608476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_Toc175608475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_Toc175608474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_Toc175608473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_Toc175608472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_Toc175608471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_Toc175608470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_Toc175608469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_Toc175608468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_Toc175608467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_Toc175608466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_Toc175608465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_Toc175608464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_Toc175608463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_Toc175608462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_Toc175608461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_Toc175608460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_Toc175608459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_Toc175608458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_Toc175608457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_Toc175608456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_Toc175608455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Radim Koseček</dc:creator>
  <cp:keywords/>
  <dc:description/>
  <cp:lastModifiedBy>JUDr. Radim Koseček</cp:lastModifiedBy>
  <cp:revision>1</cp:revision>
  <dcterms:created xsi:type="dcterms:W3CDTF">2024-05-15T08:51:00Z</dcterms:created>
  <dcterms:modified xsi:type="dcterms:W3CDTF">2024-12-20T19:49:00Z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